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181350" w14:textId="64A27CF6" w:rsidR="00DB6020" w:rsidRPr="00AA6BE5" w:rsidRDefault="00DB6020" w:rsidP="002D5BB7">
      <w:pPr>
        <w:jc w:val="both"/>
        <w:rPr>
          <w:rFonts w:asciiTheme="majorHAnsi" w:hAnsiTheme="majorHAnsi" w:cstheme="majorHAnsi"/>
          <w:b/>
          <w:bCs/>
        </w:rPr>
      </w:pPr>
    </w:p>
    <w:p w14:paraId="04DABF1E" w14:textId="374CAABD" w:rsidR="00DB6020" w:rsidRPr="00DA3125" w:rsidRDefault="49F161EF" w:rsidP="002D5BB7">
      <w:pPr>
        <w:spacing w:after="0" w:line="240" w:lineRule="auto"/>
        <w:jc w:val="center"/>
        <w:rPr>
          <w:rFonts w:ascii="Garamond" w:hAnsi="Garamond" w:cstheme="majorHAnsi"/>
          <w:b/>
          <w:bCs/>
        </w:rPr>
      </w:pPr>
      <w:r w:rsidRPr="00DA3125">
        <w:rPr>
          <w:rFonts w:ascii="Garamond" w:hAnsi="Garamond" w:cstheme="majorHAnsi"/>
          <w:b/>
          <w:bCs/>
        </w:rPr>
        <w:t>PIANO NAZIONALE DI RIPRESA E RESILIENZA (PNRR)</w:t>
      </w:r>
    </w:p>
    <w:p w14:paraId="56E290F4" w14:textId="2AA9DB4D" w:rsidR="00DB6020" w:rsidRPr="00DA3125" w:rsidRDefault="47558876" w:rsidP="002D5BB7">
      <w:pPr>
        <w:spacing w:after="0" w:line="240" w:lineRule="auto"/>
        <w:jc w:val="center"/>
        <w:rPr>
          <w:rFonts w:ascii="Garamond" w:hAnsi="Garamond" w:cstheme="majorHAnsi"/>
          <w:b/>
          <w:bCs/>
        </w:rPr>
      </w:pPr>
      <w:r w:rsidRPr="00DA3125">
        <w:rPr>
          <w:rFonts w:ascii="Garamond" w:hAnsi="Garamond" w:cstheme="majorHAnsi"/>
          <w:b/>
          <w:bCs/>
        </w:rPr>
        <w:t>Missione 5 Componente 2</w:t>
      </w:r>
    </w:p>
    <w:p w14:paraId="4CDFBD2D" w14:textId="59B5057A" w:rsidR="00DB6020" w:rsidRPr="00DA3125" w:rsidRDefault="02F20AF9" w:rsidP="002D5BB7">
      <w:pPr>
        <w:spacing w:after="0" w:line="240" w:lineRule="auto"/>
        <w:jc w:val="center"/>
        <w:rPr>
          <w:rFonts w:ascii="Garamond" w:hAnsi="Garamond" w:cstheme="majorHAnsi"/>
          <w:b/>
          <w:bCs/>
        </w:rPr>
      </w:pPr>
      <w:r w:rsidRPr="00DA3125">
        <w:rPr>
          <w:rFonts w:ascii="Garamond" w:hAnsi="Garamond" w:cstheme="majorHAnsi"/>
          <w:b/>
          <w:bCs/>
        </w:rPr>
        <w:t>Investimento 2.2</w:t>
      </w:r>
    </w:p>
    <w:p w14:paraId="23BDA3F7" w14:textId="4FBB1784" w:rsidR="00DB6020" w:rsidRPr="00AA3016" w:rsidRDefault="49F161EF" w:rsidP="002D5BB7">
      <w:pPr>
        <w:spacing w:after="0" w:line="240" w:lineRule="auto"/>
        <w:jc w:val="center"/>
        <w:rPr>
          <w:rFonts w:ascii="Garamond" w:eastAsia="Segoe UI" w:hAnsi="Garamond" w:cstheme="majorHAnsi"/>
        </w:rPr>
      </w:pPr>
      <w:r w:rsidRPr="00DA3125">
        <w:rPr>
          <w:rFonts w:ascii="Garamond" w:hAnsi="Garamond" w:cstheme="majorHAnsi"/>
          <w:b/>
          <w:bCs/>
        </w:rPr>
        <w:t>ACCORDO AI SENSI DELL’ART.</w:t>
      </w:r>
      <w:r w:rsidR="00282AE4" w:rsidRPr="00282AE4">
        <w:t xml:space="preserve"> </w:t>
      </w:r>
      <w:r w:rsidRPr="00DA3125">
        <w:rPr>
          <w:rFonts w:ascii="Garamond" w:hAnsi="Garamond" w:cstheme="majorHAnsi"/>
          <w:b/>
          <w:bCs/>
        </w:rPr>
        <w:t xml:space="preserve"> </w:t>
      </w:r>
      <w:r w:rsidR="0015657D" w:rsidRPr="00DA3125">
        <w:rPr>
          <w:rFonts w:ascii="Garamond" w:hAnsi="Garamond" w:cstheme="majorHAnsi"/>
          <w:b/>
          <w:bCs/>
        </w:rPr>
        <w:t>7, COMMA 4 del D. LGS. 36/2023</w:t>
      </w:r>
      <w:r w:rsidRPr="00DA3125">
        <w:rPr>
          <w:rFonts w:ascii="Garamond" w:hAnsi="Garamond" w:cstheme="majorHAnsi"/>
          <w:b/>
          <w:bCs/>
        </w:rPr>
        <w:t>, PER LA REALIZZAZIONE</w:t>
      </w:r>
    </w:p>
    <w:p w14:paraId="68D6AA82" w14:textId="0E00917C" w:rsidR="00DB6020" w:rsidRPr="00DA3125" w:rsidRDefault="00F41C04" w:rsidP="002D5BB7">
      <w:pPr>
        <w:spacing w:after="0" w:line="240" w:lineRule="auto"/>
        <w:jc w:val="center"/>
        <w:rPr>
          <w:rFonts w:ascii="Garamond" w:hAnsi="Garamond" w:cstheme="majorHAnsi"/>
          <w:b/>
          <w:bCs/>
        </w:rPr>
      </w:pPr>
      <w:bookmarkStart w:id="0" w:name="_Hlk128411837"/>
      <w:r>
        <w:rPr>
          <w:rFonts w:ascii="Garamond" w:hAnsi="Garamond" w:cstheme="majorHAnsi"/>
          <w:b/>
          <w:bCs/>
        </w:rPr>
        <w:t>D</w:t>
      </w:r>
      <w:r w:rsidRPr="00DA3125">
        <w:rPr>
          <w:rFonts w:ascii="Garamond" w:hAnsi="Garamond" w:cstheme="majorHAnsi"/>
          <w:b/>
          <w:bCs/>
        </w:rPr>
        <w:t>ELL'INVESTIMENTO</w:t>
      </w:r>
      <w:r w:rsidR="49F161EF" w:rsidRPr="00DA3125">
        <w:rPr>
          <w:rFonts w:ascii="Garamond" w:hAnsi="Garamond" w:cstheme="majorHAnsi"/>
          <w:b/>
          <w:bCs/>
        </w:rPr>
        <w:t xml:space="preserve"> 2.2 </w:t>
      </w:r>
      <w:bookmarkStart w:id="1" w:name="_Hlk184217730"/>
      <w:r w:rsidR="57F77180" w:rsidRPr="00DA3125">
        <w:rPr>
          <w:rFonts w:ascii="Garamond" w:hAnsi="Garamond" w:cstheme="majorHAnsi"/>
          <w:b/>
          <w:bCs/>
        </w:rPr>
        <w:t>“</w:t>
      </w:r>
      <w:r w:rsidR="02F20AF9" w:rsidRPr="00DA3125">
        <w:rPr>
          <w:rFonts w:ascii="Garamond" w:hAnsi="Garamond" w:cstheme="majorHAnsi"/>
          <w:b/>
          <w:bCs/>
        </w:rPr>
        <w:t>Piani urbani integrati per il superamento degli insediamenti abusivi per combattere lo sfruttamento dei lavoratori in agricoltura</w:t>
      </w:r>
      <w:bookmarkEnd w:id="0"/>
      <w:r w:rsidR="02F20AF9" w:rsidRPr="00DA3125">
        <w:rPr>
          <w:rFonts w:ascii="Garamond" w:hAnsi="Garamond" w:cstheme="majorHAnsi"/>
          <w:b/>
          <w:bCs/>
        </w:rPr>
        <w:t>”</w:t>
      </w:r>
      <w:bookmarkEnd w:id="1"/>
    </w:p>
    <w:p w14:paraId="4B6CE026" w14:textId="77777777" w:rsidR="0077142B" w:rsidRPr="00DA3125" w:rsidRDefault="0077142B" w:rsidP="00310D74">
      <w:pPr>
        <w:spacing w:after="120" w:line="240" w:lineRule="auto"/>
        <w:jc w:val="center"/>
        <w:rPr>
          <w:rFonts w:ascii="Garamond" w:hAnsi="Garamond" w:cstheme="majorHAnsi"/>
          <w:b/>
          <w:bCs/>
          <w:strike/>
        </w:rPr>
      </w:pPr>
    </w:p>
    <w:p w14:paraId="5A31D3A3" w14:textId="43BB614D" w:rsidR="008F715D" w:rsidRPr="00DA3125" w:rsidRDefault="008F715D" w:rsidP="00310D74">
      <w:pPr>
        <w:pStyle w:val="Corpotesto"/>
        <w:spacing w:after="120"/>
        <w:ind w:left="0"/>
        <w:jc w:val="center"/>
        <w:rPr>
          <w:rFonts w:cstheme="majorHAnsi"/>
          <w:bCs/>
          <w:sz w:val="22"/>
          <w:szCs w:val="22"/>
        </w:rPr>
      </w:pPr>
      <w:r w:rsidRPr="00DA3125">
        <w:rPr>
          <w:rFonts w:cstheme="majorHAnsi"/>
          <w:bCs/>
          <w:sz w:val="22"/>
          <w:szCs w:val="22"/>
        </w:rPr>
        <w:t>TRA</w:t>
      </w:r>
    </w:p>
    <w:p w14:paraId="32ED0460" w14:textId="1CA5E9CD" w:rsidR="00DB6020" w:rsidRPr="00DA3125" w:rsidRDefault="00B43C44" w:rsidP="002942D8">
      <w:pPr>
        <w:spacing w:after="120" w:line="240" w:lineRule="auto"/>
        <w:jc w:val="both"/>
        <w:rPr>
          <w:rFonts w:ascii="Garamond" w:hAnsi="Garamond" w:cstheme="majorHAnsi"/>
        </w:rPr>
      </w:pPr>
      <w:commentRangeStart w:id="2"/>
      <w:r w:rsidRPr="00DA3125">
        <w:rPr>
          <w:rFonts w:ascii="Garamond" w:hAnsi="Garamond" w:cstheme="majorHAnsi"/>
        </w:rPr>
        <w:t>Il Commissario Straordinario per il superamento degli insediamenti abusivi per combattere lo sfruttamento dei lavoratori in agricoltura, Prefetto Maurizio Falco</w:t>
      </w:r>
      <w:r w:rsidR="762703A6" w:rsidRPr="00DA3125">
        <w:rPr>
          <w:rFonts w:ascii="Garamond" w:hAnsi="Garamond" w:cstheme="majorHAnsi"/>
        </w:rPr>
        <w:t xml:space="preserve"> </w:t>
      </w:r>
      <w:commentRangeEnd w:id="2"/>
      <w:r w:rsidR="00F76524">
        <w:rPr>
          <w:rStyle w:val="Rimandocommento"/>
        </w:rPr>
        <w:commentReference w:id="2"/>
      </w:r>
      <w:r w:rsidR="0069450F">
        <w:rPr>
          <w:rFonts w:ascii="Garamond" w:hAnsi="Garamond" w:cstheme="majorHAnsi"/>
        </w:rPr>
        <w:t xml:space="preserve">in qualità di Amministrazione </w:t>
      </w:r>
      <w:r w:rsidR="002942D8">
        <w:rPr>
          <w:rFonts w:ascii="Garamond" w:hAnsi="Garamond" w:cstheme="majorHAnsi"/>
        </w:rPr>
        <w:t xml:space="preserve">titolare </w:t>
      </w:r>
      <w:r w:rsidR="00982860">
        <w:rPr>
          <w:rFonts w:ascii="Garamond" w:hAnsi="Garamond" w:cstheme="majorHAnsi"/>
        </w:rPr>
        <w:t>dell’Investimento</w:t>
      </w:r>
      <w:r w:rsidR="002942D8" w:rsidRPr="002942D8">
        <w:rPr>
          <w:rFonts w:ascii="Garamond" w:hAnsi="Garamond" w:cstheme="majorHAnsi"/>
        </w:rPr>
        <w:t xml:space="preserve"> 2.2 </w:t>
      </w:r>
      <w:r w:rsidR="002942D8">
        <w:rPr>
          <w:rFonts w:ascii="Garamond" w:hAnsi="Garamond" w:cstheme="majorHAnsi"/>
        </w:rPr>
        <w:t>della Missione</w:t>
      </w:r>
      <w:r w:rsidR="002942D8" w:rsidRPr="002942D8">
        <w:t xml:space="preserve"> </w:t>
      </w:r>
      <w:r w:rsidR="002942D8" w:rsidRPr="002942D8">
        <w:rPr>
          <w:rFonts w:ascii="Garamond" w:hAnsi="Garamond" w:cstheme="majorHAnsi"/>
        </w:rPr>
        <w:t>5 Componente 2</w:t>
      </w:r>
      <w:r w:rsidR="002942D8">
        <w:rPr>
          <w:rFonts w:ascii="Garamond" w:hAnsi="Garamond" w:cstheme="majorHAnsi"/>
        </w:rPr>
        <w:t xml:space="preserve"> </w:t>
      </w:r>
    </w:p>
    <w:p w14:paraId="684FBF9C" w14:textId="05815182" w:rsidR="00B063B8" w:rsidRDefault="00B063B8" w:rsidP="00310D74">
      <w:pPr>
        <w:spacing w:after="120" w:line="240" w:lineRule="auto"/>
        <w:jc w:val="center"/>
        <w:rPr>
          <w:rFonts w:ascii="Garamond" w:hAnsi="Garamond" w:cstheme="majorHAnsi"/>
        </w:rPr>
      </w:pPr>
      <w:r w:rsidRPr="00DA3125">
        <w:rPr>
          <w:rFonts w:ascii="Garamond" w:hAnsi="Garamond" w:cstheme="majorHAnsi"/>
        </w:rPr>
        <w:t>E</w:t>
      </w:r>
    </w:p>
    <w:p w14:paraId="5E66DE6E" w14:textId="413A96C3" w:rsidR="00B063B8" w:rsidRPr="00DA3125" w:rsidRDefault="61147AB9" w:rsidP="00310D74">
      <w:pPr>
        <w:spacing w:after="120" w:line="240" w:lineRule="auto"/>
        <w:jc w:val="both"/>
        <w:rPr>
          <w:rFonts w:ascii="Garamond" w:hAnsi="Garamond" w:cstheme="majorBidi"/>
        </w:rPr>
      </w:pPr>
      <w:r w:rsidRPr="00DA3125">
        <w:rPr>
          <w:rFonts w:ascii="Garamond" w:hAnsi="Garamond" w:cstheme="majorBidi"/>
        </w:rPr>
        <w:t>Il Comune</w:t>
      </w:r>
      <w:r w:rsidR="07219CA0" w:rsidRPr="00DA3125">
        <w:rPr>
          <w:rFonts w:ascii="Garamond" w:hAnsi="Garamond" w:cstheme="majorBidi"/>
          <w:highlight w:val="yellow"/>
        </w:rPr>
        <w:t>_________________</w:t>
      </w:r>
      <w:r w:rsidRPr="00DA3125">
        <w:rPr>
          <w:rFonts w:ascii="Garamond" w:hAnsi="Garamond" w:cstheme="majorBidi"/>
        </w:rPr>
        <w:t xml:space="preserve"> (C.F </w:t>
      </w:r>
      <w:r w:rsidRPr="00DA3125">
        <w:rPr>
          <w:rFonts w:ascii="Garamond" w:hAnsi="Garamond" w:cstheme="majorBidi"/>
          <w:highlight w:val="yellow"/>
        </w:rPr>
        <w:t>________</w:t>
      </w:r>
      <w:r w:rsidRPr="00DA3125">
        <w:rPr>
          <w:rFonts w:ascii="Garamond" w:hAnsi="Garamond" w:cstheme="majorBidi"/>
        </w:rPr>
        <w:t xml:space="preserve">) rappresentato da </w:t>
      </w:r>
      <w:r w:rsidRPr="00DA3125">
        <w:rPr>
          <w:rFonts w:ascii="Garamond" w:hAnsi="Garamond" w:cstheme="majorBidi"/>
          <w:highlight w:val="yellow"/>
        </w:rPr>
        <w:t>__</w:t>
      </w:r>
      <w:r w:rsidR="07219CA0" w:rsidRPr="00DA3125">
        <w:rPr>
          <w:rFonts w:ascii="Garamond" w:hAnsi="Garamond" w:cstheme="majorBidi"/>
          <w:highlight w:val="yellow"/>
        </w:rPr>
        <w:t>__________________</w:t>
      </w:r>
      <w:r w:rsidRPr="00DA3125">
        <w:rPr>
          <w:rFonts w:ascii="Garamond" w:hAnsi="Garamond" w:cstheme="majorBidi"/>
        </w:rPr>
        <w:t xml:space="preserve"> in qualità di legale rappresentante con sede legale </w:t>
      </w:r>
      <w:r w:rsidR="07219CA0" w:rsidRPr="00DA3125">
        <w:rPr>
          <w:rFonts w:ascii="Garamond" w:hAnsi="Garamond" w:cstheme="majorBidi"/>
        </w:rPr>
        <w:t>in</w:t>
      </w:r>
      <w:r w:rsidR="782F3903" w:rsidRPr="00DA3125">
        <w:rPr>
          <w:rFonts w:ascii="Garamond" w:hAnsi="Garamond" w:cstheme="majorBidi"/>
        </w:rPr>
        <w:t xml:space="preserve"> </w:t>
      </w:r>
      <w:r w:rsidR="07219CA0" w:rsidRPr="00DA3125">
        <w:rPr>
          <w:rFonts w:ascii="Garamond" w:hAnsi="Garamond" w:cstheme="majorBidi"/>
          <w:highlight w:val="yellow"/>
        </w:rPr>
        <w:t>_______________</w:t>
      </w:r>
      <w:r w:rsidR="252857C6" w:rsidRPr="00DA3125">
        <w:rPr>
          <w:rFonts w:ascii="Garamond" w:hAnsi="Garamond" w:cstheme="majorBidi"/>
        </w:rPr>
        <w:t xml:space="preserve"> </w:t>
      </w:r>
      <w:r w:rsidRPr="00DA3125">
        <w:rPr>
          <w:rFonts w:ascii="Garamond" w:hAnsi="Garamond" w:cstheme="majorBidi"/>
        </w:rPr>
        <w:t>(di seguito “</w:t>
      </w:r>
      <w:r w:rsidR="75E9AB64" w:rsidRPr="00DA3125">
        <w:rPr>
          <w:rFonts w:ascii="Garamond" w:hAnsi="Garamond" w:cstheme="majorBidi"/>
        </w:rPr>
        <w:t xml:space="preserve">Soggetto </w:t>
      </w:r>
      <w:r w:rsidR="001A72C6">
        <w:rPr>
          <w:rFonts w:ascii="Garamond" w:hAnsi="Garamond" w:cstheme="majorBidi"/>
        </w:rPr>
        <w:t>a</w:t>
      </w:r>
      <w:r w:rsidR="75E9AB64" w:rsidRPr="00DA3125">
        <w:rPr>
          <w:rFonts w:ascii="Garamond" w:hAnsi="Garamond" w:cstheme="majorBidi"/>
        </w:rPr>
        <w:t>ttua</w:t>
      </w:r>
      <w:r w:rsidR="00FA3818" w:rsidRPr="00DA3125">
        <w:rPr>
          <w:rFonts w:ascii="Garamond" w:hAnsi="Garamond" w:cstheme="majorBidi"/>
        </w:rPr>
        <w:t>tore</w:t>
      </w:r>
      <w:r w:rsidRPr="00DA3125">
        <w:rPr>
          <w:rFonts w:ascii="Garamond" w:hAnsi="Garamond" w:cstheme="majorBidi"/>
        </w:rPr>
        <w:t>”)</w:t>
      </w:r>
    </w:p>
    <w:p w14:paraId="45D8F6E6" w14:textId="687D5AC5" w:rsidR="00B43C44" w:rsidRDefault="00B43C44" w:rsidP="00310D74">
      <w:pPr>
        <w:spacing w:after="120" w:line="240" w:lineRule="auto"/>
        <w:jc w:val="center"/>
        <w:rPr>
          <w:rFonts w:ascii="Garamond" w:hAnsi="Garamond" w:cstheme="majorBidi"/>
        </w:rPr>
      </w:pPr>
      <w:r w:rsidRPr="08B639C8">
        <w:rPr>
          <w:rFonts w:ascii="Garamond" w:hAnsi="Garamond" w:cstheme="majorBidi"/>
        </w:rPr>
        <w:t>E</w:t>
      </w:r>
    </w:p>
    <w:p w14:paraId="43572777" w14:textId="03113830" w:rsidR="001237BD" w:rsidRPr="00DA3125" w:rsidRDefault="001237BD" w:rsidP="00310D74">
      <w:pPr>
        <w:spacing w:after="120" w:line="240" w:lineRule="auto"/>
        <w:jc w:val="both"/>
        <w:rPr>
          <w:rFonts w:ascii="Garamond" w:hAnsi="Garamond" w:cstheme="majorBidi"/>
          <w:color w:val="7B7B7B" w:themeColor="accent3" w:themeShade="BF"/>
        </w:rPr>
      </w:pPr>
      <w:r w:rsidRPr="08B639C8">
        <w:rPr>
          <w:rFonts w:ascii="Garamond" w:hAnsi="Garamond" w:cstheme="majorBidi"/>
        </w:rPr>
        <w:t>La Regione</w:t>
      </w:r>
      <w:r w:rsidRPr="08B639C8">
        <w:rPr>
          <w:rFonts w:ascii="Garamond" w:hAnsi="Garamond" w:cstheme="majorBidi"/>
          <w:color w:val="7B7B7B" w:themeColor="accent3" w:themeShade="BF"/>
        </w:rPr>
        <w:t xml:space="preserve"> </w:t>
      </w:r>
      <w:r w:rsidRPr="08B639C8">
        <w:rPr>
          <w:rFonts w:ascii="Garamond" w:hAnsi="Garamond" w:cstheme="majorBidi"/>
          <w:color w:val="7B7B7B" w:themeColor="accent3" w:themeShade="BF"/>
          <w:highlight w:val="yellow"/>
        </w:rPr>
        <w:t>_________________</w:t>
      </w:r>
      <w:r w:rsidRPr="08B639C8">
        <w:rPr>
          <w:rFonts w:ascii="Garamond" w:hAnsi="Garamond" w:cstheme="majorBidi"/>
          <w:color w:val="7B7B7B" w:themeColor="accent3" w:themeShade="BF"/>
        </w:rPr>
        <w:t xml:space="preserve"> </w:t>
      </w:r>
      <w:r w:rsidRPr="08B639C8">
        <w:rPr>
          <w:rFonts w:ascii="Garamond" w:hAnsi="Garamond" w:cstheme="majorBidi"/>
        </w:rPr>
        <w:t>(C.F</w:t>
      </w:r>
      <w:r w:rsidRPr="08B639C8">
        <w:rPr>
          <w:rFonts w:ascii="Garamond" w:hAnsi="Garamond" w:cstheme="majorBidi"/>
          <w:color w:val="7B7B7B" w:themeColor="accent3" w:themeShade="BF"/>
        </w:rPr>
        <w:t xml:space="preserve"> </w:t>
      </w:r>
      <w:r w:rsidRPr="08B639C8">
        <w:rPr>
          <w:rFonts w:ascii="Garamond" w:hAnsi="Garamond" w:cstheme="majorBidi"/>
          <w:color w:val="7B7B7B" w:themeColor="accent3" w:themeShade="BF"/>
          <w:highlight w:val="yellow"/>
        </w:rPr>
        <w:t>________</w:t>
      </w:r>
      <w:r w:rsidRPr="08B639C8">
        <w:rPr>
          <w:rFonts w:ascii="Garamond" w:hAnsi="Garamond" w:cstheme="majorBidi"/>
        </w:rPr>
        <w:t xml:space="preserve">) rappresentato da </w:t>
      </w:r>
      <w:r w:rsidRPr="08B639C8">
        <w:rPr>
          <w:rFonts w:ascii="Garamond" w:hAnsi="Garamond" w:cstheme="majorBidi"/>
          <w:color w:val="7B7B7B" w:themeColor="accent3" w:themeShade="BF"/>
          <w:highlight w:val="yellow"/>
        </w:rPr>
        <w:t>____________________</w:t>
      </w:r>
      <w:r w:rsidRPr="08B639C8">
        <w:rPr>
          <w:rFonts w:ascii="Garamond" w:hAnsi="Garamond" w:cstheme="majorBidi"/>
          <w:color w:val="7B7B7B" w:themeColor="accent3" w:themeShade="BF"/>
        </w:rPr>
        <w:t xml:space="preserve"> </w:t>
      </w:r>
      <w:r w:rsidRPr="08B639C8">
        <w:rPr>
          <w:rFonts w:ascii="Garamond" w:hAnsi="Garamond" w:cstheme="majorBidi"/>
        </w:rPr>
        <w:t>in qualità di legale rappresentante con sede legale in</w:t>
      </w:r>
      <w:r w:rsidRPr="08B639C8">
        <w:rPr>
          <w:rFonts w:ascii="Garamond" w:hAnsi="Garamond" w:cstheme="majorBidi"/>
          <w:color w:val="7B7B7B" w:themeColor="accent3" w:themeShade="BF"/>
        </w:rPr>
        <w:t xml:space="preserve"> </w:t>
      </w:r>
      <w:r w:rsidRPr="08B639C8">
        <w:rPr>
          <w:rFonts w:ascii="Garamond" w:hAnsi="Garamond" w:cstheme="majorBidi"/>
          <w:color w:val="7B7B7B" w:themeColor="accent3" w:themeShade="BF"/>
          <w:highlight w:val="yellow"/>
        </w:rPr>
        <w:t>_______________</w:t>
      </w:r>
      <w:r w:rsidRPr="08B639C8">
        <w:rPr>
          <w:rFonts w:ascii="Garamond" w:hAnsi="Garamond" w:cstheme="majorBidi"/>
          <w:color w:val="7B7B7B" w:themeColor="accent3" w:themeShade="BF"/>
        </w:rPr>
        <w:t xml:space="preserve"> </w:t>
      </w:r>
      <w:r w:rsidRPr="08B639C8">
        <w:rPr>
          <w:rFonts w:ascii="Garamond" w:hAnsi="Garamond" w:cstheme="majorBidi"/>
        </w:rPr>
        <w:t xml:space="preserve">(di </w:t>
      </w:r>
      <w:commentRangeStart w:id="3"/>
      <w:r w:rsidRPr="08B639C8">
        <w:rPr>
          <w:rFonts w:ascii="Garamond" w:hAnsi="Garamond" w:cstheme="majorBidi"/>
        </w:rPr>
        <w:t>seguito</w:t>
      </w:r>
      <w:commentRangeEnd w:id="3"/>
      <w:r w:rsidR="00F76524">
        <w:rPr>
          <w:rStyle w:val="Rimandocommento"/>
        </w:rPr>
        <w:commentReference w:id="3"/>
      </w:r>
      <w:r w:rsidRPr="08B639C8">
        <w:rPr>
          <w:rFonts w:ascii="Garamond" w:hAnsi="Garamond" w:cstheme="majorBidi"/>
        </w:rPr>
        <w:t>“</w:t>
      </w:r>
      <w:r w:rsidR="002942D8" w:rsidRPr="002942D8">
        <w:rPr>
          <w:rFonts w:ascii="Garamond" w:hAnsi="Garamond" w:cstheme="majorBidi"/>
        </w:rPr>
        <w:t xml:space="preserve"> Ente di supporto </w:t>
      </w:r>
      <w:r w:rsidR="00982860" w:rsidRPr="00982860">
        <w:rPr>
          <w:rFonts w:ascii="Garamond" w:hAnsi="Garamond" w:cstheme="majorBidi"/>
        </w:rPr>
        <w:t xml:space="preserve">e accompagnamento </w:t>
      </w:r>
      <w:r w:rsidR="002942D8" w:rsidRPr="002942D8">
        <w:rPr>
          <w:rFonts w:ascii="Garamond" w:hAnsi="Garamond" w:cstheme="majorBidi"/>
        </w:rPr>
        <w:t>al Soggetto attuatore</w:t>
      </w:r>
      <w:r w:rsidRPr="08B639C8">
        <w:rPr>
          <w:rFonts w:ascii="Garamond" w:hAnsi="Garamond" w:cstheme="majorBidi"/>
        </w:rPr>
        <w:t>”)</w:t>
      </w:r>
    </w:p>
    <w:p w14:paraId="52FB5ADF" w14:textId="398C2799" w:rsidR="001237BD" w:rsidRPr="00A1005F" w:rsidRDefault="001237BD" w:rsidP="00310D74">
      <w:pPr>
        <w:spacing w:after="120" w:line="240" w:lineRule="auto"/>
        <w:jc w:val="center"/>
        <w:rPr>
          <w:rFonts w:ascii="Garamond" w:hAnsi="Garamond" w:cstheme="majorHAnsi"/>
        </w:rPr>
      </w:pPr>
      <w:r w:rsidRPr="00A1005F">
        <w:rPr>
          <w:rFonts w:ascii="Garamond" w:hAnsi="Garamond" w:cstheme="majorHAnsi"/>
        </w:rPr>
        <w:t>E</w:t>
      </w:r>
    </w:p>
    <w:p w14:paraId="33EC110B" w14:textId="0DFA8F76" w:rsidR="001237BD" w:rsidRPr="00DA3125" w:rsidRDefault="001237BD" w:rsidP="00310D74">
      <w:pPr>
        <w:spacing w:after="120" w:line="240" w:lineRule="auto"/>
        <w:jc w:val="both"/>
        <w:rPr>
          <w:rFonts w:ascii="Garamond" w:hAnsi="Garamond" w:cstheme="majorHAnsi"/>
        </w:rPr>
      </w:pPr>
      <w:r w:rsidRPr="00DA3125">
        <w:rPr>
          <w:rFonts w:ascii="Garamond" w:hAnsi="Garamond" w:cstheme="majorHAnsi"/>
        </w:rPr>
        <w:t>L’Unità di Missione per l’attuazione degli interventi PNRR, presso il Ministero del lavoro e delle politiche sociali (C.F 80237250586) rappresentata dal Direttore generale Marianna D’Angelo, con sede legale in Roma, in Via Veneto n. 56 (di seguito “Amministrazione titolare</w:t>
      </w:r>
      <w:r w:rsidR="007C20C7">
        <w:rPr>
          <w:rFonts w:ascii="Garamond" w:hAnsi="Garamond" w:cstheme="majorHAnsi"/>
        </w:rPr>
        <w:t xml:space="preserve"> di Misura PNRR</w:t>
      </w:r>
      <w:r w:rsidRPr="00DA3125">
        <w:rPr>
          <w:rFonts w:ascii="Garamond" w:hAnsi="Garamond" w:cstheme="majorHAnsi"/>
        </w:rPr>
        <w:t>”)</w:t>
      </w:r>
    </w:p>
    <w:p w14:paraId="276922F3" w14:textId="0FDA0205" w:rsidR="00B43C44" w:rsidRPr="00DA3125" w:rsidRDefault="00B43C44" w:rsidP="00310D74">
      <w:pPr>
        <w:spacing w:after="120" w:line="240" w:lineRule="auto"/>
        <w:jc w:val="both"/>
        <w:rPr>
          <w:rFonts w:ascii="Garamond" w:hAnsi="Garamond" w:cstheme="majorBidi"/>
          <w:color w:val="7B7B7B" w:themeColor="accent3" w:themeShade="BF"/>
        </w:rPr>
      </w:pPr>
    </w:p>
    <w:p w14:paraId="7C4F7EEA" w14:textId="7E6A57E4" w:rsidR="00DB6020" w:rsidRPr="00DA3125" w:rsidRDefault="00DB6020" w:rsidP="00310D74">
      <w:pPr>
        <w:spacing w:after="120" w:line="240" w:lineRule="auto"/>
        <w:jc w:val="center"/>
        <w:rPr>
          <w:rFonts w:ascii="Garamond" w:hAnsi="Garamond" w:cstheme="majorHAnsi"/>
        </w:rPr>
      </w:pPr>
      <w:r w:rsidRPr="00DA3125">
        <w:rPr>
          <w:rFonts w:ascii="Garamond" w:hAnsi="Garamond" w:cstheme="majorHAnsi"/>
        </w:rPr>
        <w:t>Di seguito indicate anche come “parti”</w:t>
      </w:r>
    </w:p>
    <w:p w14:paraId="10C4DE42" w14:textId="77777777" w:rsidR="00DB6020" w:rsidRPr="000E244A" w:rsidRDefault="00DB6020" w:rsidP="00310D74">
      <w:pPr>
        <w:spacing w:after="120" w:line="240" w:lineRule="auto"/>
        <w:jc w:val="both"/>
        <w:rPr>
          <w:rFonts w:ascii="Garamond" w:hAnsi="Garamond" w:cstheme="majorHAnsi"/>
        </w:rPr>
      </w:pPr>
    </w:p>
    <w:p w14:paraId="6B8F3834" w14:textId="74EABF7B" w:rsidR="00DB6020" w:rsidRPr="00A2777E" w:rsidRDefault="49F161EF" w:rsidP="00310D74">
      <w:pPr>
        <w:pStyle w:val="Titolo2"/>
        <w:shd w:val="clear" w:color="auto" w:fill="FFFFFF"/>
        <w:spacing w:before="0" w:after="120" w:line="240" w:lineRule="auto"/>
        <w:jc w:val="both"/>
        <w:rPr>
          <w:rFonts w:ascii="Garamond" w:eastAsiaTheme="minorHAnsi" w:hAnsi="Garamond" w:cstheme="majorHAnsi"/>
          <w:color w:val="auto"/>
          <w:sz w:val="22"/>
          <w:szCs w:val="22"/>
        </w:rPr>
      </w:pPr>
      <w:r w:rsidRPr="00A2777E">
        <w:rPr>
          <w:rFonts w:ascii="Garamond" w:eastAsiaTheme="minorHAnsi" w:hAnsi="Garamond" w:cstheme="majorHAnsi"/>
          <w:b/>
          <w:color w:val="auto"/>
          <w:sz w:val="22"/>
          <w:szCs w:val="22"/>
        </w:rPr>
        <w:t>VISTO</w:t>
      </w:r>
      <w:r w:rsidRPr="00A2777E">
        <w:rPr>
          <w:rFonts w:ascii="Garamond" w:eastAsiaTheme="minorHAnsi" w:hAnsi="Garamond" w:cstheme="majorHAnsi"/>
          <w:color w:val="auto"/>
          <w:sz w:val="22"/>
          <w:szCs w:val="22"/>
        </w:rPr>
        <w:t xml:space="preserve"> il Decreto legislativo </w:t>
      </w:r>
      <w:r w:rsidR="00707632" w:rsidRPr="00A2777E">
        <w:rPr>
          <w:rFonts w:ascii="Garamond" w:eastAsiaTheme="minorHAnsi" w:hAnsi="Garamond" w:cstheme="majorHAnsi"/>
          <w:color w:val="auto"/>
          <w:sz w:val="22"/>
          <w:szCs w:val="22"/>
        </w:rPr>
        <w:t>31 marzo 2023, n. 36</w:t>
      </w:r>
      <w:r w:rsidR="006A7439">
        <w:rPr>
          <w:rFonts w:ascii="Garamond" w:eastAsiaTheme="minorHAnsi" w:hAnsi="Garamond" w:cstheme="majorHAnsi"/>
          <w:color w:val="auto"/>
          <w:sz w:val="22"/>
          <w:szCs w:val="22"/>
        </w:rPr>
        <w:t>,</w:t>
      </w:r>
      <w:r w:rsidR="00527D85" w:rsidRPr="00A2777E">
        <w:rPr>
          <w:rFonts w:ascii="Garamond" w:eastAsiaTheme="minorHAnsi" w:hAnsi="Garamond" w:cstheme="majorHAnsi"/>
          <w:color w:val="auto"/>
          <w:sz w:val="22"/>
          <w:szCs w:val="22"/>
        </w:rPr>
        <w:t xml:space="preserve"> </w:t>
      </w:r>
      <w:r w:rsidR="00707632" w:rsidRPr="00A2777E">
        <w:rPr>
          <w:rFonts w:ascii="Garamond" w:eastAsiaTheme="minorHAnsi" w:hAnsi="Garamond" w:cstheme="majorHAnsi"/>
          <w:color w:val="auto"/>
          <w:sz w:val="22"/>
          <w:szCs w:val="22"/>
        </w:rPr>
        <w:t xml:space="preserve">Codice dei contratti pubblici in attuazione </w:t>
      </w:r>
      <w:r w:rsidR="00707632" w:rsidRPr="00A2777E" w:rsidDel="005B1E17">
        <w:rPr>
          <w:rFonts w:ascii="Garamond" w:eastAsiaTheme="minorHAnsi" w:hAnsi="Garamond" w:cstheme="majorHAnsi"/>
          <w:color w:val="auto"/>
          <w:sz w:val="22"/>
          <w:szCs w:val="22"/>
        </w:rPr>
        <w:t xml:space="preserve">dell'articolo </w:t>
      </w:r>
      <w:r w:rsidR="00707632" w:rsidRPr="00A2777E">
        <w:rPr>
          <w:rFonts w:ascii="Garamond" w:eastAsiaTheme="minorHAnsi" w:hAnsi="Garamond" w:cstheme="majorHAnsi"/>
          <w:color w:val="auto"/>
          <w:sz w:val="22"/>
          <w:szCs w:val="22"/>
        </w:rPr>
        <w:t xml:space="preserve">1 della legge 21 giugno 2022, n. 78, recante </w:t>
      </w:r>
      <w:r w:rsidR="00707632" w:rsidRPr="00A2777E" w:rsidDel="005B1E17">
        <w:rPr>
          <w:rFonts w:ascii="Garamond" w:eastAsiaTheme="minorHAnsi" w:hAnsi="Garamond" w:cstheme="majorHAnsi"/>
          <w:color w:val="auto"/>
          <w:sz w:val="22"/>
          <w:szCs w:val="22"/>
        </w:rPr>
        <w:t xml:space="preserve">delega </w:t>
      </w:r>
      <w:r w:rsidR="00707632" w:rsidRPr="00A2777E">
        <w:rPr>
          <w:rFonts w:ascii="Garamond" w:eastAsiaTheme="minorHAnsi" w:hAnsi="Garamond" w:cstheme="majorHAnsi"/>
          <w:color w:val="auto"/>
          <w:sz w:val="22"/>
          <w:szCs w:val="22"/>
        </w:rPr>
        <w:t>al Governo in materia di contratti pubblici</w:t>
      </w:r>
      <w:r w:rsidRPr="00A2777E">
        <w:rPr>
          <w:rFonts w:ascii="Garamond" w:eastAsiaTheme="minorHAnsi" w:hAnsi="Garamond" w:cstheme="majorHAnsi"/>
          <w:color w:val="auto"/>
          <w:sz w:val="22"/>
          <w:szCs w:val="22"/>
        </w:rPr>
        <w:t>;</w:t>
      </w:r>
    </w:p>
    <w:p w14:paraId="706C25DD" w14:textId="0896E208" w:rsidR="00DB6020" w:rsidRPr="00DA3125" w:rsidRDefault="49F161EF"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legge 7 agosto 1990</w:t>
      </w:r>
      <w:r w:rsidR="00BB7F32">
        <w:rPr>
          <w:rFonts w:ascii="Garamond" w:hAnsi="Garamond" w:cstheme="majorHAnsi"/>
        </w:rPr>
        <w:t>,</w:t>
      </w:r>
      <w:r w:rsidRPr="00DA3125">
        <w:rPr>
          <w:rFonts w:ascii="Garamond" w:hAnsi="Garamond" w:cstheme="majorHAnsi"/>
        </w:rPr>
        <w:t xml:space="preserve"> n. 241</w:t>
      </w:r>
      <w:r w:rsidR="005B1E17">
        <w:rPr>
          <w:rFonts w:ascii="Garamond" w:hAnsi="Garamond" w:cstheme="majorHAnsi"/>
        </w:rPr>
        <w:t>,</w:t>
      </w:r>
      <w:r w:rsidRPr="00DA3125">
        <w:rPr>
          <w:rFonts w:ascii="Garamond" w:hAnsi="Garamond" w:cstheme="majorHAnsi"/>
        </w:rPr>
        <w:t xml:space="preserve"> e </w:t>
      </w:r>
      <w:proofErr w:type="spellStart"/>
      <w:r w:rsidRPr="00DA3125">
        <w:rPr>
          <w:rFonts w:ascii="Garamond" w:hAnsi="Garamond" w:cstheme="majorHAnsi"/>
        </w:rPr>
        <w:t>ss.mm.ii</w:t>
      </w:r>
      <w:proofErr w:type="spellEnd"/>
      <w:r w:rsidRPr="00DA3125">
        <w:rPr>
          <w:rFonts w:ascii="Garamond" w:hAnsi="Garamond" w:cstheme="majorHAnsi"/>
        </w:rPr>
        <w:t>.</w:t>
      </w:r>
      <w:r w:rsidR="006A7439">
        <w:rPr>
          <w:rFonts w:ascii="Garamond" w:hAnsi="Garamond" w:cstheme="majorHAnsi"/>
        </w:rPr>
        <w:t>,</w:t>
      </w:r>
      <w:r w:rsidRPr="00DA3125">
        <w:rPr>
          <w:rFonts w:ascii="Garamond" w:hAnsi="Garamond" w:cstheme="majorHAnsi"/>
        </w:rPr>
        <w:t xml:space="preserve"> recante </w:t>
      </w:r>
      <w:r w:rsidRPr="00310D74">
        <w:rPr>
          <w:rFonts w:ascii="Garamond" w:hAnsi="Garamond" w:cstheme="majorHAnsi"/>
          <w:i/>
          <w:iCs/>
        </w:rPr>
        <w:t>“Nuove norme in materia di procedimento amministrativo e di diritto di accesso ai documenti amministrativi”</w:t>
      </w:r>
      <w:r w:rsidRPr="00DA3125">
        <w:rPr>
          <w:rFonts w:ascii="Garamond" w:hAnsi="Garamond" w:cstheme="majorHAnsi"/>
        </w:rPr>
        <w:t>;</w:t>
      </w:r>
    </w:p>
    <w:p w14:paraId="1FF034B6" w14:textId="717D485F" w:rsidR="001E2495" w:rsidRPr="00DA3125" w:rsidRDefault="001E2495" w:rsidP="00310D74">
      <w:pPr>
        <w:spacing w:after="120" w:line="240" w:lineRule="auto"/>
        <w:jc w:val="both"/>
        <w:rPr>
          <w:rFonts w:ascii="Garamond" w:hAnsi="Garamond" w:cstheme="majorHAnsi"/>
        </w:rPr>
      </w:pPr>
      <w:r w:rsidRPr="00DA3125">
        <w:rPr>
          <w:rFonts w:ascii="Garamond" w:hAnsi="Garamond" w:cstheme="majorHAnsi"/>
          <w:b/>
          <w:bCs/>
        </w:rPr>
        <w:t>VISTO</w:t>
      </w:r>
      <w:r w:rsidRPr="00DA3125">
        <w:rPr>
          <w:rFonts w:ascii="Garamond" w:hAnsi="Garamond" w:cstheme="majorHAnsi"/>
        </w:rPr>
        <w:t xml:space="preserve"> il </w:t>
      </w:r>
      <w:r w:rsidRPr="00DA3125" w:rsidDel="00AF0B86">
        <w:rPr>
          <w:rFonts w:ascii="Garamond" w:hAnsi="Garamond" w:cstheme="majorHAnsi"/>
        </w:rPr>
        <w:t>R</w:t>
      </w:r>
      <w:r w:rsidRPr="00DA3125">
        <w:rPr>
          <w:rFonts w:ascii="Garamond" w:hAnsi="Garamond" w:cstheme="majorHAnsi"/>
        </w:rPr>
        <w:t>egolamento (UE) 2021/241 del Parlamento europeo e del Consiglio, del 12 febbraio 2021, che istituisce lo strumento di recupero e resilienza (regolamento RRF) con l’obiettivo specifico di fornire agli Stati membri il sostegno finanziario al fine di conseguire le tappe intermedie e gli obiettivi delle riforme e degli investimenti stabiliti nei loro piani di ripresa e resilienza;</w:t>
      </w:r>
    </w:p>
    <w:p w14:paraId="4E4B837E" w14:textId="34095DFD" w:rsidR="001E2495" w:rsidRPr="00DA3125" w:rsidRDefault="001E2495" w:rsidP="00310D74">
      <w:pPr>
        <w:spacing w:after="120" w:line="240" w:lineRule="auto"/>
        <w:jc w:val="both"/>
        <w:rPr>
          <w:rFonts w:ascii="Garamond" w:hAnsi="Garamond" w:cstheme="majorHAnsi"/>
        </w:rPr>
      </w:pPr>
      <w:r w:rsidRPr="00DA3125">
        <w:rPr>
          <w:rFonts w:ascii="Garamond" w:hAnsi="Garamond" w:cstheme="majorHAnsi"/>
          <w:b/>
          <w:bCs/>
        </w:rPr>
        <w:t>VISTO</w:t>
      </w:r>
      <w:r w:rsidRPr="00DA3125">
        <w:rPr>
          <w:rFonts w:ascii="Garamond" w:hAnsi="Garamond" w:cstheme="majorHAnsi"/>
        </w:rPr>
        <w:t xml:space="preserve"> il decreto-legge 6 maggio 2021, n. 59, </w:t>
      </w:r>
      <w:r w:rsidR="00282AE4" w:rsidRPr="00282AE4">
        <w:rPr>
          <w:rFonts w:ascii="Garamond" w:hAnsi="Garamond" w:cstheme="majorHAnsi"/>
        </w:rPr>
        <w:t xml:space="preserve">convertito con modificazioni dalla legge 1 luglio 2021 n.101 </w:t>
      </w:r>
      <w:r w:rsidR="00282AE4">
        <w:rPr>
          <w:rFonts w:ascii="Garamond" w:hAnsi="Garamond" w:cstheme="majorHAnsi"/>
        </w:rPr>
        <w:t xml:space="preserve"> </w:t>
      </w:r>
      <w:r w:rsidRPr="00DA3125">
        <w:rPr>
          <w:rFonts w:ascii="Garamond" w:hAnsi="Garamond" w:cstheme="majorHAnsi"/>
        </w:rPr>
        <w:t xml:space="preserve">recante </w:t>
      </w:r>
      <w:r w:rsidRPr="00310D74">
        <w:rPr>
          <w:rFonts w:ascii="Garamond" w:hAnsi="Garamond" w:cstheme="majorHAnsi"/>
          <w:i/>
          <w:iCs/>
        </w:rPr>
        <w:t>“Misure urgenti relative al Fondo complementare al Piano nazionale di ripresa e resilienza e altre misure urgenti per gli investimenti</w:t>
      </w:r>
      <w:r w:rsidRPr="00DA3125">
        <w:rPr>
          <w:rFonts w:ascii="Garamond" w:hAnsi="Garamond" w:cstheme="majorHAnsi"/>
        </w:rPr>
        <w:t>”;</w:t>
      </w:r>
    </w:p>
    <w:p w14:paraId="420050D0" w14:textId="3BECBC78" w:rsidR="001E2495" w:rsidRPr="00DA3125" w:rsidRDefault="001E2495" w:rsidP="00310D74">
      <w:pPr>
        <w:spacing w:after="120" w:line="240" w:lineRule="auto"/>
        <w:jc w:val="both"/>
        <w:rPr>
          <w:rFonts w:ascii="Garamond" w:hAnsi="Garamond" w:cstheme="majorBidi"/>
        </w:rPr>
      </w:pPr>
      <w:r w:rsidRPr="45E2B3CB">
        <w:rPr>
          <w:rFonts w:ascii="Garamond" w:hAnsi="Garamond" w:cstheme="majorBidi"/>
          <w:b/>
        </w:rPr>
        <w:t>VISTO</w:t>
      </w:r>
      <w:r w:rsidRPr="45E2B3CB">
        <w:rPr>
          <w:rFonts w:ascii="Garamond" w:hAnsi="Garamond" w:cstheme="majorBidi"/>
        </w:rPr>
        <w:t xml:space="preserve"> il “Piano Nazionale di Ripresa e Resilienza” (di seguito anche “PNRR” o “Piano”) presentato alla Commissione in data 30 giugno 2021 e valutato positivamente con Decisione del Consiglio ECOFIN del 13 luglio 2021 e notificata all’Italia dal Segretariato generale del Consiglio con nota LT161/21, del 14 luglio 2021;</w:t>
      </w:r>
    </w:p>
    <w:p w14:paraId="429C65C5" w14:textId="09C942F3" w:rsidR="001E2495" w:rsidRPr="00DA3125" w:rsidRDefault="51DDAE72" w:rsidP="00310D74">
      <w:pPr>
        <w:spacing w:after="120" w:line="240" w:lineRule="auto"/>
        <w:jc w:val="both"/>
        <w:rPr>
          <w:rFonts w:ascii="Garamond" w:hAnsi="Garamond" w:cstheme="majorHAnsi"/>
        </w:rPr>
      </w:pPr>
      <w:r w:rsidRPr="00DA3125">
        <w:rPr>
          <w:rFonts w:ascii="Garamond" w:hAnsi="Garamond" w:cstheme="majorHAnsi"/>
          <w:b/>
          <w:bCs/>
        </w:rPr>
        <w:t>VISTI</w:t>
      </w:r>
      <w:r w:rsidRPr="00DA3125">
        <w:rPr>
          <w:rFonts w:ascii="Garamond" w:hAnsi="Garamond" w:cstheme="majorHAnsi"/>
        </w:rPr>
        <w:t xml:space="preserve"> gli </w:t>
      </w:r>
      <w:r w:rsidRPr="0036699A">
        <w:rPr>
          <w:rFonts w:ascii="Garamond" w:hAnsi="Garamond" w:cstheme="majorHAnsi"/>
          <w:i/>
        </w:rPr>
        <w:t>Operational Arrangements</w:t>
      </w:r>
      <w:r w:rsidRPr="00DA3125">
        <w:rPr>
          <w:rFonts w:ascii="Garamond" w:hAnsi="Garamond" w:cstheme="majorHAnsi"/>
        </w:rPr>
        <w:t xml:space="preserve"> (OA) relativi al Piano Nazionale di Ripresa e Resilienza dell’Italia sottoscritti in data 22 dicembre 2021</w:t>
      </w:r>
      <w:r w:rsidR="00C82FC8">
        <w:rPr>
          <w:rFonts w:ascii="Garamond" w:hAnsi="Garamond" w:cstheme="majorHAnsi"/>
        </w:rPr>
        <w:t xml:space="preserve"> e ss.mm.</w:t>
      </w:r>
      <w:r w:rsidRPr="00DA3125">
        <w:rPr>
          <w:rFonts w:ascii="Garamond" w:hAnsi="Garamond" w:cstheme="majorHAnsi"/>
        </w:rPr>
        <w:t>;</w:t>
      </w:r>
    </w:p>
    <w:p w14:paraId="5B61603E" w14:textId="40D04916" w:rsidR="00490229" w:rsidRPr="00DA3125" w:rsidRDefault="00490229" w:rsidP="00310D74">
      <w:pPr>
        <w:spacing w:after="120" w:line="240" w:lineRule="auto"/>
        <w:jc w:val="both"/>
        <w:rPr>
          <w:rFonts w:ascii="Garamond" w:hAnsi="Garamond" w:cstheme="majorHAnsi"/>
        </w:rPr>
      </w:pPr>
      <w:r w:rsidRPr="00DA3125">
        <w:rPr>
          <w:rFonts w:ascii="Garamond" w:hAnsi="Garamond" w:cstheme="majorHAnsi"/>
          <w:b/>
          <w:bCs/>
        </w:rPr>
        <w:t>VISTO</w:t>
      </w:r>
      <w:r w:rsidRPr="00DA3125">
        <w:rPr>
          <w:rFonts w:ascii="Garamond" w:hAnsi="Garamond" w:cstheme="majorHAnsi"/>
        </w:rPr>
        <w:t xml:space="preserve"> il </w:t>
      </w:r>
      <w:r w:rsidR="00491C64">
        <w:rPr>
          <w:rFonts w:ascii="Garamond" w:hAnsi="Garamond" w:cstheme="majorHAnsi"/>
        </w:rPr>
        <w:t>d</w:t>
      </w:r>
      <w:r w:rsidRPr="00DA3125">
        <w:rPr>
          <w:rFonts w:ascii="Garamond" w:hAnsi="Garamond" w:cstheme="majorHAnsi"/>
        </w:rPr>
        <w:t>ecreto</w:t>
      </w:r>
      <w:r w:rsidR="00491C64">
        <w:rPr>
          <w:rFonts w:ascii="Garamond" w:hAnsi="Garamond" w:cstheme="majorHAnsi"/>
        </w:rPr>
        <w:t>-l</w:t>
      </w:r>
      <w:r w:rsidRPr="00DA3125">
        <w:rPr>
          <w:rFonts w:ascii="Garamond" w:hAnsi="Garamond" w:cstheme="majorHAnsi"/>
        </w:rPr>
        <w:t>egge del 31 maggio 2021, n. 77</w:t>
      </w:r>
      <w:r w:rsidR="00491C64">
        <w:rPr>
          <w:rFonts w:ascii="Garamond" w:hAnsi="Garamond" w:cstheme="majorHAnsi"/>
        </w:rPr>
        <w:t>,</w:t>
      </w:r>
      <w:r w:rsidRPr="00DA3125">
        <w:rPr>
          <w:rFonts w:ascii="Garamond" w:hAnsi="Garamond" w:cstheme="majorHAnsi"/>
        </w:rPr>
        <w:t xml:space="preserve"> convertito con modificazioni dalla legge </w:t>
      </w:r>
      <w:r w:rsidRPr="00DA3125" w:rsidDel="000A4A14">
        <w:rPr>
          <w:rFonts w:ascii="Garamond" w:hAnsi="Garamond" w:cstheme="majorHAnsi"/>
        </w:rPr>
        <w:t>di conversione</w:t>
      </w:r>
      <w:r w:rsidRPr="00DA3125">
        <w:rPr>
          <w:rFonts w:ascii="Garamond" w:hAnsi="Garamond" w:cstheme="majorHAnsi"/>
        </w:rPr>
        <w:t xml:space="preserve"> del 29 luglio 2021, n. 108, recante</w:t>
      </w:r>
      <w:r w:rsidR="00491C64">
        <w:rPr>
          <w:rFonts w:ascii="Garamond" w:hAnsi="Garamond" w:cstheme="majorHAnsi"/>
        </w:rPr>
        <w:t xml:space="preserve"> </w:t>
      </w:r>
      <w:r w:rsidR="00491C64" w:rsidRPr="00310D74">
        <w:rPr>
          <w:rFonts w:ascii="Garamond" w:hAnsi="Garamond" w:cstheme="majorHAnsi"/>
          <w:i/>
          <w:iCs/>
        </w:rPr>
        <w:t>“</w:t>
      </w:r>
      <w:r w:rsidRPr="00310D74">
        <w:rPr>
          <w:rFonts w:ascii="Garamond" w:hAnsi="Garamond" w:cstheme="majorHAnsi"/>
          <w:i/>
          <w:iCs/>
        </w:rPr>
        <w:t>Governance del Piano nazionale di ripresa e resilienza e prime misure di rafforzamento delle strutture amministrative e di accelerazione e snellimento delle procedure</w:t>
      </w:r>
      <w:r w:rsidR="00491C64" w:rsidRPr="00310D74">
        <w:rPr>
          <w:rFonts w:ascii="Garamond" w:hAnsi="Garamond" w:cstheme="majorHAnsi"/>
          <w:i/>
          <w:iCs/>
        </w:rPr>
        <w:t>”</w:t>
      </w:r>
      <w:r w:rsidRPr="00DA3125">
        <w:rPr>
          <w:rFonts w:ascii="Garamond" w:hAnsi="Garamond" w:cstheme="majorHAnsi"/>
        </w:rPr>
        <w:t xml:space="preserve"> e</w:t>
      </w:r>
      <w:r w:rsidR="00491C64">
        <w:rPr>
          <w:rFonts w:ascii="Garamond" w:hAnsi="Garamond" w:cstheme="majorHAnsi"/>
        </w:rPr>
        <w:t>,</w:t>
      </w:r>
      <w:r w:rsidRPr="00DA3125">
        <w:rPr>
          <w:rFonts w:ascii="Garamond" w:hAnsi="Garamond" w:cstheme="majorHAnsi"/>
        </w:rPr>
        <w:t xml:space="preserve"> nello specifico, l’articolo 8 del suddetto decreto-legge n. 31 maggio 2021, n. 77, ai sensi del quale ciascuna Amministrazione centrale titolare di interventi previsti nel PNRR </w:t>
      </w:r>
      <w:r w:rsidRPr="00DA3125">
        <w:rPr>
          <w:rFonts w:ascii="Garamond" w:hAnsi="Garamond" w:cstheme="majorHAnsi"/>
        </w:rPr>
        <w:lastRenderedPageBreak/>
        <w:t>provvede al coordinamento delle relative attività di gestione, nonché al loro monitoraggio, rendicontazione e controllo;</w:t>
      </w:r>
    </w:p>
    <w:p w14:paraId="276D8BBA" w14:textId="0A54F223" w:rsidR="00490229" w:rsidRPr="00DA3125" w:rsidRDefault="00490229" w:rsidP="00310D74">
      <w:pPr>
        <w:spacing w:after="120" w:line="240" w:lineRule="auto"/>
        <w:jc w:val="both"/>
        <w:rPr>
          <w:rFonts w:ascii="Garamond" w:hAnsi="Garamond" w:cstheme="majorHAnsi"/>
        </w:rPr>
      </w:pPr>
      <w:r w:rsidRPr="00DA3125">
        <w:rPr>
          <w:rFonts w:ascii="Garamond" w:hAnsi="Garamond" w:cstheme="majorHAnsi"/>
          <w:b/>
          <w:bCs/>
        </w:rPr>
        <w:t>VISTO</w:t>
      </w:r>
      <w:r w:rsidRPr="00DA3125">
        <w:rPr>
          <w:rFonts w:ascii="Garamond" w:hAnsi="Garamond" w:cstheme="majorHAnsi"/>
        </w:rPr>
        <w:t xml:space="preserve"> il Decreto del Ministro del Lavoro e delle Politiche Sociali di concerto con il Ministro dell’Economia e delle Finanze, </w:t>
      </w:r>
      <w:r w:rsidRPr="00DA3125" w:rsidDel="00E8500D">
        <w:rPr>
          <w:rFonts w:ascii="Garamond" w:hAnsi="Garamond" w:cstheme="majorHAnsi"/>
        </w:rPr>
        <w:t xml:space="preserve">del </w:t>
      </w:r>
      <w:r w:rsidRPr="00DA3125">
        <w:rPr>
          <w:rFonts w:ascii="Garamond" w:hAnsi="Garamond" w:cstheme="majorHAnsi"/>
        </w:rPr>
        <w:t>11</w:t>
      </w:r>
      <w:r w:rsidRPr="00DA3125" w:rsidDel="00E8500D">
        <w:rPr>
          <w:rFonts w:ascii="Garamond" w:hAnsi="Garamond" w:cstheme="majorHAnsi"/>
        </w:rPr>
        <w:t>/10/</w:t>
      </w:r>
      <w:r w:rsidRPr="00DA3125">
        <w:rPr>
          <w:rFonts w:ascii="Garamond" w:hAnsi="Garamond" w:cstheme="majorHAnsi"/>
        </w:rPr>
        <w:t>2021</w:t>
      </w:r>
      <w:r w:rsidR="00491C64">
        <w:rPr>
          <w:rFonts w:ascii="Garamond" w:hAnsi="Garamond" w:cstheme="majorHAnsi"/>
        </w:rPr>
        <w:t>,</w:t>
      </w:r>
      <w:r w:rsidRPr="00DA3125">
        <w:rPr>
          <w:rFonts w:ascii="Garamond" w:hAnsi="Garamond" w:cstheme="majorHAnsi"/>
        </w:rPr>
        <w:t xml:space="preserve"> concernente l’istituzione dell’Unità di Missione </w:t>
      </w:r>
      <w:r w:rsidRPr="00DA3125" w:rsidDel="00F65A6B">
        <w:rPr>
          <w:rFonts w:ascii="Garamond" w:hAnsi="Garamond" w:cstheme="majorHAnsi"/>
        </w:rPr>
        <w:t>dell’Amministrazione centrale</w:t>
      </w:r>
      <w:r w:rsidR="00527D85" w:rsidDel="00F65A6B">
        <w:rPr>
          <w:rFonts w:ascii="Garamond" w:hAnsi="Garamond" w:cstheme="majorHAnsi"/>
        </w:rPr>
        <w:t xml:space="preserve"> </w:t>
      </w:r>
      <w:r w:rsidRPr="00DA3125" w:rsidDel="00F65A6B">
        <w:rPr>
          <w:rFonts w:ascii="Garamond" w:hAnsi="Garamond" w:cstheme="majorHAnsi"/>
        </w:rPr>
        <w:t xml:space="preserve">titolare di interventi </w:t>
      </w:r>
      <w:r w:rsidRPr="00DA3125">
        <w:rPr>
          <w:rFonts w:ascii="Garamond" w:hAnsi="Garamond" w:cstheme="majorHAnsi"/>
        </w:rPr>
        <w:t xml:space="preserve">PNRR, ai sensi dell’articolo 8 del citato </w:t>
      </w:r>
      <w:r w:rsidRPr="00DA3125" w:rsidDel="00E86D7C">
        <w:rPr>
          <w:rFonts w:ascii="Garamond" w:hAnsi="Garamond" w:cstheme="majorHAnsi"/>
        </w:rPr>
        <w:t xml:space="preserve">Decreto-legge del 31 maggio 2021, </w:t>
      </w:r>
      <w:r w:rsidRPr="00DA3125">
        <w:rPr>
          <w:rFonts w:ascii="Garamond" w:hAnsi="Garamond" w:cstheme="majorHAnsi"/>
        </w:rPr>
        <w:t>n. 77, convertito con modificazioni dalla l</w:t>
      </w:r>
      <w:r w:rsidRPr="00DA3125" w:rsidDel="00E86D7C">
        <w:rPr>
          <w:rFonts w:ascii="Garamond" w:hAnsi="Garamond" w:cstheme="majorHAnsi"/>
        </w:rPr>
        <w:t>egge 29 luglio 2021,</w:t>
      </w:r>
      <w:r w:rsidRPr="00DA3125">
        <w:rPr>
          <w:rFonts w:ascii="Garamond" w:hAnsi="Garamond" w:cstheme="majorHAnsi"/>
        </w:rPr>
        <w:t xml:space="preserve"> n. 108;</w:t>
      </w:r>
    </w:p>
    <w:p w14:paraId="11DF4C7D" w14:textId="6851DF9C" w:rsidR="73314848" w:rsidRPr="00DA3125" w:rsidRDefault="73314848"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Missione 5 – Componente 2 – Investimento 2.2</w:t>
      </w:r>
      <w:r w:rsidRPr="00310D74">
        <w:rPr>
          <w:rFonts w:ascii="Garamond" w:hAnsi="Garamond" w:cstheme="majorHAnsi"/>
          <w:i/>
          <w:iCs/>
        </w:rPr>
        <w:t xml:space="preserve"> “</w:t>
      </w:r>
      <w:r w:rsidR="02F20AF9" w:rsidRPr="00310D74">
        <w:rPr>
          <w:rFonts w:ascii="Garamond" w:hAnsi="Garamond" w:cstheme="majorHAnsi"/>
          <w:i/>
          <w:iCs/>
        </w:rPr>
        <w:t>Piani urbani integrati (progetti generali e superamento degli insediamenti abusivi per combattere lo sfruttamento dei lavoratori in agricoltura</w:t>
      </w:r>
      <w:r w:rsidR="02F20AF9" w:rsidRPr="00DA3125">
        <w:rPr>
          <w:rFonts w:ascii="Garamond" w:hAnsi="Garamond" w:cstheme="majorHAnsi"/>
        </w:rPr>
        <w:t>)</w:t>
      </w:r>
      <w:r w:rsidR="27A9F588" w:rsidRPr="00DA3125">
        <w:rPr>
          <w:rFonts w:ascii="Garamond" w:hAnsi="Garamond" w:cstheme="majorHAnsi"/>
        </w:rPr>
        <w:t>”</w:t>
      </w:r>
      <w:r w:rsidRPr="00DA3125">
        <w:rPr>
          <w:rFonts w:ascii="Garamond" w:hAnsi="Garamond" w:cstheme="majorHAnsi"/>
        </w:rPr>
        <w:t xml:space="preserve"> inclusa nel Piano nazionale di ripresa e resilienza, del costo complessivo di euro 200.000.000,00, </w:t>
      </w:r>
      <w:r w:rsidR="00491C64">
        <w:rPr>
          <w:rFonts w:ascii="Garamond" w:hAnsi="Garamond" w:cstheme="majorHAnsi"/>
        </w:rPr>
        <w:t xml:space="preserve">che </w:t>
      </w:r>
      <w:r w:rsidR="02F20AF9" w:rsidRPr="00DA3125">
        <w:rPr>
          <w:rFonts w:ascii="Garamond" w:hAnsi="Garamond" w:cstheme="majorHAnsi"/>
        </w:rPr>
        <w:t>si pone l'obiettivo di creare o ristrutturare alloggi per i lavoratori del settore agricolo per dare loro alloggi dignitosi ed eliminare così le infiltrazioni di gruppi criminali</w:t>
      </w:r>
      <w:r w:rsidR="00F3317D" w:rsidRPr="00DA3125">
        <w:rPr>
          <w:rFonts w:ascii="Garamond" w:hAnsi="Garamond" w:cstheme="majorHAnsi"/>
        </w:rPr>
        <w:t>;</w:t>
      </w:r>
    </w:p>
    <w:p w14:paraId="0C27374B" w14:textId="2476E15D" w:rsidR="3C65E176" w:rsidRPr="00DA3125" w:rsidRDefault="02F20AF9" w:rsidP="00310D74">
      <w:pPr>
        <w:spacing w:after="120" w:line="240" w:lineRule="auto"/>
        <w:jc w:val="both"/>
        <w:rPr>
          <w:rFonts w:ascii="Garamond" w:hAnsi="Garamond" w:cstheme="majorHAnsi"/>
        </w:rPr>
      </w:pPr>
      <w:r w:rsidRPr="00DA3125">
        <w:rPr>
          <w:rFonts w:ascii="Garamond" w:hAnsi="Garamond" w:cstheme="majorHAnsi"/>
          <w:b/>
          <w:bCs/>
        </w:rPr>
        <w:t>VISTO</w:t>
      </w:r>
      <w:r w:rsidRPr="00DA3125">
        <w:rPr>
          <w:rFonts w:ascii="Garamond" w:hAnsi="Garamond" w:cstheme="majorHAnsi"/>
        </w:rPr>
        <w:t xml:space="preserve"> il </w:t>
      </w:r>
      <w:r w:rsidRPr="00310D74">
        <w:rPr>
          <w:rFonts w:ascii="Garamond" w:hAnsi="Garamond" w:cstheme="majorHAnsi"/>
          <w:i/>
          <w:iCs/>
        </w:rPr>
        <w:t>“Piano triennale di contrasto allo sfruttamento lavorativo in agricoltura e al caporalato 2020 – 2022”</w:t>
      </w:r>
      <w:r w:rsidRPr="00DA3125">
        <w:rPr>
          <w:rFonts w:ascii="Garamond" w:hAnsi="Garamond" w:cstheme="majorHAnsi"/>
        </w:rPr>
        <w:t xml:space="preserve"> </w:t>
      </w:r>
      <w:r w:rsidR="006E4187" w:rsidRPr="00DA3125">
        <w:rPr>
          <w:rFonts w:ascii="Garamond" w:hAnsi="Garamond" w:cstheme="majorHAnsi"/>
        </w:rPr>
        <w:t xml:space="preserve">ai </w:t>
      </w:r>
      <w:r w:rsidRPr="00DA3125">
        <w:rPr>
          <w:rFonts w:ascii="Garamond" w:hAnsi="Garamond" w:cstheme="majorHAnsi"/>
        </w:rPr>
        <w:t>cui obiettiv</w:t>
      </w:r>
      <w:r w:rsidR="006E4187" w:rsidRPr="00DA3125">
        <w:rPr>
          <w:rFonts w:ascii="Garamond" w:hAnsi="Garamond" w:cstheme="majorHAnsi"/>
        </w:rPr>
        <w:t>i</w:t>
      </w:r>
      <w:r w:rsidRPr="00DA3125">
        <w:rPr>
          <w:rFonts w:ascii="Garamond" w:hAnsi="Garamond" w:cstheme="majorHAnsi"/>
        </w:rPr>
        <w:t xml:space="preserve"> contribuisce </w:t>
      </w:r>
      <w:r w:rsidR="006E4187" w:rsidRPr="00DA3125">
        <w:rPr>
          <w:rFonts w:ascii="Garamond" w:hAnsi="Garamond" w:cstheme="majorHAnsi"/>
        </w:rPr>
        <w:t>l’</w:t>
      </w:r>
      <w:r w:rsidRPr="00DA3125">
        <w:rPr>
          <w:rFonts w:ascii="Garamond" w:hAnsi="Garamond" w:cstheme="majorHAnsi"/>
        </w:rPr>
        <w:t>investimento in esame;</w:t>
      </w:r>
    </w:p>
    <w:p w14:paraId="78398F92" w14:textId="4699BE76" w:rsidR="3C65E176" w:rsidRPr="00DA3125" w:rsidRDefault="02F20AF9" w:rsidP="00310D74">
      <w:pPr>
        <w:spacing w:after="120" w:line="240" w:lineRule="auto"/>
        <w:jc w:val="both"/>
        <w:rPr>
          <w:rFonts w:ascii="Garamond" w:hAnsi="Garamond" w:cstheme="majorHAnsi"/>
        </w:rPr>
      </w:pPr>
      <w:r w:rsidRPr="00DA3125">
        <w:rPr>
          <w:rFonts w:ascii="Garamond" w:hAnsi="Garamond" w:cstheme="majorHAnsi"/>
          <w:b/>
          <w:bCs/>
        </w:rPr>
        <w:t>VISTO</w:t>
      </w:r>
      <w:r w:rsidRPr="00DA3125">
        <w:rPr>
          <w:rFonts w:ascii="Garamond" w:hAnsi="Garamond" w:cstheme="majorHAnsi"/>
        </w:rPr>
        <w:t xml:space="preserve"> il </w:t>
      </w:r>
      <w:r w:rsidR="00E5210C">
        <w:rPr>
          <w:rFonts w:ascii="Garamond" w:hAnsi="Garamond" w:cstheme="majorHAnsi"/>
        </w:rPr>
        <w:t>decreto-legge del 23 ottobre 2</w:t>
      </w:r>
      <w:r w:rsidRPr="00DA3125">
        <w:rPr>
          <w:rFonts w:ascii="Garamond" w:hAnsi="Garamond" w:cstheme="majorHAnsi"/>
        </w:rPr>
        <w:t>018</w:t>
      </w:r>
      <w:r w:rsidR="00E5210C">
        <w:rPr>
          <w:rFonts w:ascii="Garamond" w:hAnsi="Garamond" w:cstheme="majorHAnsi"/>
        </w:rPr>
        <w:t>, n. 119,</w:t>
      </w:r>
      <w:r w:rsidRPr="00DA3125">
        <w:rPr>
          <w:rFonts w:ascii="Garamond" w:hAnsi="Garamond" w:cstheme="majorHAnsi"/>
        </w:rPr>
        <w:t xml:space="preserve"> </w:t>
      </w:r>
      <w:r w:rsidR="00282AE4" w:rsidRPr="00282AE4">
        <w:rPr>
          <w:rFonts w:ascii="Garamond" w:hAnsi="Garamond" w:cstheme="majorHAnsi"/>
        </w:rPr>
        <w:t>convertito con modificazioni dalla legge n. 136 del 17 dicembre 2018</w:t>
      </w:r>
      <w:r w:rsidRPr="00DA3125">
        <w:rPr>
          <w:rFonts w:ascii="Garamond" w:hAnsi="Garamond" w:cstheme="majorHAnsi"/>
        </w:rPr>
        <w:t>che costituisce</w:t>
      </w:r>
      <w:r w:rsidR="00491C64">
        <w:rPr>
          <w:rFonts w:ascii="Garamond" w:hAnsi="Garamond" w:cstheme="majorHAnsi"/>
        </w:rPr>
        <w:t>,</w:t>
      </w:r>
      <w:r w:rsidRPr="00DA3125">
        <w:rPr>
          <w:rFonts w:ascii="Garamond" w:hAnsi="Garamond" w:cstheme="majorHAnsi"/>
        </w:rPr>
        <w:t xml:space="preserve"> presso il Ministero del Lavoro e delle Politiche Sociali</w:t>
      </w:r>
      <w:r w:rsidR="00491C64">
        <w:rPr>
          <w:rFonts w:ascii="Garamond" w:hAnsi="Garamond" w:cstheme="majorHAnsi"/>
        </w:rPr>
        <w:t>,</w:t>
      </w:r>
      <w:r w:rsidRPr="00DA3125">
        <w:rPr>
          <w:rFonts w:ascii="Garamond" w:hAnsi="Garamond" w:cstheme="majorHAnsi"/>
        </w:rPr>
        <w:t xml:space="preserve"> il </w:t>
      </w:r>
      <w:r w:rsidRPr="00310D74">
        <w:rPr>
          <w:rFonts w:ascii="Garamond" w:hAnsi="Garamond" w:cstheme="majorHAnsi"/>
          <w:i/>
          <w:iCs/>
        </w:rPr>
        <w:t>Tavolo operativo per la definizione di una nuova strategia di contrasto al caporalato e allo sfruttamento lavorativo in agricoltura</w:t>
      </w:r>
      <w:r w:rsidRPr="00DA3125">
        <w:rPr>
          <w:rFonts w:ascii="Garamond" w:hAnsi="Garamond" w:cstheme="majorHAnsi"/>
        </w:rPr>
        <w:t>;</w:t>
      </w:r>
    </w:p>
    <w:p w14:paraId="6218DFCF" w14:textId="344EF7FC" w:rsidR="3C65E176" w:rsidRPr="00DA3125" w:rsidRDefault="02F20AF9" w:rsidP="00310D74">
      <w:pPr>
        <w:spacing w:after="120" w:line="240" w:lineRule="auto"/>
        <w:jc w:val="both"/>
        <w:rPr>
          <w:rFonts w:ascii="Garamond" w:hAnsi="Garamond" w:cstheme="majorHAnsi"/>
        </w:rPr>
      </w:pPr>
      <w:r w:rsidRPr="00DA3125">
        <w:rPr>
          <w:rFonts w:ascii="Garamond" w:hAnsi="Garamond" w:cstheme="majorHAnsi"/>
          <w:b/>
          <w:bCs/>
        </w:rPr>
        <w:t>VISTO</w:t>
      </w:r>
      <w:r w:rsidRPr="00DA3125">
        <w:rPr>
          <w:rFonts w:ascii="Garamond" w:hAnsi="Garamond" w:cstheme="majorHAnsi"/>
        </w:rPr>
        <w:t xml:space="preserve"> il Decreto Interministeriale del 4 luglio 2019</w:t>
      </w:r>
      <w:r w:rsidR="00491C64">
        <w:rPr>
          <w:rFonts w:ascii="Garamond" w:hAnsi="Garamond" w:cstheme="majorHAnsi"/>
        </w:rPr>
        <w:t>,</w:t>
      </w:r>
      <w:r w:rsidRPr="00DA3125">
        <w:rPr>
          <w:rFonts w:ascii="Garamond" w:hAnsi="Garamond" w:cstheme="majorHAnsi"/>
        </w:rPr>
        <w:t xml:space="preserve"> che </w:t>
      </w:r>
      <w:r w:rsidR="004B0FCF" w:rsidRPr="00DA3125">
        <w:rPr>
          <w:rFonts w:ascii="Garamond" w:hAnsi="Garamond" w:cstheme="majorHAnsi"/>
        </w:rPr>
        <w:t xml:space="preserve">definisce il funzionamento del Tavolo e nello specifico i gruppi di </w:t>
      </w:r>
      <w:r w:rsidR="00ED3D3D" w:rsidRPr="00DA3125">
        <w:rPr>
          <w:rFonts w:ascii="Garamond" w:hAnsi="Garamond" w:cstheme="majorHAnsi"/>
        </w:rPr>
        <w:t>lavoro,</w:t>
      </w:r>
      <w:r w:rsidR="004B0FCF" w:rsidRPr="00DA3125">
        <w:rPr>
          <w:rFonts w:ascii="Garamond" w:hAnsi="Garamond" w:cstheme="majorHAnsi"/>
        </w:rPr>
        <w:t xml:space="preserve"> tra i quali</w:t>
      </w:r>
      <w:r w:rsidRPr="00DA3125">
        <w:rPr>
          <w:rFonts w:ascii="Garamond" w:hAnsi="Garamond" w:cstheme="majorHAnsi"/>
        </w:rPr>
        <w:t xml:space="preserve"> il quinto</w:t>
      </w:r>
      <w:r w:rsidR="004B0FCF" w:rsidRPr="00DA3125">
        <w:rPr>
          <w:rFonts w:ascii="Garamond" w:hAnsi="Garamond" w:cstheme="majorHAnsi"/>
        </w:rPr>
        <w:t xml:space="preserve"> è </w:t>
      </w:r>
      <w:r w:rsidRPr="00DA3125">
        <w:rPr>
          <w:rFonts w:ascii="Garamond" w:hAnsi="Garamond" w:cstheme="majorHAnsi"/>
        </w:rPr>
        <w:t xml:space="preserve">competente in materia di </w:t>
      </w:r>
      <w:r w:rsidR="00491C64" w:rsidRPr="00310D74">
        <w:rPr>
          <w:rFonts w:ascii="Garamond" w:hAnsi="Garamond" w:cstheme="majorHAnsi"/>
          <w:i/>
          <w:iCs/>
        </w:rPr>
        <w:t>“</w:t>
      </w:r>
      <w:r w:rsidRPr="00310D74">
        <w:rPr>
          <w:rFonts w:ascii="Garamond" w:hAnsi="Garamond" w:cstheme="majorHAnsi"/>
          <w:i/>
          <w:iCs/>
        </w:rPr>
        <w:t>Alloggi e foresterie temporanee</w:t>
      </w:r>
      <w:r w:rsidR="00491C64" w:rsidRPr="00310D74">
        <w:rPr>
          <w:rFonts w:ascii="Garamond" w:hAnsi="Garamond" w:cstheme="majorHAnsi"/>
          <w:i/>
          <w:iCs/>
        </w:rPr>
        <w:t>”</w:t>
      </w:r>
      <w:r w:rsidRPr="00DA3125">
        <w:rPr>
          <w:rFonts w:ascii="Garamond" w:hAnsi="Garamond" w:cstheme="majorHAnsi"/>
        </w:rPr>
        <w:t xml:space="preserve"> e coordinato da ANCI;</w:t>
      </w:r>
    </w:p>
    <w:p w14:paraId="06B99E01" w14:textId="2B35E1DC" w:rsidR="55765628" w:rsidRPr="00DA3125" w:rsidRDefault="02F20AF9"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l’approvazione in data 9 giugno 2021, da parte della </w:t>
      </w:r>
      <w:r w:rsidR="008A0D0F" w:rsidRPr="00DA3125">
        <w:rPr>
          <w:rFonts w:ascii="Garamond" w:hAnsi="Garamond" w:cstheme="majorHAnsi"/>
        </w:rPr>
        <w:t>DG Immigrazione</w:t>
      </w:r>
      <w:r w:rsidR="00491C64">
        <w:rPr>
          <w:rFonts w:ascii="Garamond" w:hAnsi="Garamond" w:cstheme="majorHAnsi"/>
        </w:rPr>
        <w:t>,</w:t>
      </w:r>
      <w:r w:rsidRPr="00DA3125">
        <w:rPr>
          <w:rFonts w:ascii="Garamond" w:hAnsi="Garamond" w:cstheme="majorHAnsi"/>
        </w:rPr>
        <w:t xml:space="preserve"> del Piano d’azione a supporto degli enti locali nell’ambito dei processi di inclusione dei cittadini stranieri e degli interventi di contrasto allo sfruttamento lavorativo in agricoltura e al caporalato (Piano </w:t>
      </w:r>
      <w:proofErr w:type="spellStart"/>
      <w:r w:rsidRPr="00DA3125">
        <w:rPr>
          <w:rFonts w:ascii="Garamond" w:hAnsi="Garamond" w:cstheme="majorHAnsi"/>
        </w:rPr>
        <w:t>InCas</w:t>
      </w:r>
      <w:proofErr w:type="spellEnd"/>
      <w:r w:rsidRPr="00DA3125">
        <w:rPr>
          <w:rFonts w:ascii="Garamond" w:hAnsi="Garamond" w:cstheme="majorHAnsi"/>
        </w:rPr>
        <w:t>) presentato da ANCI in data 10 maggio 2021;</w:t>
      </w:r>
    </w:p>
    <w:p w14:paraId="782817A9" w14:textId="458B18EB" w:rsidR="55765628" w:rsidRPr="00F96CC6" w:rsidRDefault="02F20AF9"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Convenzione di sovvenzione stipulata in data 29 luglio 2021, al fine dell’attuazione del Piano d’azione, tra </w:t>
      </w:r>
      <w:r w:rsidR="008A0D0F" w:rsidRPr="00DA3125">
        <w:rPr>
          <w:rFonts w:ascii="Garamond" w:hAnsi="Garamond" w:cstheme="majorHAnsi"/>
        </w:rPr>
        <w:t>DG Immigrazione</w:t>
      </w:r>
      <w:r w:rsidR="003C2770" w:rsidRPr="00DA3125">
        <w:rPr>
          <w:rFonts w:ascii="Garamond" w:hAnsi="Garamond" w:cstheme="majorHAnsi"/>
        </w:rPr>
        <w:t xml:space="preserve"> </w:t>
      </w:r>
      <w:r w:rsidRPr="00DA3125">
        <w:rPr>
          <w:rFonts w:ascii="Garamond" w:hAnsi="Garamond" w:cstheme="majorHAnsi"/>
        </w:rPr>
        <w:t>e ANCI</w:t>
      </w:r>
      <w:r w:rsidR="00491C64">
        <w:rPr>
          <w:rFonts w:ascii="Garamond" w:hAnsi="Garamond" w:cstheme="majorHAnsi"/>
        </w:rPr>
        <w:t>,</w:t>
      </w:r>
      <w:r w:rsidRPr="00DA3125">
        <w:rPr>
          <w:rFonts w:ascii="Garamond" w:hAnsi="Garamond" w:cstheme="majorHAnsi"/>
        </w:rPr>
        <w:t xml:space="preserve"> che prevede la realizzazione di quattro attività, tra cui l’esecuzione di una indagine </w:t>
      </w:r>
      <w:r w:rsidRPr="00F96CC6">
        <w:rPr>
          <w:rFonts w:ascii="Garamond" w:hAnsi="Garamond" w:cstheme="majorHAnsi"/>
        </w:rPr>
        <w:t>quantitativa per mappare la presenza di lavoratori stranieri impiegati nel settore agro-alimentare e l’ampiezza del fenomeno degli insediamenti abusivi sul territorio nazionale;</w:t>
      </w:r>
    </w:p>
    <w:p w14:paraId="2BDD57F1" w14:textId="2BB348A9" w:rsidR="55765628" w:rsidRPr="00F96CC6" w:rsidRDefault="02F20AF9" w:rsidP="00310D74">
      <w:pPr>
        <w:spacing w:after="120" w:line="240" w:lineRule="auto"/>
        <w:jc w:val="both"/>
        <w:rPr>
          <w:rFonts w:ascii="Garamond" w:hAnsi="Garamond" w:cstheme="majorHAnsi"/>
        </w:rPr>
      </w:pPr>
      <w:r w:rsidRPr="00F96CC6">
        <w:rPr>
          <w:rFonts w:ascii="Garamond" w:hAnsi="Garamond" w:cstheme="majorHAnsi"/>
          <w:b/>
          <w:bCs/>
        </w:rPr>
        <w:t>VISTO</w:t>
      </w:r>
      <w:r w:rsidRPr="00F96CC6">
        <w:rPr>
          <w:rFonts w:ascii="Garamond" w:hAnsi="Garamond" w:cstheme="majorHAnsi"/>
        </w:rPr>
        <w:t xml:space="preserve"> il </w:t>
      </w:r>
      <w:r w:rsidR="00491C64" w:rsidRPr="00F96CC6">
        <w:rPr>
          <w:rFonts w:ascii="Garamond" w:hAnsi="Garamond" w:cstheme="majorHAnsi"/>
        </w:rPr>
        <w:t xml:space="preserve">decreto </w:t>
      </w:r>
      <w:r w:rsidRPr="00F96CC6">
        <w:rPr>
          <w:rFonts w:ascii="Garamond" w:hAnsi="Garamond" w:cstheme="majorHAnsi"/>
        </w:rPr>
        <w:t>del Ministero del Lavoro e delle Politiche Sociali n.</w:t>
      </w:r>
      <w:r w:rsidR="00F96CC6" w:rsidRPr="00F96CC6">
        <w:rPr>
          <w:rFonts w:ascii="Garamond" w:hAnsi="Garamond" w:cstheme="majorHAnsi"/>
        </w:rPr>
        <w:t xml:space="preserve"> </w:t>
      </w:r>
      <w:r w:rsidRPr="00F96CC6">
        <w:rPr>
          <w:rFonts w:ascii="Garamond" w:hAnsi="Garamond" w:cstheme="majorHAnsi"/>
        </w:rPr>
        <w:t>55 del 29 marzo 2022</w:t>
      </w:r>
      <w:r w:rsidR="00F96CC6" w:rsidRPr="00F96CC6">
        <w:rPr>
          <w:rFonts w:ascii="Garamond" w:hAnsi="Garamond" w:cstheme="majorHAnsi"/>
        </w:rPr>
        <w:t>,</w:t>
      </w:r>
      <w:r w:rsidRPr="00F96CC6">
        <w:rPr>
          <w:rFonts w:ascii="Garamond" w:hAnsi="Garamond" w:cstheme="majorHAnsi"/>
        </w:rPr>
        <w:t xml:space="preserve"> che ripartisce le risorse a 37 Comuni in base a criteri condivisi;</w:t>
      </w:r>
      <w:r w:rsidR="42FA5378" w:rsidRPr="00F96CC6">
        <w:rPr>
          <w:rFonts w:ascii="Garamond" w:hAnsi="Garamond" w:cstheme="majorHAnsi"/>
        </w:rPr>
        <w:t xml:space="preserve"> </w:t>
      </w:r>
    </w:p>
    <w:p w14:paraId="0EABFF2E" w14:textId="52E4E7E2" w:rsidR="000E1B1B" w:rsidRDefault="000E1B1B" w:rsidP="00310D74">
      <w:pPr>
        <w:spacing w:after="120" w:line="240" w:lineRule="auto"/>
        <w:jc w:val="both"/>
        <w:rPr>
          <w:rFonts w:ascii="Garamond" w:hAnsi="Garamond" w:cstheme="majorHAnsi"/>
        </w:rPr>
      </w:pPr>
      <w:r w:rsidRPr="00DA3125">
        <w:rPr>
          <w:rFonts w:ascii="Garamond" w:hAnsi="Garamond" w:cstheme="majorHAnsi"/>
          <w:b/>
          <w:bCs/>
        </w:rPr>
        <w:t>VISTO</w:t>
      </w:r>
      <w:r w:rsidRPr="00DA3125">
        <w:rPr>
          <w:rFonts w:ascii="Garamond" w:hAnsi="Garamond" w:cstheme="majorHAnsi"/>
        </w:rPr>
        <w:t xml:space="preserve"> il Decreto Direttoriale</w:t>
      </w:r>
      <w:r w:rsidR="00282AE4" w:rsidRPr="00282AE4">
        <w:t xml:space="preserve"> </w:t>
      </w:r>
      <w:r w:rsidR="00282AE4" w:rsidRPr="00282AE4">
        <w:rPr>
          <w:rFonts w:ascii="Garamond" w:hAnsi="Garamond" w:cstheme="majorHAnsi"/>
        </w:rPr>
        <w:t>dell’Unità di missione per l'attuazione degli interventi del PNRR presso il Ministero del lavoro e delle politiche sociali,</w:t>
      </w:r>
      <w:r w:rsidRPr="00DA3125">
        <w:rPr>
          <w:rFonts w:ascii="Garamond" w:hAnsi="Garamond" w:cstheme="majorHAnsi"/>
        </w:rPr>
        <w:t xml:space="preserve"> n. 6 del 14 settembre 2022, riguardante la Definizione degli standard abitativi per il superamento degli insediamenti abusivi in agricoltura;</w:t>
      </w:r>
    </w:p>
    <w:p w14:paraId="5196122F" w14:textId="6EFB89C5" w:rsidR="005D0A54" w:rsidRPr="00DA3125" w:rsidRDefault="005D0A54" w:rsidP="00310D74">
      <w:pPr>
        <w:spacing w:after="120" w:line="240" w:lineRule="auto"/>
        <w:jc w:val="both"/>
        <w:rPr>
          <w:rFonts w:ascii="Garamond" w:hAnsi="Garamond" w:cstheme="majorHAnsi"/>
        </w:rPr>
      </w:pPr>
      <w:r w:rsidRPr="00310D74">
        <w:rPr>
          <w:rFonts w:ascii="Garamond" w:hAnsi="Garamond" w:cstheme="majorHAnsi"/>
          <w:b/>
          <w:bCs/>
        </w:rPr>
        <w:t>VISTO</w:t>
      </w:r>
      <w:r>
        <w:rPr>
          <w:rFonts w:ascii="Garamond" w:hAnsi="Garamond" w:cstheme="majorHAnsi"/>
        </w:rPr>
        <w:t xml:space="preserve"> l’accordo </w:t>
      </w:r>
      <w:r w:rsidR="00F243E9">
        <w:rPr>
          <w:rFonts w:ascii="Garamond" w:hAnsi="Garamond" w:cstheme="majorHAnsi"/>
        </w:rPr>
        <w:t xml:space="preserve">della Conferenza Unificata del </w:t>
      </w:r>
      <w:r w:rsidRPr="005D0A54">
        <w:rPr>
          <w:rFonts w:ascii="Garamond" w:hAnsi="Garamond" w:cstheme="majorHAnsi"/>
        </w:rPr>
        <w:t xml:space="preserve">21 marzo 2024 per l'adozione delle </w:t>
      </w:r>
      <w:r w:rsidR="00491C64">
        <w:rPr>
          <w:rFonts w:ascii="Garamond" w:hAnsi="Garamond" w:cstheme="majorHAnsi"/>
          <w:i/>
          <w:iCs/>
        </w:rPr>
        <w:t>“</w:t>
      </w:r>
      <w:r w:rsidRPr="00310D74">
        <w:rPr>
          <w:rFonts w:ascii="Garamond" w:hAnsi="Garamond" w:cstheme="majorHAnsi"/>
          <w:i/>
          <w:iCs/>
        </w:rPr>
        <w:t>Linee-guida per l’operatività su tutto il territorio nazionale degli standard abitativi minimi previsti dalla normativa”,</w:t>
      </w:r>
      <w:r w:rsidRPr="005D0A54">
        <w:rPr>
          <w:rFonts w:ascii="Garamond" w:hAnsi="Garamond" w:cstheme="majorHAnsi"/>
        </w:rPr>
        <w:t xml:space="preserve"> redatte in coerenza con le previsioni del </w:t>
      </w:r>
      <w:r w:rsidRPr="00310D74">
        <w:rPr>
          <w:rFonts w:ascii="Garamond" w:hAnsi="Garamond" w:cstheme="majorHAnsi"/>
          <w:i/>
          <w:iCs/>
        </w:rPr>
        <w:t>"Piano nazionale per la lotta al lavoro sommerso (2022 – 2025)”</w:t>
      </w:r>
      <w:r w:rsidRPr="005D0A54">
        <w:rPr>
          <w:rFonts w:ascii="Garamond" w:hAnsi="Garamond" w:cstheme="majorHAnsi"/>
        </w:rPr>
        <w:t>, adottato dal Ministero del Lavoro con DM del 19 dicembre 2022, n. 221</w:t>
      </w:r>
      <w:r w:rsidR="00491C64">
        <w:rPr>
          <w:rFonts w:ascii="Garamond" w:hAnsi="Garamond" w:cstheme="majorHAnsi"/>
        </w:rPr>
        <w:t>,</w:t>
      </w:r>
      <w:r w:rsidRPr="005D0A54">
        <w:rPr>
          <w:rFonts w:ascii="Garamond" w:hAnsi="Garamond" w:cstheme="majorHAnsi"/>
        </w:rPr>
        <w:t xml:space="preserve"> e successivamente modificato con DM n. 57 e n. 58 del 6 aprile 2023</w:t>
      </w:r>
      <w:r w:rsidR="00742254">
        <w:rPr>
          <w:rFonts w:ascii="Garamond" w:hAnsi="Garamond" w:cstheme="majorHAnsi"/>
        </w:rPr>
        <w:t>;</w:t>
      </w:r>
    </w:p>
    <w:p w14:paraId="7C87C100" w14:textId="42E13EB5" w:rsidR="00490229" w:rsidRPr="00DA3125" w:rsidRDefault="00490229" w:rsidP="00310D74">
      <w:pPr>
        <w:spacing w:after="120" w:line="240" w:lineRule="auto"/>
        <w:jc w:val="both"/>
        <w:rPr>
          <w:rFonts w:ascii="Garamond" w:hAnsi="Garamond" w:cstheme="majorHAnsi"/>
        </w:rPr>
      </w:pPr>
      <w:r w:rsidRPr="00DA3125">
        <w:rPr>
          <w:rFonts w:ascii="Garamond" w:hAnsi="Garamond" w:cstheme="majorHAnsi"/>
          <w:b/>
          <w:bCs/>
        </w:rPr>
        <w:t>VISTO</w:t>
      </w:r>
      <w:r w:rsidRPr="00DA3125">
        <w:rPr>
          <w:rFonts w:ascii="Garamond" w:hAnsi="Garamond" w:cstheme="majorHAnsi"/>
        </w:rPr>
        <w:t xml:space="preserve"> il decreto-legge 9 giugno 2021, n. 80, convertito con modificazioni, dalla legge 6 agosto 2021, n. 113, recante </w:t>
      </w:r>
      <w:r w:rsidR="000A4A14" w:rsidRPr="00310D74">
        <w:rPr>
          <w:rFonts w:ascii="Garamond" w:hAnsi="Garamond" w:cstheme="majorHAnsi"/>
          <w:i/>
          <w:iCs/>
        </w:rPr>
        <w:t>“</w:t>
      </w:r>
      <w:r w:rsidRPr="00310D74">
        <w:rPr>
          <w:rFonts w:ascii="Garamond" w:hAnsi="Garamond" w:cstheme="majorHAnsi"/>
          <w:i/>
          <w:iCs/>
        </w:rPr>
        <w:t>Misure urgenti per il rafforzamento della capacità amministrativa delle pubbliche amministrazioni funzionale all'attuazione del Piano nazionale di ripresa e resilienza (PNRR) e per l'efficienza della giustizia</w:t>
      </w:r>
      <w:r w:rsidR="000A4A14" w:rsidRPr="00310D74">
        <w:rPr>
          <w:rFonts w:ascii="Garamond" w:hAnsi="Garamond" w:cstheme="majorHAnsi"/>
          <w:i/>
          <w:iCs/>
        </w:rPr>
        <w:t>”</w:t>
      </w:r>
      <w:r w:rsidRPr="00DA3125">
        <w:rPr>
          <w:rFonts w:ascii="Garamond" w:hAnsi="Garamond" w:cstheme="majorHAnsi"/>
        </w:rPr>
        <w:t>;</w:t>
      </w:r>
    </w:p>
    <w:p w14:paraId="7E2E4DE5" w14:textId="0C709BD3" w:rsidR="00C35E1A" w:rsidRPr="00DA3125" w:rsidRDefault="00DB6020" w:rsidP="00310D74">
      <w:pPr>
        <w:spacing w:after="120" w:line="240" w:lineRule="auto"/>
        <w:jc w:val="both"/>
        <w:rPr>
          <w:rFonts w:ascii="Garamond" w:hAnsi="Garamond" w:cstheme="majorHAnsi"/>
          <w:b/>
          <w:bCs/>
        </w:rPr>
      </w:pPr>
      <w:r w:rsidRPr="00DA3125">
        <w:rPr>
          <w:rFonts w:ascii="Garamond" w:hAnsi="Garamond" w:cstheme="majorHAnsi"/>
          <w:b/>
          <w:bCs/>
        </w:rPr>
        <w:t>VISTA</w:t>
      </w:r>
      <w:r w:rsidRPr="00DA3125">
        <w:rPr>
          <w:rFonts w:ascii="Garamond" w:hAnsi="Garamond" w:cstheme="majorHAnsi"/>
        </w:rPr>
        <w:t xml:space="preserve"> la legge 16 gennaio 2003, n. 3, recante </w:t>
      </w:r>
      <w:r w:rsidRPr="00310D74">
        <w:rPr>
          <w:rFonts w:ascii="Garamond" w:hAnsi="Garamond" w:cstheme="majorHAnsi"/>
          <w:i/>
          <w:iCs/>
        </w:rPr>
        <w:t xml:space="preserve">“Disposizioni ordinamentali in materia di pubblica amministrazione” </w:t>
      </w:r>
      <w:r w:rsidRPr="00DA3125">
        <w:rPr>
          <w:rFonts w:ascii="Garamond" w:hAnsi="Garamond" w:cstheme="majorHAnsi"/>
        </w:rPr>
        <w:t>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r w:rsidR="00C35E1A" w:rsidRPr="00DA3125">
        <w:rPr>
          <w:rFonts w:ascii="Garamond" w:hAnsi="Garamond" w:cstheme="majorHAnsi"/>
          <w:b/>
          <w:bCs/>
        </w:rPr>
        <w:t xml:space="preserve"> </w:t>
      </w:r>
    </w:p>
    <w:p w14:paraId="1F0D0ECC" w14:textId="562F6E35" w:rsidR="00C35E1A" w:rsidRPr="00DA3125" w:rsidRDefault="00C35E1A"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delibera CIPE n. 63 del 26 novembre 2020, che introduce la normativa attuativa della riforma del CUP;</w:t>
      </w:r>
    </w:p>
    <w:p w14:paraId="35371581" w14:textId="3ED1807A" w:rsidR="00DB6020" w:rsidRPr="00DA3125" w:rsidRDefault="49F161EF" w:rsidP="00310D74">
      <w:pPr>
        <w:spacing w:after="120" w:line="240" w:lineRule="auto"/>
        <w:jc w:val="both"/>
        <w:rPr>
          <w:rFonts w:ascii="Garamond" w:hAnsi="Garamond" w:cstheme="majorHAnsi"/>
        </w:rPr>
      </w:pPr>
      <w:r w:rsidRPr="00DA3125">
        <w:rPr>
          <w:rFonts w:ascii="Garamond" w:hAnsi="Garamond" w:cstheme="majorHAnsi"/>
          <w:b/>
          <w:bCs/>
        </w:rPr>
        <w:t>VISTO</w:t>
      </w:r>
      <w:r w:rsidRPr="00DA3125">
        <w:rPr>
          <w:rFonts w:ascii="Garamond" w:hAnsi="Garamond" w:cstheme="majorHAnsi"/>
        </w:rPr>
        <w:t xml:space="preserve"> il decreto del Ministro dell’economia e delle finanze del 6 agosto 2021</w:t>
      </w:r>
      <w:r w:rsidR="00491C64">
        <w:rPr>
          <w:rFonts w:ascii="Garamond" w:hAnsi="Garamond" w:cstheme="majorHAnsi"/>
        </w:rPr>
        <w:t>,</w:t>
      </w:r>
      <w:r w:rsidRPr="00DA3125">
        <w:rPr>
          <w:rFonts w:ascii="Garamond" w:hAnsi="Garamond" w:cstheme="majorHAnsi"/>
        </w:rPr>
        <w:t xml:space="preserve"> relativo all’assegnazione delle risorse in favore di ciascuna Amministrazione titolare degli interventi PNRR e corrispondenti </w:t>
      </w:r>
      <w:r w:rsidRPr="00DA3125">
        <w:rPr>
          <w:rFonts w:ascii="Garamond" w:hAnsi="Garamond" w:cstheme="majorHAnsi"/>
          <w:color w:val="000000" w:themeColor="text1"/>
        </w:rPr>
        <w:t>Traguardi e Obiettivi</w:t>
      </w:r>
      <w:r w:rsidRPr="00DA3125">
        <w:rPr>
          <w:rFonts w:ascii="Garamond" w:hAnsi="Garamond" w:cstheme="majorHAnsi"/>
        </w:rPr>
        <w:t xml:space="preserve"> e </w:t>
      </w:r>
      <w:proofErr w:type="spellStart"/>
      <w:r w:rsidRPr="00DA3125">
        <w:rPr>
          <w:rFonts w:ascii="Garamond" w:hAnsi="Garamond" w:cstheme="majorHAnsi"/>
        </w:rPr>
        <w:t>ss.mm.ii</w:t>
      </w:r>
      <w:proofErr w:type="spellEnd"/>
      <w:r w:rsidRPr="00DA3125">
        <w:rPr>
          <w:rFonts w:ascii="Garamond" w:hAnsi="Garamond" w:cstheme="majorHAnsi"/>
        </w:rPr>
        <w:t>.;</w:t>
      </w:r>
    </w:p>
    <w:p w14:paraId="7DFB5168" w14:textId="4CEAFC95" w:rsidR="00490229" w:rsidRPr="00DA3125" w:rsidRDefault="00490229" w:rsidP="00310D74">
      <w:pPr>
        <w:spacing w:after="120" w:line="240" w:lineRule="auto"/>
        <w:jc w:val="both"/>
        <w:rPr>
          <w:rFonts w:ascii="Garamond" w:hAnsi="Garamond" w:cstheme="majorHAnsi"/>
          <w:b/>
          <w:bCs/>
        </w:rPr>
      </w:pPr>
      <w:r w:rsidRPr="00DA3125">
        <w:rPr>
          <w:rFonts w:ascii="Garamond" w:hAnsi="Garamond" w:cstheme="majorHAnsi"/>
          <w:b/>
          <w:bCs/>
        </w:rPr>
        <w:lastRenderedPageBreak/>
        <w:t>VISTO</w:t>
      </w:r>
      <w:r w:rsidRPr="00DA3125">
        <w:rPr>
          <w:rFonts w:ascii="Garamond" w:hAnsi="Garamond" w:cstheme="majorHAnsi"/>
        </w:rPr>
        <w:t xml:space="preserve"> l’articolo 1 comma 1042 della legge 30 dicembre 2020</w:t>
      </w:r>
      <w:r w:rsidR="00491C64">
        <w:rPr>
          <w:rFonts w:ascii="Garamond" w:hAnsi="Garamond" w:cstheme="majorHAnsi"/>
        </w:rPr>
        <w:t>,</w:t>
      </w:r>
      <w:r w:rsidRPr="00DA3125">
        <w:rPr>
          <w:rFonts w:ascii="Garamond" w:hAnsi="Garamond" w:cstheme="majorHAnsi"/>
        </w:rPr>
        <w:t xml:space="preserve"> n.178</w:t>
      </w:r>
      <w:r w:rsidR="00491C64">
        <w:rPr>
          <w:rFonts w:ascii="Garamond" w:hAnsi="Garamond" w:cstheme="majorHAnsi"/>
        </w:rPr>
        <w:t>,</w:t>
      </w:r>
      <w:r w:rsidRPr="00DA3125">
        <w:rPr>
          <w:rFonts w:ascii="Garamond" w:hAnsi="Garamond" w:cstheme="majorHAnsi"/>
        </w:rPr>
        <w:t xml:space="preserve"> ai sensi della quale con uno o più decreti del Ministero dell’Economia e delle Finanze sono stabilite le procedure </w:t>
      </w:r>
      <w:r w:rsidR="00491C64">
        <w:rPr>
          <w:rFonts w:ascii="Garamond" w:hAnsi="Garamond" w:cstheme="majorHAnsi"/>
        </w:rPr>
        <w:t>a</w:t>
      </w:r>
      <w:r w:rsidRPr="00DA3125">
        <w:rPr>
          <w:rFonts w:ascii="Garamond" w:hAnsi="Garamond" w:cstheme="majorHAnsi"/>
        </w:rPr>
        <w:t>mministrativo</w:t>
      </w:r>
      <w:r w:rsidR="00491C64">
        <w:rPr>
          <w:rFonts w:ascii="Garamond" w:hAnsi="Garamond" w:cstheme="majorHAnsi"/>
        </w:rPr>
        <w:t>-</w:t>
      </w:r>
      <w:r w:rsidRPr="00DA3125">
        <w:rPr>
          <w:rFonts w:ascii="Garamond" w:hAnsi="Garamond" w:cstheme="majorHAnsi"/>
        </w:rPr>
        <w:t>contabili per la gestione delle risorse di cui ai commi da 1037 a 1050, nonché le modalità di rendicontazione della gestione del Fondo di cui al comma 1037;</w:t>
      </w:r>
      <w:r w:rsidRPr="00DA3125">
        <w:rPr>
          <w:rFonts w:ascii="Garamond" w:hAnsi="Garamond" w:cstheme="majorHAnsi"/>
          <w:b/>
          <w:bCs/>
        </w:rPr>
        <w:t xml:space="preserve"> </w:t>
      </w:r>
    </w:p>
    <w:p w14:paraId="7E110BB6" w14:textId="1876798C" w:rsidR="00490229" w:rsidRPr="00DA3125" w:rsidRDefault="00490229" w:rsidP="00310D74">
      <w:pPr>
        <w:spacing w:after="120" w:line="240" w:lineRule="auto"/>
        <w:jc w:val="both"/>
        <w:rPr>
          <w:rFonts w:ascii="Garamond" w:hAnsi="Garamond" w:cstheme="majorHAnsi"/>
        </w:rPr>
      </w:pPr>
      <w:r w:rsidRPr="00DA3125">
        <w:rPr>
          <w:rFonts w:ascii="Garamond" w:hAnsi="Garamond" w:cstheme="majorHAnsi"/>
          <w:b/>
          <w:bCs/>
        </w:rPr>
        <w:t>VISTO</w:t>
      </w:r>
      <w:r w:rsidRPr="00DA3125">
        <w:rPr>
          <w:rFonts w:ascii="Garamond" w:hAnsi="Garamond" w:cstheme="majorHAnsi"/>
        </w:rPr>
        <w:t xml:space="preserve">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C4299AE" w14:textId="24A3D87F" w:rsidR="00490229" w:rsidRPr="00DA3125" w:rsidRDefault="00490229" w:rsidP="00310D74">
      <w:pPr>
        <w:spacing w:after="120" w:line="240" w:lineRule="auto"/>
        <w:jc w:val="both"/>
        <w:rPr>
          <w:rFonts w:ascii="Garamond" w:hAnsi="Garamond" w:cstheme="majorHAnsi"/>
        </w:rPr>
      </w:pPr>
      <w:r w:rsidRPr="00DA3125">
        <w:rPr>
          <w:rFonts w:ascii="Garamond" w:hAnsi="Garamond" w:cstheme="majorHAnsi"/>
          <w:b/>
          <w:bCs/>
        </w:rPr>
        <w:t>VISTI</w:t>
      </w:r>
      <w:r w:rsidRPr="00DA3125">
        <w:rPr>
          <w:rFonts w:ascii="Garamond" w:hAnsi="Garamond" w:cstheme="majorHAnsi"/>
        </w:rPr>
        <w:t xml:space="preserve"> i principi trasversali previsti dal PNRR, quali, tra gli altri, il principio del contributo all’obiettivo climatico e digitale (c.d. tagging), il principio di parità di genere e l’obbligo di protezione e valorizzazione dei giovani;</w:t>
      </w:r>
    </w:p>
    <w:p w14:paraId="1D40D121" w14:textId="33BCD548" w:rsidR="00DB6020" w:rsidRPr="00DA3125" w:rsidRDefault="49F161EF" w:rsidP="00310D74">
      <w:pPr>
        <w:spacing w:after="120" w:line="240" w:lineRule="auto"/>
        <w:jc w:val="both"/>
        <w:rPr>
          <w:rFonts w:ascii="Garamond" w:hAnsi="Garamond" w:cstheme="majorHAnsi"/>
        </w:rPr>
      </w:pPr>
      <w:r w:rsidRPr="00DA3125">
        <w:rPr>
          <w:rFonts w:ascii="Garamond" w:hAnsi="Garamond" w:cstheme="majorHAnsi"/>
          <w:b/>
          <w:bCs/>
        </w:rPr>
        <w:t>VISTI</w:t>
      </w:r>
      <w:r w:rsidRPr="00DA3125">
        <w:rPr>
          <w:rFonts w:ascii="Garamond" w:hAnsi="Garamond" w:cstheme="majorHAnsi"/>
        </w:rPr>
        <w:t xml:space="preserve"> gli obblighi di assicurare il conseguimento </w:t>
      </w:r>
      <w:r w:rsidRPr="00DA3125">
        <w:rPr>
          <w:rFonts w:ascii="Garamond" w:hAnsi="Garamond" w:cstheme="majorHAnsi"/>
          <w:color w:val="000000" w:themeColor="text1"/>
        </w:rPr>
        <w:t xml:space="preserve">dei Traguardi e degli Obiettivi </w:t>
      </w:r>
      <w:r w:rsidRPr="00DA3125">
        <w:rPr>
          <w:rFonts w:ascii="Garamond" w:hAnsi="Garamond" w:cstheme="majorHAnsi"/>
        </w:rPr>
        <w:t>e degli obiettivi finanziari stabiliti nel PNRR;</w:t>
      </w:r>
    </w:p>
    <w:p w14:paraId="6015AFE4" w14:textId="0B347943" w:rsidR="00DB6020" w:rsidRPr="00DA3125" w:rsidRDefault="00DB6020" w:rsidP="00310D74">
      <w:pPr>
        <w:spacing w:after="120" w:line="240" w:lineRule="auto"/>
        <w:jc w:val="both"/>
        <w:rPr>
          <w:rFonts w:ascii="Garamond" w:hAnsi="Garamond" w:cstheme="majorHAnsi"/>
        </w:rPr>
      </w:pPr>
      <w:r w:rsidRPr="00DA3125">
        <w:rPr>
          <w:rFonts w:ascii="Garamond" w:hAnsi="Garamond" w:cstheme="majorHAnsi"/>
          <w:b/>
          <w:bCs/>
        </w:rPr>
        <w:t>VISTO</w:t>
      </w:r>
      <w:r w:rsidRPr="00DA3125">
        <w:rPr>
          <w:rFonts w:ascii="Garamond" w:hAnsi="Garamond" w:cstheme="majorHAnsi"/>
        </w:rPr>
        <w:t xml:space="preserve"> il </w:t>
      </w:r>
      <w:r w:rsidR="00491C64">
        <w:rPr>
          <w:rFonts w:ascii="Garamond" w:hAnsi="Garamond" w:cstheme="majorHAnsi"/>
        </w:rPr>
        <w:t>d</w:t>
      </w:r>
      <w:r w:rsidRPr="00DA3125">
        <w:rPr>
          <w:rFonts w:ascii="Garamond" w:hAnsi="Garamond" w:cstheme="majorHAnsi"/>
        </w:rPr>
        <w:t>ecreto</w:t>
      </w:r>
      <w:r w:rsidR="00527D85">
        <w:rPr>
          <w:rFonts w:ascii="Garamond" w:hAnsi="Garamond" w:cstheme="majorHAnsi"/>
        </w:rPr>
        <w:t>-</w:t>
      </w:r>
      <w:r w:rsidR="00491C64">
        <w:rPr>
          <w:rFonts w:ascii="Garamond" w:hAnsi="Garamond" w:cstheme="majorHAnsi"/>
        </w:rPr>
        <w:t>l</w:t>
      </w:r>
      <w:r w:rsidRPr="00DA3125">
        <w:rPr>
          <w:rFonts w:ascii="Garamond" w:hAnsi="Garamond" w:cstheme="majorHAnsi"/>
        </w:rPr>
        <w:t>egge 6 novembre 2021, n. 152,</w:t>
      </w:r>
      <w:r w:rsidR="00282AE4">
        <w:rPr>
          <w:rFonts w:ascii="Garamond" w:hAnsi="Garamond" w:cstheme="majorHAnsi"/>
        </w:rPr>
        <w:t xml:space="preserve"> </w:t>
      </w:r>
      <w:r w:rsidR="00282AE4" w:rsidRPr="00282AE4">
        <w:rPr>
          <w:rFonts w:ascii="Garamond" w:hAnsi="Garamond" w:cstheme="majorHAnsi"/>
        </w:rPr>
        <w:t>convertito con modificazioni dalla legge 29 dicembre 2021, n. 233</w:t>
      </w:r>
      <w:r w:rsidRPr="00DA3125">
        <w:rPr>
          <w:rFonts w:ascii="Garamond" w:hAnsi="Garamond" w:cstheme="majorHAnsi"/>
        </w:rPr>
        <w:t xml:space="preserve"> recante </w:t>
      </w:r>
      <w:r w:rsidRPr="00310D74">
        <w:rPr>
          <w:rFonts w:ascii="Garamond" w:hAnsi="Garamond" w:cstheme="majorHAnsi"/>
          <w:i/>
          <w:iCs/>
        </w:rPr>
        <w:t>“Disposizioni urgenti per l'attuazione del Piano nazionale di ripresa e resilienza (PNRR) e per la prevenzione delle infiltrazioni mafiose”;</w:t>
      </w:r>
    </w:p>
    <w:p w14:paraId="218867CA" w14:textId="10982A76" w:rsidR="3A07E1FD" w:rsidRDefault="49F161EF" w:rsidP="00310D74">
      <w:pPr>
        <w:spacing w:after="120" w:line="240" w:lineRule="auto"/>
        <w:jc w:val="both"/>
        <w:rPr>
          <w:rFonts w:ascii="Garamond" w:hAnsi="Garamond" w:cstheme="majorBidi"/>
        </w:rPr>
      </w:pPr>
      <w:r w:rsidRPr="3A07E1FD">
        <w:rPr>
          <w:rFonts w:ascii="Garamond" w:hAnsi="Garamond" w:cstheme="majorBidi"/>
          <w:b/>
          <w:bCs/>
        </w:rPr>
        <w:t>VISTO</w:t>
      </w:r>
      <w:r w:rsidRPr="3A07E1FD">
        <w:rPr>
          <w:rFonts w:ascii="Garamond" w:hAnsi="Garamond" w:cstheme="majorBidi"/>
        </w:rPr>
        <w:t xml:space="preserve"> l’articolo 6 del </w:t>
      </w:r>
      <w:r w:rsidR="00491C64">
        <w:rPr>
          <w:rFonts w:ascii="Garamond" w:hAnsi="Garamond" w:cstheme="majorBidi"/>
        </w:rPr>
        <w:t>d</w:t>
      </w:r>
      <w:r w:rsidRPr="3A07E1FD">
        <w:rPr>
          <w:rFonts w:ascii="Garamond" w:hAnsi="Garamond" w:cstheme="majorBidi"/>
        </w:rPr>
        <w:t>ecreto</w:t>
      </w:r>
      <w:r w:rsidR="00527D85" w:rsidRPr="3A07E1FD">
        <w:rPr>
          <w:rFonts w:ascii="Garamond" w:hAnsi="Garamond" w:cstheme="majorBidi"/>
        </w:rPr>
        <w:t>-</w:t>
      </w:r>
      <w:r w:rsidR="00491C64">
        <w:rPr>
          <w:rFonts w:ascii="Garamond" w:hAnsi="Garamond" w:cstheme="majorBidi"/>
        </w:rPr>
        <w:t>l</w:t>
      </w:r>
      <w:r w:rsidRPr="3A07E1FD">
        <w:rPr>
          <w:rFonts w:ascii="Garamond" w:hAnsi="Garamond" w:cstheme="majorBidi"/>
        </w:rPr>
        <w:t>egge 31 maggio 2021, n. 77, convertito con modificazioni dalla legge di conversione del 29 luglio 2021, n. 108, ai sensi del quale sono attribuiti al</w:t>
      </w:r>
      <w:r w:rsidR="00830446" w:rsidRPr="3A07E1FD">
        <w:rPr>
          <w:rFonts w:ascii="Garamond" w:hAnsi="Garamond" w:cstheme="majorBidi"/>
        </w:rPr>
        <w:t>l’</w:t>
      </w:r>
      <w:r w:rsidR="00830446" w:rsidRPr="00527D85">
        <w:rPr>
          <w:rFonts w:ascii="Garamond" w:hAnsi="Garamond"/>
          <w:color w:val="19191A"/>
          <w:shd w:val="clear" w:color="auto" w:fill="FFFFFF"/>
        </w:rPr>
        <w:t>Ispettorato generale per il PNRR</w:t>
      </w:r>
      <w:r w:rsidRPr="3A07E1FD">
        <w:rPr>
          <w:rFonts w:ascii="Garamond" w:hAnsi="Garamond" w:cstheme="majorBidi"/>
        </w:rPr>
        <w:t>, quale punto di contatto nazionale per la Commissione europea ai sensi dell’articolo 22 del Regolamento (UE) 2021/241, funzioni di coordinamento operativo, monitoraggio, rendicontazione e controllo del PNRR;</w:t>
      </w:r>
    </w:p>
    <w:p w14:paraId="122192D4" w14:textId="109729DE" w:rsidR="68662D4B" w:rsidRDefault="68662D4B" w:rsidP="00310D74">
      <w:pPr>
        <w:spacing w:after="120" w:line="240" w:lineRule="auto"/>
        <w:jc w:val="both"/>
        <w:rPr>
          <w:rFonts w:ascii="Garamond" w:hAnsi="Garamond" w:cstheme="majorBidi"/>
        </w:rPr>
      </w:pPr>
      <w:r w:rsidRPr="3A07E1FD">
        <w:rPr>
          <w:rFonts w:ascii="Garamond" w:hAnsi="Garamond" w:cstheme="majorBidi"/>
          <w:b/>
          <w:bCs/>
        </w:rPr>
        <w:t>VISTO</w:t>
      </w:r>
      <w:r w:rsidRPr="3A07E1FD">
        <w:rPr>
          <w:rFonts w:ascii="Garamond" w:hAnsi="Garamond" w:cstheme="majorBidi"/>
        </w:rPr>
        <w:t xml:space="preserve"> l'articolo 2, comma 1, lett. b), </w:t>
      </w:r>
      <w:r w:rsidR="00491C64">
        <w:rPr>
          <w:rFonts w:ascii="Garamond" w:hAnsi="Garamond" w:cstheme="majorBidi"/>
        </w:rPr>
        <w:t>d</w:t>
      </w:r>
      <w:r w:rsidR="00491C64" w:rsidRPr="00491C64">
        <w:rPr>
          <w:rFonts w:ascii="Garamond" w:hAnsi="Garamond" w:cstheme="majorBidi"/>
        </w:rPr>
        <w:t>el decreto-legge 24 febbraio 2023, n. 13,</w:t>
      </w:r>
      <w:r w:rsidR="000D3740" w:rsidRPr="000D3740">
        <w:t xml:space="preserve"> </w:t>
      </w:r>
      <w:r w:rsidR="000D3740">
        <w:t xml:space="preserve"> </w:t>
      </w:r>
      <w:r w:rsidR="000D3740" w:rsidRPr="000D3740">
        <w:rPr>
          <w:rFonts w:ascii="Garamond" w:hAnsi="Garamond" w:cstheme="majorBidi"/>
        </w:rPr>
        <w:t>convertito con modificazioni dalla legge 21 aprile 2023, n. 41</w:t>
      </w:r>
      <w:r w:rsidR="00491C64" w:rsidRPr="00491C64">
        <w:rPr>
          <w:rFonts w:ascii="Garamond" w:hAnsi="Garamond" w:cstheme="majorBidi"/>
        </w:rPr>
        <w:t xml:space="preserve"> </w:t>
      </w:r>
      <w:r w:rsidRPr="3A07E1FD">
        <w:rPr>
          <w:rFonts w:ascii="Garamond" w:hAnsi="Garamond" w:cstheme="majorBidi"/>
        </w:rPr>
        <w:t>ai sensi del quale la Struttura di Missione PNRR assicura e svolge le interlocuzioni con la Commissione europea quale punto di contatto nazionale per l'attuazione del PNRR, nonché per la verifica della coerenza dei risultati derivanti dall'attuazione del Piano rispetto agli obiettivi e ai traguardi concordati a livello europeo, fermo quanto previsto dal sopracitato articolo 6 del decreto-legge 31 maggio</w:t>
      </w:r>
      <w:r w:rsidR="00F72D45">
        <w:rPr>
          <w:rFonts w:ascii="Garamond" w:hAnsi="Garamond" w:cstheme="majorBidi"/>
        </w:rPr>
        <w:t xml:space="preserve"> 2021</w:t>
      </w:r>
      <w:r w:rsidRPr="3A07E1FD">
        <w:rPr>
          <w:rFonts w:ascii="Garamond" w:hAnsi="Garamond" w:cstheme="majorBidi"/>
        </w:rPr>
        <w:t>;</w:t>
      </w:r>
    </w:p>
    <w:p w14:paraId="7DA7CFAE" w14:textId="38A1AE16" w:rsidR="00DB6020" w:rsidRPr="00DA3125" w:rsidRDefault="49F161EF"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Circolare RGS del 14 ottobre 2021, n. 21</w:t>
      </w:r>
      <w:r w:rsidR="004D57D0">
        <w:rPr>
          <w:rFonts w:ascii="Garamond" w:hAnsi="Garamond" w:cstheme="majorHAnsi"/>
        </w:rPr>
        <w:t>,</w:t>
      </w:r>
      <w:r w:rsidRPr="00DA3125">
        <w:rPr>
          <w:rFonts w:ascii="Garamond" w:hAnsi="Garamond" w:cstheme="majorHAnsi"/>
        </w:rPr>
        <w:t xml:space="preserve"> recante </w:t>
      </w:r>
      <w:r w:rsidRPr="00310D74">
        <w:rPr>
          <w:rFonts w:ascii="Garamond" w:hAnsi="Garamond" w:cstheme="majorHAnsi"/>
          <w:i/>
          <w:iCs/>
        </w:rPr>
        <w:t xml:space="preserve">“Piano Nazionale di Ripresa e Resilienza (PNRR) - Trasmissione delle Istruzioni Tecniche per la selezione dei progetti PNRR” </w:t>
      </w:r>
      <w:r w:rsidRPr="00DA3125">
        <w:rPr>
          <w:rFonts w:ascii="Garamond" w:hAnsi="Garamond" w:cstheme="majorHAnsi"/>
        </w:rPr>
        <w:t>e relativi allegati</w:t>
      </w:r>
      <w:r w:rsidR="1CFD94D5" w:rsidRPr="00DA3125">
        <w:rPr>
          <w:rFonts w:ascii="Garamond" w:hAnsi="Garamond" w:cstheme="majorHAnsi"/>
        </w:rPr>
        <w:t xml:space="preserve"> e successive modifiche e integrazioni;</w:t>
      </w:r>
    </w:p>
    <w:p w14:paraId="4218FCDC" w14:textId="2DA044D4" w:rsidR="00C6151E" w:rsidRPr="00F96CC6" w:rsidRDefault="00DB6020"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w:t>
      </w:r>
      <w:r w:rsidRPr="00F96CC6">
        <w:rPr>
          <w:rFonts w:ascii="Garamond" w:hAnsi="Garamond" w:cstheme="majorHAnsi"/>
        </w:rPr>
        <w:t>Circolare RGS del 30 dicembre 2021, n. 32</w:t>
      </w:r>
      <w:r w:rsidR="004D57D0" w:rsidRPr="00F96CC6">
        <w:rPr>
          <w:rFonts w:ascii="Garamond" w:hAnsi="Garamond" w:cstheme="majorHAnsi"/>
        </w:rPr>
        <w:t>,</w:t>
      </w:r>
      <w:r w:rsidRPr="00F96CC6">
        <w:rPr>
          <w:rFonts w:ascii="Garamond" w:hAnsi="Garamond" w:cstheme="majorHAnsi"/>
        </w:rPr>
        <w:t xml:space="preserve"> recante</w:t>
      </w:r>
      <w:r w:rsidRPr="00F96CC6">
        <w:rPr>
          <w:rFonts w:ascii="Garamond" w:hAnsi="Garamond" w:cstheme="majorHAnsi"/>
          <w:i/>
          <w:iCs/>
        </w:rPr>
        <w:t xml:space="preserve"> “Guida operativa per il rispetto del principio di non arrecare danno significativo all’ambiente (DNSH)”</w:t>
      </w:r>
      <w:r w:rsidRPr="00F96CC6">
        <w:rPr>
          <w:rFonts w:ascii="Garamond" w:hAnsi="Garamond" w:cstheme="majorHAnsi"/>
        </w:rPr>
        <w:t>;</w:t>
      </w:r>
    </w:p>
    <w:p w14:paraId="27256B1B" w14:textId="7B02EBAD" w:rsidR="00A70F02" w:rsidRPr="00F96CC6" w:rsidRDefault="00A70F02" w:rsidP="00310D74">
      <w:pPr>
        <w:spacing w:after="120" w:line="240" w:lineRule="auto"/>
        <w:jc w:val="both"/>
        <w:rPr>
          <w:rFonts w:ascii="Garamond" w:hAnsi="Garamond" w:cstheme="majorHAnsi"/>
        </w:rPr>
      </w:pPr>
      <w:bookmarkStart w:id="4" w:name="_Hlk114647023"/>
      <w:r w:rsidRPr="00F96CC6">
        <w:rPr>
          <w:rFonts w:ascii="Garamond" w:hAnsi="Garamond" w:cstheme="majorHAnsi"/>
          <w:b/>
          <w:bCs/>
        </w:rPr>
        <w:t>VISTA</w:t>
      </w:r>
      <w:r w:rsidRPr="00F96CC6">
        <w:rPr>
          <w:rFonts w:ascii="Garamond" w:hAnsi="Garamond" w:cstheme="majorHAnsi"/>
        </w:rPr>
        <w:t xml:space="preserve"> la Circolare RGS del 18 gennaio 2022</w:t>
      </w:r>
      <w:r w:rsidR="004D57D0" w:rsidRPr="00F96CC6">
        <w:rPr>
          <w:rFonts w:ascii="Garamond" w:hAnsi="Garamond" w:cstheme="majorHAnsi"/>
        </w:rPr>
        <w:t>, n. 4,</w:t>
      </w:r>
      <w:r w:rsidRPr="00F96CC6">
        <w:rPr>
          <w:rFonts w:ascii="Garamond" w:hAnsi="Garamond" w:cstheme="majorHAnsi"/>
        </w:rPr>
        <w:t xml:space="preserve"> recante indicazioni attuative dell’art.1 comma 1 del decreto-legge n.</w:t>
      </w:r>
      <w:r w:rsidR="004D57D0" w:rsidRPr="00F96CC6">
        <w:rPr>
          <w:rFonts w:ascii="Garamond" w:hAnsi="Garamond" w:cstheme="majorHAnsi"/>
        </w:rPr>
        <w:t xml:space="preserve"> </w:t>
      </w:r>
      <w:r w:rsidRPr="00F96CC6">
        <w:rPr>
          <w:rFonts w:ascii="Garamond" w:hAnsi="Garamond" w:cstheme="majorHAnsi"/>
        </w:rPr>
        <w:t>80 del 2021;</w:t>
      </w:r>
    </w:p>
    <w:p w14:paraId="2C147050" w14:textId="28B0106E" w:rsidR="00A70F02" w:rsidRPr="00F96CC6" w:rsidRDefault="00A70F02" w:rsidP="00310D74">
      <w:pPr>
        <w:spacing w:after="120" w:line="240" w:lineRule="auto"/>
        <w:jc w:val="both"/>
        <w:rPr>
          <w:rFonts w:ascii="Garamond" w:hAnsi="Garamond" w:cstheme="majorHAnsi"/>
        </w:rPr>
      </w:pPr>
      <w:r w:rsidRPr="00F96CC6">
        <w:rPr>
          <w:rFonts w:ascii="Garamond" w:hAnsi="Garamond" w:cstheme="majorHAnsi"/>
          <w:b/>
          <w:bCs/>
        </w:rPr>
        <w:t>VISTA</w:t>
      </w:r>
      <w:r w:rsidRPr="00F96CC6">
        <w:rPr>
          <w:rFonts w:ascii="Garamond" w:hAnsi="Garamond" w:cstheme="majorHAnsi"/>
        </w:rPr>
        <w:t xml:space="preserve"> la Circolare RGS del 24 gennaio 2022</w:t>
      </w:r>
      <w:r w:rsidR="004D57D0" w:rsidRPr="00F96CC6">
        <w:rPr>
          <w:rFonts w:ascii="Garamond" w:hAnsi="Garamond" w:cstheme="majorHAnsi"/>
        </w:rPr>
        <w:t>, n. 6,</w:t>
      </w:r>
      <w:r w:rsidRPr="00F96CC6">
        <w:rPr>
          <w:rFonts w:ascii="Garamond" w:hAnsi="Garamond" w:cstheme="majorHAnsi"/>
        </w:rPr>
        <w:t xml:space="preserve"> recante indicazioni sui Servizi di assistenza tecnica per le Amministrazioni titolari di interventi e soggetti attuatori del PNRR;</w:t>
      </w:r>
      <w:bookmarkEnd w:id="4"/>
    </w:p>
    <w:p w14:paraId="1640A5D9" w14:textId="135AFE29" w:rsidR="00A70F02" w:rsidRPr="00F96CC6" w:rsidRDefault="00A70F02" w:rsidP="00F76524">
      <w:pPr>
        <w:spacing w:after="120" w:line="240" w:lineRule="auto"/>
        <w:jc w:val="both"/>
        <w:rPr>
          <w:rFonts w:ascii="Garamond" w:hAnsi="Garamond" w:cstheme="majorHAnsi"/>
        </w:rPr>
      </w:pPr>
      <w:r w:rsidRPr="00F96CC6">
        <w:rPr>
          <w:rFonts w:ascii="Garamond" w:hAnsi="Garamond" w:cstheme="majorHAnsi"/>
          <w:b/>
          <w:bCs/>
        </w:rPr>
        <w:t>VISTA</w:t>
      </w:r>
      <w:r w:rsidRPr="00F96CC6">
        <w:rPr>
          <w:rFonts w:ascii="Garamond" w:hAnsi="Garamond" w:cstheme="majorHAnsi"/>
        </w:rPr>
        <w:t xml:space="preserve"> la </w:t>
      </w:r>
      <w:r w:rsidR="00310D74" w:rsidRPr="00F96CC6">
        <w:rPr>
          <w:rFonts w:ascii="Garamond" w:hAnsi="Garamond" w:cstheme="majorHAnsi"/>
        </w:rPr>
        <w:t>C</w:t>
      </w:r>
      <w:r w:rsidRPr="00F96CC6">
        <w:rPr>
          <w:rFonts w:ascii="Garamond" w:hAnsi="Garamond" w:cstheme="majorHAnsi"/>
        </w:rPr>
        <w:t>ircolare RGS del 10 febbraio 2022, n. 9</w:t>
      </w:r>
      <w:r w:rsidR="004D57D0" w:rsidRPr="00F96CC6">
        <w:rPr>
          <w:rFonts w:ascii="Garamond" w:hAnsi="Garamond" w:cstheme="majorHAnsi"/>
        </w:rPr>
        <w:t>,</w:t>
      </w:r>
      <w:r w:rsidRPr="00F96CC6">
        <w:rPr>
          <w:rFonts w:ascii="Garamond" w:hAnsi="Garamond" w:cstheme="majorHAnsi"/>
        </w:rPr>
        <w:t xml:space="preserve"> Piano Nazionale di Ripresa e Resilienza (PNRR) – </w:t>
      </w:r>
      <w:r w:rsidRPr="00F96CC6">
        <w:rPr>
          <w:rFonts w:ascii="Garamond" w:hAnsi="Garamond" w:cstheme="majorHAnsi"/>
          <w:i/>
          <w:iCs/>
        </w:rPr>
        <w:t>Trasmissione delle Istruzioni tecniche per la redazione dei sistemi di gestione e controllo delle amministrazioni centrali titolari di interventi del PNRR</w:t>
      </w:r>
      <w:r w:rsidRPr="00F96CC6">
        <w:rPr>
          <w:rFonts w:ascii="Garamond" w:hAnsi="Garamond" w:cstheme="majorHAnsi"/>
        </w:rPr>
        <w:t>;</w:t>
      </w:r>
    </w:p>
    <w:p w14:paraId="5050D0F0" w14:textId="7A4DAC8E" w:rsidR="00A70F02" w:rsidRPr="00F96CC6" w:rsidRDefault="00A70F02" w:rsidP="00310D74">
      <w:pPr>
        <w:spacing w:after="120" w:line="240" w:lineRule="auto"/>
        <w:jc w:val="both"/>
        <w:rPr>
          <w:rFonts w:ascii="Garamond" w:hAnsi="Garamond" w:cstheme="majorHAnsi"/>
          <w:i/>
          <w:iCs/>
        </w:rPr>
      </w:pPr>
      <w:bookmarkStart w:id="5" w:name="_Hlk114647452"/>
      <w:r w:rsidRPr="00F96CC6">
        <w:rPr>
          <w:rFonts w:ascii="Garamond" w:hAnsi="Garamond" w:cstheme="majorHAnsi"/>
          <w:b/>
          <w:bCs/>
        </w:rPr>
        <w:t>VISTA</w:t>
      </w:r>
      <w:r w:rsidRPr="00F96CC6">
        <w:rPr>
          <w:rFonts w:ascii="Garamond" w:hAnsi="Garamond" w:cstheme="majorHAnsi"/>
        </w:rPr>
        <w:t xml:space="preserve"> la Circolare RGS del 29 aprile 2022</w:t>
      </w:r>
      <w:r w:rsidR="004D57D0" w:rsidRPr="00F96CC6">
        <w:rPr>
          <w:rFonts w:ascii="Garamond" w:hAnsi="Garamond" w:cstheme="majorHAnsi"/>
        </w:rPr>
        <w:t>, n 21,</w:t>
      </w:r>
      <w:r w:rsidRPr="00F96CC6">
        <w:rPr>
          <w:rFonts w:ascii="Garamond" w:hAnsi="Garamond" w:cstheme="majorHAnsi"/>
        </w:rPr>
        <w:t xml:space="preserve"> recante </w:t>
      </w:r>
      <w:r w:rsidRPr="00F96CC6">
        <w:rPr>
          <w:rFonts w:ascii="Garamond" w:hAnsi="Garamond" w:cstheme="majorHAnsi"/>
          <w:i/>
          <w:iCs/>
        </w:rPr>
        <w:t>Chiarimenti in relazione al riferimento alla disciplina nazionale in materia di contratti pubblici;</w:t>
      </w:r>
      <w:bookmarkEnd w:id="5"/>
    </w:p>
    <w:p w14:paraId="3C713067" w14:textId="24D52305" w:rsidR="00FA3818" w:rsidRPr="00DA3125" w:rsidRDefault="00FA3818" w:rsidP="00310D74">
      <w:pPr>
        <w:spacing w:after="120" w:line="240" w:lineRule="auto"/>
        <w:jc w:val="both"/>
        <w:rPr>
          <w:rFonts w:ascii="Garamond" w:hAnsi="Garamond" w:cstheme="majorHAnsi"/>
        </w:rPr>
      </w:pPr>
      <w:r w:rsidRPr="00F96CC6">
        <w:rPr>
          <w:rFonts w:ascii="Garamond" w:hAnsi="Garamond" w:cstheme="majorHAnsi"/>
          <w:b/>
          <w:bCs/>
        </w:rPr>
        <w:t>VISTA</w:t>
      </w:r>
      <w:r w:rsidRPr="00F96CC6">
        <w:rPr>
          <w:rFonts w:ascii="Garamond" w:hAnsi="Garamond" w:cstheme="majorHAnsi"/>
        </w:rPr>
        <w:t xml:space="preserve"> la Circolare RGS </w:t>
      </w:r>
      <w:r w:rsidR="004D57D0" w:rsidRPr="00F96CC6">
        <w:rPr>
          <w:rFonts w:ascii="Garamond" w:hAnsi="Garamond" w:cstheme="majorHAnsi"/>
        </w:rPr>
        <w:t>d</w:t>
      </w:r>
      <w:r w:rsidRPr="00F96CC6">
        <w:rPr>
          <w:rFonts w:ascii="Garamond" w:hAnsi="Garamond" w:cstheme="majorHAnsi"/>
        </w:rPr>
        <w:t>el 14 giugno 2022</w:t>
      </w:r>
      <w:r w:rsidR="004D57D0" w:rsidRPr="00F96CC6">
        <w:rPr>
          <w:rFonts w:ascii="Garamond" w:hAnsi="Garamond" w:cstheme="majorHAnsi"/>
        </w:rPr>
        <w:t>, n 26,</w:t>
      </w:r>
      <w:r w:rsidRPr="00F96CC6">
        <w:rPr>
          <w:rFonts w:ascii="Garamond" w:hAnsi="Garamond" w:cstheme="majorHAnsi"/>
        </w:rPr>
        <w:t xml:space="preserve"> recante indicazioni sulle attività di Rendicontazione</w:t>
      </w:r>
      <w:r w:rsidRPr="00DA3125">
        <w:rPr>
          <w:rFonts w:ascii="Garamond" w:hAnsi="Garamond" w:cstheme="majorHAnsi"/>
        </w:rPr>
        <w:t xml:space="preserve"> Milestone/Target</w:t>
      </w:r>
      <w:r w:rsidR="00742254">
        <w:rPr>
          <w:rFonts w:ascii="Garamond" w:hAnsi="Garamond" w:cstheme="majorHAnsi"/>
        </w:rPr>
        <w:t>;</w:t>
      </w:r>
      <w:r w:rsidRPr="00DA3125">
        <w:rPr>
          <w:rFonts w:ascii="Garamond" w:hAnsi="Garamond" w:cstheme="majorHAnsi"/>
        </w:rPr>
        <w:t xml:space="preserve"> </w:t>
      </w:r>
    </w:p>
    <w:p w14:paraId="7B45B8DF" w14:textId="1FAD2C2B" w:rsidR="00FA3818" w:rsidRPr="00310D74" w:rsidRDefault="00FA3818" w:rsidP="00310D74">
      <w:pPr>
        <w:spacing w:after="120" w:line="240" w:lineRule="auto"/>
        <w:jc w:val="both"/>
        <w:rPr>
          <w:rFonts w:ascii="Garamond" w:hAnsi="Garamond" w:cstheme="majorHAnsi"/>
          <w:i/>
          <w:iCs/>
        </w:rPr>
      </w:pPr>
      <w:r w:rsidRPr="00DA3125">
        <w:rPr>
          <w:rFonts w:ascii="Garamond" w:hAnsi="Garamond" w:cstheme="majorHAnsi"/>
          <w:b/>
          <w:bCs/>
        </w:rPr>
        <w:t>VISTA</w:t>
      </w:r>
      <w:r w:rsidRPr="00DA3125">
        <w:rPr>
          <w:rFonts w:ascii="Garamond" w:hAnsi="Garamond" w:cstheme="majorHAnsi"/>
        </w:rPr>
        <w:t xml:space="preserve"> la Circolare RGS del 21 giugno 2022</w:t>
      </w:r>
      <w:r w:rsidR="004D57D0">
        <w:rPr>
          <w:rFonts w:ascii="Garamond" w:hAnsi="Garamond" w:cstheme="majorHAnsi"/>
        </w:rPr>
        <w:t xml:space="preserve">, </w:t>
      </w:r>
      <w:r w:rsidR="004D57D0" w:rsidRPr="00DA3125">
        <w:rPr>
          <w:rFonts w:ascii="Garamond" w:hAnsi="Garamond" w:cstheme="majorHAnsi"/>
        </w:rPr>
        <w:t>n 2</w:t>
      </w:r>
      <w:r w:rsidR="004D57D0">
        <w:rPr>
          <w:rFonts w:ascii="Garamond" w:hAnsi="Garamond" w:cstheme="majorHAnsi"/>
        </w:rPr>
        <w:t>7,</w:t>
      </w:r>
      <w:r w:rsidRPr="00DA3125">
        <w:rPr>
          <w:rFonts w:ascii="Garamond" w:hAnsi="Garamond" w:cstheme="majorHAnsi"/>
        </w:rPr>
        <w:t xml:space="preserve"> recante indicazioni sulle attività di Monitoraggio delle Misure PNRR, recante le </w:t>
      </w:r>
      <w:r w:rsidRPr="00310D74">
        <w:rPr>
          <w:rFonts w:ascii="Garamond" w:hAnsi="Garamond" w:cstheme="majorHAnsi"/>
          <w:i/>
          <w:iCs/>
        </w:rPr>
        <w:t xml:space="preserve">“Linee Guida per lo svolgimento delle attività connesse al monitoraggio del PNRR” e il “Protocollo unico di colloquio”;  </w:t>
      </w:r>
    </w:p>
    <w:p w14:paraId="6849F3A8" w14:textId="51842DAF" w:rsidR="00FA3818" w:rsidRPr="00DA3125" w:rsidRDefault="00FA3818"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Circolare RGS del 4 luglio 2022</w:t>
      </w:r>
      <w:r w:rsidR="004D57D0">
        <w:rPr>
          <w:rFonts w:ascii="Garamond" w:hAnsi="Garamond" w:cstheme="majorHAnsi"/>
        </w:rPr>
        <w:t xml:space="preserve">, </w:t>
      </w:r>
      <w:r w:rsidR="004D57D0" w:rsidRPr="00DA3125">
        <w:rPr>
          <w:rFonts w:ascii="Garamond" w:hAnsi="Garamond" w:cstheme="majorHAnsi"/>
        </w:rPr>
        <w:t>n 2</w:t>
      </w:r>
      <w:r w:rsidR="004D57D0">
        <w:rPr>
          <w:rFonts w:ascii="Garamond" w:hAnsi="Garamond" w:cstheme="majorHAnsi"/>
        </w:rPr>
        <w:t>8,</w:t>
      </w:r>
      <w:r w:rsidRPr="00DA3125">
        <w:rPr>
          <w:rFonts w:ascii="Garamond" w:hAnsi="Garamond" w:cstheme="majorHAnsi"/>
        </w:rPr>
        <w:t xml:space="preserve"> su Controllo di regolarità amministrativa e contabile dei rendiconti di contabilità ordinaria e di contabilità speciale; </w:t>
      </w:r>
    </w:p>
    <w:p w14:paraId="69979949" w14:textId="6FDE7C22" w:rsidR="00FA3818" w:rsidRPr="00DA3125" w:rsidRDefault="00FA3818"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Circolare RGS del 26 luglio 2022</w:t>
      </w:r>
      <w:r w:rsidR="004D57D0">
        <w:rPr>
          <w:rFonts w:ascii="Garamond" w:hAnsi="Garamond" w:cstheme="majorHAnsi"/>
        </w:rPr>
        <w:t xml:space="preserve">, </w:t>
      </w:r>
      <w:r w:rsidR="004D57D0" w:rsidRPr="00DA3125">
        <w:rPr>
          <w:rFonts w:ascii="Garamond" w:hAnsi="Garamond" w:cstheme="majorHAnsi"/>
        </w:rPr>
        <w:t>n 2</w:t>
      </w:r>
      <w:r w:rsidR="004D57D0">
        <w:rPr>
          <w:rFonts w:ascii="Garamond" w:hAnsi="Garamond" w:cstheme="majorHAnsi"/>
        </w:rPr>
        <w:t xml:space="preserve">9, </w:t>
      </w:r>
      <w:r w:rsidRPr="00DA3125">
        <w:rPr>
          <w:rFonts w:ascii="Garamond" w:hAnsi="Garamond" w:cstheme="majorHAnsi"/>
        </w:rPr>
        <w:t xml:space="preserve">recante indicazioni sulle procedure finanziarie PNRR; </w:t>
      </w:r>
    </w:p>
    <w:p w14:paraId="32C232EA" w14:textId="37B1B91A" w:rsidR="00DE6408" w:rsidRPr="00DA3125" w:rsidRDefault="00FA3818" w:rsidP="00310D74">
      <w:pPr>
        <w:spacing w:after="120" w:line="240" w:lineRule="auto"/>
        <w:jc w:val="both"/>
        <w:rPr>
          <w:rFonts w:ascii="Garamond" w:hAnsi="Garamond" w:cstheme="majorHAnsi"/>
        </w:rPr>
      </w:pPr>
      <w:r w:rsidRPr="00DA3125">
        <w:rPr>
          <w:rFonts w:ascii="Garamond" w:hAnsi="Garamond" w:cstheme="majorHAnsi"/>
          <w:b/>
          <w:bCs/>
        </w:rPr>
        <w:lastRenderedPageBreak/>
        <w:t>VISTA</w:t>
      </w:r>
      <w:r w:rsidRPr="00DA3125">
        <w:rPr>
          <w:rFonts w:ascii="Garamond" w:hAnsi="Garamond" w:cstheme="majorHAnsi"/>
        </w:rPr>
        <w:t xml:space="preserve"> la Circolare RGS del 11 agosto 2022</w:t>
      </w:r>
      <w:r w:rsidR="004D57D0">
        <w:rPr>
          <w:rFonts w:ascii="Garamond" w:hAnsi="Garamond" w:cstheme="majorHAnsi"/>
        </w:rPr>
        <w:t xml:space="preserve">, </w:t>
      </w:r>
      <w:r w:rsidR="004D57D0" w:rsidRPr="00DA3125">
        <w:rPr>
          <w:rFonts w:ascii="Garamond" w:hAnsi="Garamond" w:cstheme="majorHAnsi"/>
        </w:rPr>
        <w:t xml:space="preserve">n </w:t>
      </w:r>
      <w:r w:rsidR="004D57D0">
        <w:rPr>
          <w:rFonts w:ascii="Garamond" w:hAnsi="Garamond" w:cstheme="majorHAnsi"/>
        </w:rPr>
        <w:t>30,</w:t>
      </w:r>
      <w:r w:rsidRPr="00DA3125">
        <w:rPr>
          <w:rFonts w:ascii="Garamond" w:hAnsi="Garamond" w:cstheme="majorHAnsi"/>
        </w:rPr>
        <w:t xml:space="preserve"> recante indicazioni sulle procedure di controllo e rendicontazione delle misure PNRR;</w:t>
      </w:r>
    </w:p>
    <w:p w14:paraId="56F5FB66" w14:textId="3816DD6F" w:rsidR="00DE6408" w:rsidRPr="00DA3125" w:rsidRDefault="00DE6408"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Circolare RGS del 22 settembre 2022</w:t>
      </w:r>
      <w:r w:rsidR="004D57D0">
        <w:rPr>
          <w:rFonts w:ascii="Garamond" w:hAnsi="Garamond" w:cstheme="majorHAnsi"/>
        </w:rPr>
        <w:t xml:space="preserve">, </w:t>
      </w:r>
      <w:r w:rsidR="004D57D0" w:rsidRPr="00DA3125">
        <w:rPr>
          <w:rFonts w:ascii="Garamond" w:hAnsi="Garamond" w:cstheme="majorHAnsi"/>
        </w:rPr>
        <w:t>n. 32</w:t>
      </w:r>
      <w:r w:rsidR="004D57D0">
        <w:rPr>
          <w:rFonts w:ascii="Garamond" w:hAnsi="Garamond" w:cstheme="majorHAnsi"/>
        </w:rPr>
        <w:t>,</w:t>
      </w:r>
      <w:r w:rsidRPr="00DA3125">
        <w:rPr>
          <w:rFonts w:ascii="Garamond" w:hAnsi="Garamond" w:cstheme="majorHAnsi"/>
        </w:rPr>
        <w:t xml:space="preserve"> recante </w:t>
      </w:r>
      <w:r w:rsidRPr="00310D74">
        <w:rPr>
          <w:rFonts w:ascii="Garamond" w:hAnsi="Garamond" w:cstheme="majorHAnsi"/>
          <w:i/>
          <w:iCs/>
        </w:rPr>
        <w:t>“Acquisto di immobili pubblici a valere sul PNRR”;</w:t>
      </w:r>
    </w:p>
    <w:p w14:paraId="35BA5019" w14:textId="1FC7168A" w:rsidR="00DE6408" w:rsidRPr="00DA3125" w:rsidRDefault="00DE6408" w:rsidP="00310D74">
      <w:pPr>
        <w:spacing w:after="120" w:line="240" w:lineRule="auto"/>
        <w:jc w:val="both"/>
        <w:rPr>
          <w:rFonts w:ascii="Garamond" w:hAnsi="Garamond" w:cstheme="majorHAnsi"/>
        </w:rPr>
      </w:pPr>
      <w:r w:rsidRPr="00DA3125">
        <w:rPr>
          <w:rFonts w:ascii="Garamond" w:hAnsi="Garamond" w:cstheme="majorHAnsi"/>
          <w:b/>
          <w:bCs/>
        </w:rPr>
        <w:t xml:space="preserve">VISTA </w:t>
      </w:r>
      <w:r w:rsidRPr="00DA3125">
        <w:rPr>
          <w:rFonts w:ascii="Garamond" w:hAnsi="Garamond" w:cstheme="majorHAnsi"/>
        </w:rPr>
        <w:t>la Circolare RGS del 13 ottobre 2022</w:t>
      </w:r>
      <w:r w:rsidR="004D57D0">
        <w:rPr>
          <w:rFonts w:ascii="Garamond" w:hAnsi="Garamond" w:cstheme="majorHAnsi"/>
        </w:rPr>
        <w:t xml:space="preserve">, </w:t>
      </w:r>
      <w:r w:rsidR="004D57D0" w:rsidRPr="00DA3125">
        <w:rPr>
          <w:rFonts w:ascii="Garamond" w:hAnsi="Garamond" w:cstheme="majorHAnsi"/>
        </w:rPr>
        <w:t>n. 3</w:t>
      </w:r>
      <w:r w:rsidR="004D57D0">
        <w:rPr>
          <w:rFonts w:ascii="Garamond" w:hAnsi="Garamond" w:cstheme="majorHAnsi"/>
        </w:rPr>
        <w:t>3,</w:t>
      </w:r>
      <w:r w:rsidRPr="00DA3125">
        <w:rPr>
          <w:rFonts w:ascii="Garamond" w:hAnsi="Garamond" w:cstheme="majorHAnsi"/>
        </w:rPr>
        <w:t xml:space="preserve"> recante </w:t>
      </w:r>
      <w:r w:rsidRPr="00310D74">
        <w:rPr>
          <w:rFonts w:ascii="Garamond" w:hAnsi="Garamond" w:cstheme="majorHAnsi"/>
          <w:i/>
          <w:iCs/>
        </w:rPr>
        <w:t>“Aggiornamento Guida operativa per il rispetto del principio di non arrecare danno significativo all’ambiente (cd. DNSH)”;</w:t>
      </w:r>
    </w:p>
    <w:p w14:paraId="479F92F8" w14:textId="7107B8D8" w:rsidR="00DE6408" w:rsidRPr="00DA3125" w:rsidRDefault="00DE6408"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Circolare RGS del 17 ottobre 2022</w:t>
      </w:r>
      <w:r w:rsidR="004D57D0">
        <w:rPr>
          <w:rFonts w:ascii="Garamond" w:hAnsi="Garamond" w:cstheme="majorHAnsi"/>
        </w:rPr>
        <w:t xml:space="preserve">, </w:t>
      </w:r>
      <w:r w:rsidR="004D57D0" w:rsidRPr="00DA3125">
        <w:rPr>
          <w:rFonts w:ascii="Garamond" w:hAnsi="Garamond" w:cstheme="majorHAnsi"/>
        </w:rPr>
        <w:t>n. 3</w:t>
      </w:r>
      <w:r w:rsidR="004D57D0">
        <w:rPr>
          <w:rFonts w:ascii="Garamond" w:hAnsi="Garamond" w:cstheme="majorHAnsi"/>
        </w:rPr>
        <w:t xml:space="preserve">4, </w:t>
      </w:r>
      <w:r w:rsidRPr="00DA3125">
        <w:rPr>
          <w:rFonts w:ascii="Garamond" w:hAnsi="Garamond" w:cstheme="majorHAnsi"/>
        </w:rPr>
        <w:t xml:space="preserve">recante </w:t>
      </w:r>
      <w:r w:rsidRPr="00310D74">
        <w:rPr>
          <w:rFonts w:ascii="Garamond" w:hAnsi="Garamond" w:cstheme="majorHAnsi"/>
          <w:i/>
          <w:iCs/>
        </w:rPr>
        <w:t>“Linee guida metodologiche per la rendicontazione degli indicatori comuni per il Piano nazionale di ripresa e resilienza”;</w:t>
      </w:r>
    </w:p>
    <w:p w14:paraId="4FD5FD4C" w14:textId="504B35FF" w:rsidR="00DE6408" w:rsidRPr="00310D74" w:rsidRDefault="00DE6408" w:rsidP="00310D74">
      <w:pPr>
        <w:spacing w:after="120" w:line="240" w:lineRule="auto"/>
        <w:jc w:val="both"/>
        <w:rPr>
          <w:rFonts w:ascii="Garamond" w:hAnsi="Garamond" w:cstheme="majorHAnsi"/>
          <w:i/>
          <w:iCs/>
        </w:rPr>
      </w:pPr>
      <w:r w:rsidRPr="00DA3125">
        <w:rPr>
          <w:rFonts w:ascii="Garamond" w:hAnsi="Garamond" w:cstheme="majorHAnsi"/>
          <w:b/>
          <w:bCs/>
        </w:rPr>
        <w:t>VISTA</w:t>
      </w:r>
      <w:r w:rsidRPr="00DA3125">
        <w:rPr>
          <w:rFonts w:ascii="Garamond" w:hAnsi="Garamond" w:cstheme="majorHAnsi"/>
        </w:rPr>
        <w:t xml:space="preserve"> la Circolare RGS </w:t>
      </w:r>
      <w:r w:rsidR="004D57D0">
        <w:rPr>
          <w:rFonts w:ascii="Garamond" w:hAnsi="Garamond" w:cstheme="majorHAnsi"/>
        </w:rPr>
        <w:t xml:space="preserve">del </w:t>
      </w:r>
      <w:r w:rsidRPr="00DA3125">
        <w:rPr>
          <w:rFonts w:ascii="Garamond" w:hAnsi="Garamond" w:cstheme="majorHAnsi"/>
        </w:rPr>
        <w:t>2 gennaio 2023</w:t>
      </w:r>
      <w:r w:rsidR="004D57D0">
        <w:rPr>
          <w:rFonts w:ascii="Garamond" w:hAnsi="Garamond" w:cstheme="majorHAnsi"/>
        </w:rPr>
        <w:t>, n. 1, recante</w:t>
      </w:r>
      <w:r w:rsidRPr="00DA3125">
        <w:rPr>
          <w:rFonts w:ascii="Garamond" w:hAnsi="Garamond" w:cstheme="majorHAnsi"/>
        </w:rPr>
        <w:t xml:space="preserve"> </w:t>
      </w:r>
      <w:r w:rsidRPr="00310D74">
        <w:rPr>
          <w:rFonts w:ascii="Garamond" w:hAnsi="Garamond" w:cstheme="majorHAnsi"/>
          <w:i/>
          <w:iCs/>
        </w:rPr>
        <w:t xml:space="preserve">“Controllo preventivo di regolarità amministrativa e contabile di cui al decreto legislativo 30 giugno 2011, n.123. Precisazioni relative anche al controllo degli atti di gestione delle risorse del PNRR”; </w:t>
      </w:r>
    </w:p>
    <w:p w14:paraId="5F633834" w14:textId="2E1F7CA6" w:rsidR="00DE6408" w:rsidRPr="00310D74" w:rsidRDefault="00DE6408" w:rsidP="00310D74">
      <w:pPr>
        <w:spacing w:after="120" w:line="240" w:lineRule="auto"/>
        <w:jc w:val="both"/>
        <w:rPr>
          <w:rFonts w:ascii="Garamond" w:hAnsi="Garamond" w:cstheme="majorHAnsi"/>
          <w:i/>
          <w:iCs/>
        </w:rPr>
      </w:pPr>
      <w:r w:rsidRPr="00DA3125">
        <w:rPr>
          <w:rFonts w:ascii="Garamond" w:hAnsi="Garamond" w:cstheme="majorHAnsi"/>
          <w:b/>
          <w:bCs/>
        </w:rPr>
        <w:t>VISTA</w:t>
      </w:r>
      <w:r w:rsidRPr="00DA3125">
        <w:rPr>
          <w:rFonts w:ascii="Garamond" w:hAnsi="Garamond" w:cstheme="majorHAnsi"/>
        </w:rPr>
        <w:t xml:space="preserve"> la Circolare RGS del 13 marzo 2023</w:t>
      </w:r>
      <w:r w:rsidR="004D57D0">
        <w:rPr>
          <w:rFonts w:ascii="Garamond" w:hAnsi="Garamond" w:cstheme="majorHAnsi"/>
        </w:rPr>
        <w:t>, n. 10,</w:t>
      </w:r>
      <w:r w:rsidRPr="00DA3125">
        <w:rPr>
          <w:rFonts w:ascii="Garamond" w:hAnsi="Garamond" w:cstheme="majorHAnsi"/>
        </w:rPr>
        <w:t xml:space="preserve"> recante “</w:t>
      </w:r>
      <w:r w:rsidRPr="00310D74">
        <w:rPr>
          <w:rFonts w:ascii="Garamond" w:hAnsi="Garamond" w:cstheme="majorHAnsi"/>
          <w:i/>
          <w:iCs/>
        </w:rPr>
        <w:t>Interventi PNRR. Ulteriori indicazioni operative per il controllo preventivo e il controllo dei rendiconti delle Contabilità Speciali PNRR aperte presso la Tesoreria dello Stato”;</w:t>
      </w:r>
    </w:p>
    <w:p w14:paraId="7C701CCC" w14:textId="08FDAF12" w:rsidR="00DE6408" w:rsidRPr="00310D74" w:rsidRDefault="00DE6408" w:rsidP="00310D74">
      <w:pPr>
        <w:spacing w:after="120" w:line="240" w:lineRule="auto"/>
        <w:jc w:val="both"/>
        <w:rPr>
          <w:rFonts w:ascii="Garamond" w:hAnsi="Garamond" w:cstheme="majorHAnsi"/>
          <w:i/>
          <w:iCs/>
        </w:rPr>
      </w:pPr>
      <w:r w:rsidRPr="00DA3125">
        <w:rPr>
          <w:rFonts w:ascii="Garamond" w:hAnsi="Garamond" w:cstheme="majorHAnsi"/>
          <w:b/>
          <w:bCs/>
        </w:rPr>
        <w:t>VISTA</w:t>
      </w:r>
      <w:r w:rsidRPr="00DA3125">
        <w:rPr>
          <w:rFonts w:ascii="Garamond" w:hAnsi="Garamond" w:cstheme="majorHAnsi"/>
        </w:rPr>
        <w:t xml:space="preserve"> la Circolare RGS </w:t>
      </w:r>
      <w:r w:rsidR="004D57D0">
        <w:rPr>
          <w:rFonts w:ascii="Garamond" w:hAnsi="Garamond" w:cstheme="majorHAnsi"/>
        </w:rPr>
        <w:t>del</w:t>
      </w:r>
      <w:r w:rsidRPr="00DA3125">
        <w:rPr>
          <w:rFonts w:ascii="Garamond" w:hAnsi="Garamond" w:cstheme="majorHAnsi"/>
        </w:rPr>
        <w:t xml:space="preserve"> 22 marzo 2023, </w:t>
      </w:r>
      <w:r w:rsidR="004D57D0">
        <w:rPr>
          <w:rFonts w:ascii="Garamond" w:hAnsi="Garamond" w:cstheme="majorHAnsi"/>
        </w:rPr>
        <w:t xml:space="preserve">n. 11, </w:t>
      </w:r>
      <w:r w:rsidRPr="00DA3125">
        <w:rPr>
          <w:rFonts w:ascii="Garamond" w:hAnsi="Garamond" w:cstheme="majorHAnsi"/>
        </w:rPr>
        <w:t xml:space="preserve">recante il </w:t>
      </w:r>
      <w:r w:rsidRPr="00310D74">
        <w:rPr>
          <w:rFonts w:ascii="Garamond" w:hAnsi="Garamond" w:cstheme="majorHAnsi"/>
          <w:i/>
          <w:iCs/>
        </w:rPr>
        <w:t>“Registro Integrato dei Controlli PNRR - Sezione controlli milestone e target”;</w:t>
      </w:r>
    </w:p>
    <w:p w14:paraId="740DAC40" w14:textId="04ED1214" w:rsidR="00DE6408" w:rsidRPr="00DA3125" w:rsidRDefault="00DE6408"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Circolare RGS </w:t>
      </w:r>
      <w:r w:rsidR="004D57D0">
        <w:rPr>
          <w:rFonts w:ascii="Garamond" w:hAnsi="Garamond" w:cstheme="majorHAnsi"/>
        </w:rPr>
        <w:t>del</w:t>
      </w:r>
      <w:r w:rsidRPr="00DA3125">
        <w:rPr>
          <w:rFonts w:ascii="Garamond" w:hAnsi="Garamond" w:cstheme="majorHAnsi"/>
        </w:rPr>
        <w:t xml:space="preserve"> 14</w:t>
      </w:r>
      <w:r w:rsidR="004D57D0">
        <w:rPr>
          <w:rFonts w:ascii="Garamond" w:hAnsi="Garamond" w:cstheme="majorHAnsi"/>
        </w:rPr>
        <w:t xml:space="preserve"> aprile 2</w:t>
      </w:r>
      <w:r w:rsidRPr="00DA3125">
        <w:rPr>
          <w:rFonts w:ascii="Garamond" w:hAnsi="Garamond" w:cstheme="majorHAnsi"/>
        </w:rPr>
        <w:t>023</w:t>
      </w:r>
      <w:r w:rsidR="004D57D0">
        <w:rPr>
          <w:rFonts w:ascii="Garamond" w:hAnsi="Garamond" w:cstheme="majorHAnsi"/>
        </w:rPr>
        <w:t>, n. 16,</w:t>
      </w:r>
      <w:r w:rsidRPr="00DA3125">
        <w:rPr>
          <w:rFonts w:ascii="Garamond" w:hAnsi="Garamond" w:cstheme="majorHAnsi"/>
        </w:rPr>
        <w:t xml:space="preserve"> avente ad oggetto </w:t>
      </w:r>
      <w:r w:rsidRPr="00310D74">
        <w:rPr>
          <w:rFonts w:ascii="Garamond" w:hAnsi="Garamond" w:cstheme="majorHAnsi"/>
          <w:i/>
          <w:iCs/>
        </w:rPr>
        <w:t>“Integrazione delle Linee Guida per lo svolgimento delle attività di controllo e rendicontazione delle Misure PNRR di competenza delle Amministrazioni centrali e dei Soggetti Attuatori - Rilascio in esercizio sul sistema informativo ReGiS delle Attestazioni dei controlli svolti su procedure e spese e del collegamento alla banca dati ORBIS nonché alle piattaforme antifrode ARACHNE e PIAF-IT</w:t>
      </w:r>
      <w:r w:rsidR="004D57D0">
        <w:rPr>
          <w:rFonts w:ascii="Garamond" w:hAnsi="Garamond" w:cstheme="majorHAnsi"/>
        </w:rPr>
        <w:t>”</w:t>
      </w:r>
      <w:r w:rsidRPr="00DA3125">
        <w:rPr>
          <w:rFonts w:ascii="Garamond" w:hAnsi="Garamond" w:cstheme="majorHAnsi"/>
        </w:rPr>
        <w:t xml:space="preserve">; </w:t>
      </w:r>
    </w:p>
    <w:p w14:paraId="4B96140D" w14:textId="77930A50" w:rsidR="00DE6408" w:rsidRPr="00310D74" w:rsidRDefault="00DE6408" w:rsidP="00310D74">
      <w:pPr>
        <w:spacing w:after="120" w:line="240" w:lineRule="auto"/>
        <w:jc w:val="both"/>
        <w:rPr>
          <w:rFonts w:ascii="Garamond" w:hAnsi="Garamond" w:cstheme="majorHAnsi"/>
          <w:i/>
          <w:iCs/>
        </w:rPr>
      </w:pPr>
      <w:r w:rsidRPr="00DA3125">
        <w:rPr>
          <w:rFonts w:ascii="Garamond" w:hAnsi="Garamond" w:cstheme="majorHAnsi"/>
          <w:b/>
          <w:bCs/>
        </w:rPr>
        <w:t>VISTA</w:t>
      </w:r>
      <w:r w:rsidRPr="00DA3125">
        <w:rPr>
          <w:rFonts w:ascii="Garamond" w:hAnsi="Garamond" w:cstheme="majorHAnsi"/>
        </w:rPr>
        <w:t xml:space="preserve"> la Circolare RGS del 27 aprile 2023, </w:t>
      </w:r>
      <w:r w:rsidR="004D57D0">
        <w:rPr>
          <w:rFonts w:ascii="Garamond" w:hAnsi="Garamond" w:cstheme="majorHAnsi"/>
        </w:rPr>
        <w:t xml:space="preserve">n. 19, </w:t>
      </w:r>
      <w:r w:rsidRPr="00DA3125">
        <w:rPr>
          <w:rFonts w:ascii="Garamond" w:hAnsi="Garamond" w:cstheme="majorHAnsi"/>
        </w:rPr>
        <w:t>recante “</w:t>
      </w:r>
      <w:r w:rsidR="004D57D0" w:rsidRPr="00310D74">
        <w:rPr>
          <w:rFonts w:ascii="Garamond" w:hAnsi="Garamond" w:cstheme="majorHAnsi"/>
          <w:i/>
          <w:iCs/>
        </w:rPr>
        <w:t>U</w:t>
      </w:r>
      <w:r w:rsidRPr="00310D74">
        <w:rPr>
          <w:rFonts w:ascii="Garamond" w:hAnsi="Garamond" w:cstheme="majorHAnsi"/>
          <w:i/>
          <w:iCs/>
        </w:rPr>
        <w:t>tilizzo del sistema ReGiS per gli adempimenti PNRR e modalità di attivazione delle anticipazioni di cassa a valere sulle contabilità di tesoreria NGEU”;</w:t>
      </w:r>
    </w:p>
    <w:p w14:paraId="578C19DA" w14:textId="7A4EC219" w:rsidR="00DE6408" w:rsidRPr="00310D74" w:rsidRDefault="00DE6408" w:rsidP="00310D74">
      <w:pPr>
        <w:spacing w:after="120" w:line="240" w:lineRule="auto"/>
        <w:jc w:val="both"/>
        <w:rPr>
          <w:rFonts w:ascii="Garamond" w:hAnsi="Garamond" w:cstheme="majorHAnsi"/>
          <w:i/>
          <w:iCs/>
        </w:rPr>
      </w:pPr>
      <w:r w:rsidRPr="00DA3125">
        <w:rPr>
          <w:rFonts w:ascii="Garamond" w:hAnsi="Garamond" w:cstheme="majorHAnsi"/>
          <w:b/>
          <w:bCs/>
        </w:rPr>
        <w:t>VISTA</w:t>
      </w:r>
      <w:r w:rsidRPr="00DA3125">
        <w:rPr>
          <w:rFonts w:ascii="Garamond" w:hAnsi="Garamond" w:cstheme="majorHAnsi"/>
        </w:rPr>
        <w:t xml:space="preserve"> la Circolare RGS del 24 luglio 2023</w:t>
      </w:r>
      <w:r w:rsidR="004D57D0">
        <w:rPr>
          <w:rFonts w:ascii="Garamond" w:hAnsi="Garamond" w:cstheme="majorHAnsi"/>
        </w:rPr>
        <w:t>, n. 25,</w:t>
      </w:r>
      <w:r w:rsidRPr="00DA3125">
        <w:rPr>
          <w:rFonts w:ascii="Garamond" w:hAnsi="Garamond" w:cstheme="majorHAnsi"/>
        </w:rPr>
        <w:t xml:space="preserve"> recante </w:t>
      </w:r>
      <w:r w:rsidRPr="00310D74">
        <w:rPr>
          <w:rFonts w:ascii="Garamond" w:hAnsi="Garamond" w:cstheme="majorHAnsi"/>
          <w:i/>
          <w:iCs/>
        </w:rPr>
        <w:t>“Linee Guida operative relative alle modalità di attivazioni delle anticipazioni di cassa a valere sulle contabilità di tesoreria NGEU”;</w:t>
      </w:r>
    </w:p>
    <w:p w14:paraId="34C8A5F3" w14:textId="3A793131" w:rsidR="00DE6408" w:rsidRPr="00310D74" w:rsidRDefault="00DE6408" w:rsidP="00310D74">
      <w:pPr>
        <w:spacing w:after="120" w:line="240" w:lineRule="auto"/>
        <w:jc w:val="both"/>
        <w:rPr>
          <w:rFonts w:ascii="Garamond" w:hAnsi="Garamond" w:cstheme="majorHAnsi"/>
          <w:i/>
          <w:iCs/>
        </w:rPr>
      </w:pPr>
      <w:r w:rsidRPr="00FE2C56">
        <w:rPr>
          <w:rFonts w:ascii="Garamond" w:hAnsi="Garamond" w:cstheme="majorHAnsi"/>
          <w:b/>
          <w:bCs/>
        </w:rPr>
        <w:t>VISTA</w:t>
      </w:r>
      <w:r w:rsidRPr="00FE2C56">
        <w:rPr>
          <w:rFonts w:ascii="Garamond" w:hAnsi="Garamond" w:cstheme="majorHAnsi"/>
        </w:rPr>
        <w:t xml:space="preserve"> la Circolare RGS del 15 settembre 2023, </w:t>
      </w:r>
      <w:r w:rsidR="004D57D0">
        <w:rPr>
          <w:rFonts w:ascii="Garamond" w:hAnsi="Garamond" w:cstheme="majorHAnsi"/>
        </w:rPr>
        <w:t xml:space="preserve">n. 27, </w:t>
      </w:r>
      <w:r w:rsidRPr="00FE2C56">
        <w:rPr>
          <w:rFonts w:ascii="Garamond" w:hAnsi="Garamond" w:cstheme="majorHAnsi"/>
        </w:rPr>
        <w:t xml:space="preserve">recante </w:t>
      </w:r>
      <w:r w:rsidRPr="00310D74">
        <w:rPr>
          <w:rFonts w:ascii="Garamond" w:hAnsi="Garamond" w:cstheme="majorHAnsi"/>
          <w:i/>
          <w:iCs/>
        </w:rPr>
        <w:t>“Integrazione delle Linee Guida per lo svolgimento delle attività di controllo e rendicontazione delle Misure PNRR di competenza delle Amministrazioni centrali e dei Soggetti Attuatori”;</w:t>
      </w:r>
    </w:p>
    <w:p w14:paraId="10932862" w14:textId="63129FDE" w:rsidR="00DE6408" w:rsidRPr="00310D74" w:rsidRDefault="00DE6408" w:rsidP="00310D74">
      <w:pPr>
        <w:spacing w:after="120" w:line="240" w:lineRule="auto"/>
        <w:jc w:val="both"/>
        <w:rPr>
          <w:rFonts w:ascii="Garamond" w:hAnsi="Garamond" w:cstheme="majorHAnsi"/>
          <w:i/>
          <w:iCs/>
        </w:rPr>
      </w:pPr>
      <w:r w:rsidRPr="00DA3125">
        <w:rPr>
          <w:rFonts w:ascii="Garamond" w:hAnsi="Garamond" w:cstheme="majorHAnsi"/>
          <w:b/>
          <w:bCs/>
        </w:rPr>
        <w:t>VISTA</w:t>
      </w:r>
      <w:r w:rsidRPr="00DA3125">
        <w:rPr>
          <w:rFonts w:ascii="Garamond" w:hAnsi="Garamond" w:cstheme="majorHAnsi"/>
        </w:rPr>
        <w:t xml:space="preserve"> la Circolare </w:t>
      </w:r>
      <w:r w:rsidR="004D57D0">
        <w:rPr>
          <w:rFonts w:ascii="Garamond" w:hAnsi="Garamond" w:cstheme="majorHAnsi"/>
        </w:rPr>
        <w:t>RGS</w:t>
      </w:r>
      <w:r w:rsidR="004D57D0" w:rsidRPr="00DA3125">
        <w:rPr>
          <w:rFonts w:ascii="Garamond" w:hAnsi="Garamond" w:cstheme="majorHAnsi"/>
        </w:rPr>
        <w:t xml:space="preserve"> </w:t>
      </w:r>
      <w:r w:rsidRPr="00DA3125">
        <w:rPr>
          <w:rFonts w:ascii="Garamond" w:hAnsi="Garamond" w:cstheme="majorHAnsi"/>
        </w:rPr>
        <w:t>del 22 dicembre 2023</w:t>
      </w:r>
      <w:r w:rsidR="004D57D0">
        <w:rPr>
          <w:rFonts w:ascii="Garamond" w:hAnsi="Garamond" w:cstheme="majorHAnsi"/>
        </w:rPr>
        <w:t>, n. 35, recante</w:t>
      </w:r>
      <w:r w:rsidRPr="00DA3125">
        <w:rPr>
          <w:rFonts w:ascii="Garamond" w:hAnsi="Garamond" w:cstheme="majorHAnsi"/>
        </w:rPr>
        <w:t xml:space="preserve"> </w:t>
      </w:r>
      <w:r w:rsidRPr="00310D74">
        <w:rPr>
          <w:rFonts w:ascii="Garamond" w:hAnsi="Garamond" w:cstheme="majorHAnsi"/>
          <w:i/>
          <w:iCs/>
        </w:rPr>
        <w:t>“Strategia generale antifrode per l’attuazione del Piano Nazionale di Ripresa e Resilienza - versione 2.0”;</w:t>
      </w:r>
    </w:p>
    <w:p w14:paraId="7880E78D" w14:textId="0069E6A7" w:rsidR="00DE6408" w:rsidRPr="00310D74" w:rsidRDefault="00DE6408" w:rsidP="00310D74">
      <w:pPr>
        <w:spacing w:after="120" w:line="240" w:lineRule="auto"/>
        <w:jc w:val="both"/>
        <w:rPr>
          <w:rFonts w:ascii="Garamond" w:hAnsi="Garamond" w:cstheme="majorHAnsi"/>
          <w:i/>
          <w:iCs/>
        </w:rPr>
      </w:pPr>
      <w:r w:rsidRPr="00DA3125">
        <w:rPr>
          <w:rFonts w:ascii="Garamond" w:hAnsi="Garamond" w:cstheme="majorHAnsi"/>
          <w:b/>
          <w:bCs/>
        </w:rPr>
        <w:t>VISTA</w:t>
      </w:r>
      <w:r w:rsidRPr="00DA3125">
        <w:rPr>
          <w:rFonts w:ascii="Garamond" w:hAnsi="Garamond" w:cstheme="majorHAnsi"/>
        </w:rPr>
        <w:t xml:space="preserve"> la Circolare </w:t>
      </w:r>
      <w:r w:rsidR="004D57D0">
        <w:rPr>
          <w:rFonts w:ascii="Garamond" w:hAnsi="Garamond" w:cstheme="majorHAnsi"/>
        </w:rPr>
        <w:t xml:space="preserve">RGS </w:t>
      </w:r>
      <w:r w:rsidRPr="00DA3125">
        <w:rPr>
          <w:rFonts w:ascii="Garamond" w:hAnsi="Garamond" w:cstheme="majorHAnsi"/>
        </w:rPr>
        <w:t>del 18 gennaio 2024</w:t>
      </w:r>
      <w:r w:rsidR="004D57D0">
        <w:rPr>
          <w:rFonts w:ascii="Garamond" w:hAnsi="Garamond" w:cstheme="majorHAnsi"/>
        </w:rPr>
        <w:t>, n. 2, recante</w:t>
      </w:r>
      <w:r w:rsidRPr="00DA3125">
        <w:rPr>
          <w:rFonts w:ascii="Garamond" w:hAnsi="Garamond" w:cstheme="majorHAnsi"/>
        </w:rPr>
        <w:t xml:space="preserve"> </w:t>
      </w:r>
      <w:r w:rsidRPr="00310D74">
        <w:rPr>
          <w:rFonts w:ascii="Garamond" w:hAnsi="Garamond" w:cstheme="majorHAnsi"/>
          <w:i/>
          <w:iCs/>
        </w:rPr>
        <w:t>“Monitoraggio delle misure del Piano Nazionale di Ripresa e Resilienza (PNRR) e della Politica di coesione per il periodo di programmazione 2021-2027. Protocollo Unico di Colloquio, versione 2.0”;</w:t>
      </w:r>
    </w:p>
    <w:p w14:paraId="04401605" w14:textId="2AC7229A" w:rsidR="00DE6408" w:rsidRPr="00DA3125" w:rsidRDefault="00DE6408"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Circolare </w:t>
      </w:r>
      <w:r w:rsidR="004D57D0">
        <w:rPr>
          <w:rFonts w:ascii="Garamond" w:hAnsi="Garamond" w:cstheme="majorHAnsi"/>
        </w:rPr>
        <w:t xml:space="preserve">RGS </w:t>
      </w:r>
      <w:r w:rsidRPr="00DA3125">
        <w:rPr>
          <w:rFonts w:ascii="Garamond" w:hAnsi="Garamond" w:cstheme="majorHAnsi"/>
        </w:rPr>
        <w:t>del 28 marzo 2024</w:t>
      </w:r>
      <w:r w:rsidR="004D57D0">
        <w:rPr>
          <w:rFonts w:ascii="Garamond" w:hAnsi="Garamond" w:cstheme="majorHAnsi"/>
        </w:rPr>
        <w:t>, n. 13, recante</w:t>
      </w:r>
      <w:r w:rsidRPr="00DA3125">
        <w:rPr>
          <w:rFonts w:ascii="Garamond" w:hAnsi="Garamond" w:cstheme="majorHAnsi"/>
        </w:rPr>
        <w:t xml:space="preserve"> “</w:t>
      </w:r>
      <w:r w:rsidRPr="00310D74">
        <w:rPr>
          <w:rFonts w:ascii="Garamond" w:hAnsi="Garamond" w:cstheme="majorHAnsi"/>
          <w:i/>
          <w:iCs/>
        </w:rPr>
        <w:t>Integrazione delle Linee Guida per lo svolgimento delle attività di controllo e rendicontazione delle Misure PNRR di competenza delle Amministrazioni centrali e dei Soggetti Attuatori”</w:t>
      </w:r>
      <w:r w:rsidRPr="00DA3125">
        <w:rPr>
          <w:rFonts w:ascii="Garamond" w:hAnsi="Garamond" w:cstheme="majorHAnsi"/>
        </w:rPr>
        <w:t xml:space="preserve"> e relative appendici tematiche su prevenzione e il controllo del conflitto d’interessi;</w:t>
      </w:r>
    </w:p>
    <w:p w14:paraId="7ED59954" w14:textId="44050543" w:rsidR="00DE6408" w:rsidRPr="00DA3125" w:rsidRDefault="00DE6408"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Circolare </w:t>
      </w:r>
      <w:r w:rsidR="004D57D0">
        <w:rPr>
          <w:rFonts w:ascii="Garamond" w:hAnsi="Garamond" w:cstheme="majorHAnsi"/>
        </w:rPr>
        <w:t>RGS</w:t>
      </w:r>
      <w:r w:rsidRPr="00DA3125">
        <w:rPr>
          <w:rFonts w:ascii="Garamond" w:hAnsi="Garamond" w:cstheme="majorHAnsi"/>
        </w:rPr>
        <w:t xml:space="preserve"> del 17 maggio 202</w:t>
      </w:r>
      <w:r w:rsidR="004D57D0">
        <w:rPr>
          <w:rFonts w:ascii="Garamond" w:hAnsi="Garamond" w:cstheme="majorHAnsi"/>
        </w:rPr>
        <w:t xml:space="preserve">4, n. 17, recante </w:t>
      </w:r>
      <w:r w:rsidRPr="00DA3125">
        <w:rPr>
          <w:rFonts w:ascii="Garamond" w:hAnsi="Garamond" w:cstheme="majorHAnsi"/>
        </w:rPr>
        <w:t>“</w:t>
      </w:r>
      <w:r w:rsidRPr="00310D74">
        <w:rPr>
          <w:rFonts w:ascii="Garamond" w:hAnsi="Garamond" w:cstheme="majorHAnsi"/>
          <w:i/>
          <w:iCs/>
        </w:rPr>
        <w:t>Monitoraggio delle misure del Piano nazionale di ripresa e resilienza (PNRR) e della Politica di Coesione per il periodo di programmazione 2021-2027. Protocollo Unico di Colloquio, versione 3.0 e PUC Applicativo versione 1.0.”;</w:t>
      </w:r>
    </w:p>
    <w:p w14:paraId="63682592" w14:textId="2F827B86" w:rsidR="00DE6408" w:rsidRPr="00310D74" w:rsidRDefault="00DE6408" w:rsidP="00310D74">
      <w:pPr>
        <w:spacing w:after="120" w:line="240" w:lineRule="auto"/>
        <w:jc w:val="both"/>
        <w:rPr>
          <w:rFonts w:ascii="Garamond" w:hAnsi="Garamond" w:cstheme="majorHAnsi"/>
          <w:i/>
          <w:iCs/>
        </w:rPr>
      </w:pPr>
      <w:r w:rsidRPr="00DA3125">
        <w:rPr>
          <w:rFonts w:ascii="Garamond" w:hAnsi="Garamond" w:cstheme="majorHAnsi"/>
          <w:b/>
          <w:bCs/>
        </w:rPr>
        <w:t>VISTA</w:t>
      </w:r>
      <w:r w:rsidRPr="00DA3125">
        <w:rPr>
          <w:rFonts w:ascii="Garamond" w:hAnsi="Garamond" w:cstheme="majorHAnsi"/>
        </w:rPr>
        <w:t xml:space="preserve"> la Circolare </w:t>
      </w:r>
      <w:r w:rsidR="001D6757">
        <w:rPr>
          <w:rFonts w:ascii="Garamond" w:hAnsi="Garamond" w:cstheme="majorHAnsi"/>
        </w:rPr>
        <w:t>RGS</w:t>
      </w:r>
      <w:r w:rsidRPr="00DA3125">
        <w:rPr>
          <w:rFonts w:ascii="Garamond" w:hAnsi="Garamond" w:cstheme="majorHAnsi"/>
        </w:rPr>
        <w:t xml:space="preserve"> del 15 luglio 2024</w:t>
      </w:r>
      <w:r w:rsidR="001D6757">
        <w:rPr>
          <w:rFonts w:ascii="Garamond" w:hAnsi="Garamond" w:cstheme="majorHAnsi"/>
        </w:rPr>
        <w:t>, n. 33, recante</w:t>
      </w:r>
      <w:r w:rsidRPr="00DA3125">
        <w:rPr>
          <w:rFonts w:ascii="Garamond" w:hAnsi="Garamond" w:cstheme="majorHAnsi"/>
        </w:rPr>
        <w:t xml:space="preserve"> </w:t>
      </w:r>
      <w:r w:rsidRPr="00310D74">
        <w:rPr>
          <w:rFonts w:ascii="Garamond" w:hAnsi="Garamond" w:cstheme="majorHAnsi"/>
          <w:i/>
          <w:iCs/>
        </w:rPr>
        <w:t>“Aggiornamento Linee guida metodologiche per la rendicontazione degli indicatori comuni per il Piano nazionale di ripresa e resilienza”;</w:t>
      </w:r>
    </w:p>
    <w:p w14:paraId="1B77540C" w14:textId="3D5FAF03" w:rsidR="008F1B04" w:rsidRDefault="00DE6408" w:rsidP="00310D74">
      <w:pPr>
        <w:spacing w:after="120" w:line="240" w:lineRule="auto"/>
        <w:jc w:val="both"/>
        <w:rPr>
          <w:rFonts w:ascii="Garamond" w:hAnsi="Garamond" w:cstheme="majorHAnsi"/>
          <w:b/>
          <w:bCs/>
        </w:rPr>
      </w:pPr>
      <w:r w:rsidRPr="00DA3125">
        <w:rPr>
          <w:rFonts w:ascii="Garamond" w:hAnsi="Garamond" w:cstheme="majorHAnsi"/>
          <w:b/>
          <w:bCs/>
        </w:rPr>
        <w:t>VISTA</w:t>
      </w:r>
      <w:r w:rsidRPr="00DA3125">
        <w:rPr>
          <w:rFonts w:ascii="Garamond" w:hAnsi="Garamond" w:cstheme="majorHAnsi"/>
        </w:rPr>
        <w:t xml:space="preserve"> le circolari RGS adottate e adottande, in quanto compatibili;</w:t>
      </w:r>
    </w:p>
    <w:p w14:paraId="2EA2AD2E" w14:textId="54958CFF" w:rsidR="00DE6408" w:rsidRDefault="54DF832E" w:rsidP="00310D74">
      <w:pPr>
        <w:spacing w:after="120" w:line="240" w:lineRule="auto"/>
        <w:jc w:val="both"/>
        <w:rPr>
          <w:rFonts w:ascii="Garamond" w:hAnsi="Garamond" w:cstheme="majorBidi"/>
        </w:rPr>
      </w:pPr>
      <w:r w:rsidRPr="51C263B4">
        <w:rPr>
          <w:rFonts w:ascii="Garamond" w:hAnsi="Garamond" w:cstheme="majorBidi"/>
          <w:b/>
          <w:bCs/>
        </w:rPr>
        <w:t>VISTA</w:t>
      </w:r>
      <w:r w:rsidRPr="51C263B4">
        <w:rPr>
          <w:rFonts w:ascii="Garamond" w:hAnsi="Garamond" w:cstheme="majorBidi"/>
        </w:rPr>
        <w:t xml:space="preserve"> </w:t>
      </w:r>
      <w:r w:rsidR="4464D43F" w:rsidRPr="51C263B4">
        <w:rPr>
          <w:rFonts w:ascii="Garamond" w:hAnsi="Garamond" w:cstheme="majorBidi"/>
        </w:rPr>
        <w:t xml:space="preserve">le </w:t>
      </w:r>
      <w:r w:rsidRPr="51C263B4">
        <w:rPr>
          <w:rFonts w:ascii="Garamond" w:hAnsi="Garamond" w:cstheme="majorBidi"/>
        </w:rPr>
        <w:t>decision</w:t>
      </w:r>
      <w:r w:rsidR="4464D43F" w:rsidRPr="51C263B4">
        <w:rPr>
          <w:rFonts w:ascii="Garamond" w:hAnsi="Garamond" w:cstheme="majorBidi"/>
        </w:rPr>
        <w:t>i</w:t>
      </w:r>
      <w:r w:rsidRPr="51C263B4">
        <w:rPr>
          <w:rFonts w:ascii="Garamond" w:hAnsi="Garamond" w:cstheme="majorBidi"/>
        </w:rPr>
        <w:t xml:space="preserve"> di esecuzione (UE) del Consiglio ECOFIN dell’8</w:t>
      </w:r>
      <w:r w:rsidR="00BD17AA">
        <w:rPr>
          <w:rFonts w:ascii="Garamond" w:hAnsi="Garamond" w:cstheme="majorBidi"/>
        </w:rPr>
        <w:t xml:space="preserve"> dicembre </w:t>
      </w:r>
      <w:r w:rsidRPr="51C263B4">
        <w:rPr>
          <w:rFonts w:ascii="Garamond" w:hAnsi="Garamond" w:cstheme="majorBidi"/>
        </w:rPr>
        <w:t xml:space="preserve">2023, </w:t>
      </w:r>
      <w:r w:rsidR="4464D43F" w:rsidRPr="51C263B4">
        <w:rPr>
          <w:rFonts w:ascii="Garamond" w:hAnsi="Garamond" w:cstheme="majorBidi"/>
        </w:rPr>
        <w:t>del 1</w:t>
      </w:r>
      <w:r w:rsidR="00BD17AA">
        <w:rPr>
          <w:rFonts w:ascii="Garamond" w:hAnsi="Garamond" w:cstheme="majorBidi"/>
        </w:rPr>
        <w:t xml:space="preserve">4 maggio </w:t>
      </w:r>
      <w:r w:rsidR="4464D43F" w:rsidRPr="51C263B4">
        <w:rPr>
          <w:rFonts w:ascii="Garamond" w:hAnsi="Garamond" w:cstheme="majorBidi"/>
        </w:rPr>
        <w:t>2024 e del 1</w:t>
      </w:r>
      <w:r w:rsidR="2871B03F" w:rsidRPr="51C263B4">
        <w:rPr>
          <w:rFonts w:ascii="Garamond" w:hAnsi="Garamond" w:cstheme="majorBidi"/>
        </w:rPr>
        <w:t>2</w:t>
      </w:r>
      <w:r w:rsidR="00BD17AA">
        <w:rPr>
          <w:rFonts w:ascii="Garamond" w:hAnsi="Garamond" w:cstheme="majorBidi"/>
        </w:rPr>
        <w:t xml:space="preserve"> novembre </w:t>
      </w:r>
      <w:r w:rsidR="4464D43F" w:rsidRPr="51C263B4">
        <w:rPr>
          <w:rFonts w:ascii="Garamond" w:hAnsi="Garamond" w:cstheme="majorBidi"/>
        </w:rPr>
        <w:t>2024</w:t>
      </w:r>
      <w:r w:rsidR="00BD17AA">
        <w:rPr>
          <w:rFonts w:ascii="Garamond" w:hAnsi="Garamond" w:cstheme="majorBidi"/>
        </w:rPr>
        <w:t>,</w:t>
      </w:r>
      <w:r w:rsidR="4464D43F" w:rsidRPr="51C263B4">
        <w:rPr>
          <w:rFonts w:ascii="Garamond" w:hAnsi="Garamond" w:cstheme="majorBidi"/>
        </w:rPr>
        <w:t xml:space="preserve"> </w:t>
      </w:r>
      <w:r w:rsidRPr="51C263B4">
        <w:rPr>
          <w:rFonts w:ascii="Garamond" w:hAnsi="Garamond" w:cstheme="majorBidi"/>
        </w:rPr>
        <w:t>che modifica</w:t>
      </w:r>
      <w:r w:rsidR="4464D43F" w:rsidRPr="51C263B4">
        <w:rPr>
          <w:rFonts w:ascii="Garamond" w:hAnsi="Garamond" w:cstheme="majorBidi"/>
        </w:rPr>
        <w:t>no</w:t>
      </w:r>
      <w:r w:rsidRPr="51C263B4">
        <w:rPr>
          <w:rFonts w:ascii="Garamond" w:hAnsi="Garamond" w:cstheme="majorBidi"/>
        </w:rPr>
        <w:t xml:space="preserve"> la decisione di esecuzione del 13 luglio 2021 relativa all'approvazione della valutazione del Piano per la ripresa e la resilienza dell'Italia;</w:t>
      </w:r>
    </w:p>
    <w:p w14:paraId="5098456A" w14:textId="6BDFAA89" w:rsidR="00F4618F" w:rsidRPr="009E078A" w:rsidRDefault="441344B8" w:rsidP="00310D74">
      <w:pPr>
        <w:spacing w:after="120" w:line="240" w:lineRule="auto"/>
        <w:jc w:val="both"/>
        <w:rPr>
          <w:rFonts w:ascii="Garamond" w:eastAsia="Garamond" w:hAnsi="Garamond" w:cs="Garamond"/>
        </w:rPr>
      </w:pPr>
      <w:r w:rsidRPr="009E078A">
        <w:rPr>
          <w:rFonts w:ascii="Garamond" w:eastAsia="Garamond" w:hAnsi="Garamond" w:cs="Garamond"/>
          <w:b/>
          <w:bCs/>
          <w:lang w:val="it"/>
        </w:rPr>
        <w:t>CONSIDERATO</w:t>
      </w:r>
      <w:r w:rsidRPr="009E078A">
        <w:rPr>
          <w:rFonts w:ascii="Garamond" w:eastAsia="Garamond" w:hAnsi="Garamond" w:cs="Garamond"/>
          <w:lang w:val="it"/>
        </w:rPr>
        <w:t xml:space="preserve"> che</w:t>
      </w:r>
      <w:r w:rsidR="00BD17AA">
        <w:rPr>
          <w:rFonts w:ascii="Garamond" w:eastAsia="Garamond" w:hAnsi="Garamond" w:cs="Garamond"/>
          <w:lang w:val="it"/>
        </w:rPr>
        <w:t>,</w:t>
      </w:r>
      <w:r w:rsidRPr="009E078A">
        <w:rPr>
          <w:rFonts w:ascii="Garamond" w:eastAsia="Garamond" w:hAnsi="Garamond" w:cs="Garamond"/>
          <w:lang w:val="it"/>
        </w:rPr>
        <w:t xml:space="preserve"> nel corso delle interlocuzioni con la Commissione europea, tenuto conto della strategicità dell’Investimento 5 - Piani urbani integrati (progetti generali e superamento degli insediamenti abusivi per combattere lo sfruttamento dei lavoratori in agricoltura)</w:t>
      </w:r>
      <w:r w:rsidR="00BD17AA">
        <w:rPr>
          <w:rFonts w:ascii="Garamond" w:eastAsia="Garamond" w:hAnsi="Garamond" w:cs="Garamond"/>
          <w:lang w:val="it"/>
        </w:rPr>
        <w:t>,</w:t>
      </w:r>
      <w:r w:rsidRPr="009E078A">
        <w:rPr>
          <w:rFonts w:ascii="Garamond" w:eastAsia="Garamond" w:hAnsi="Garamond" w:cs="Garamond"/>
          <w:lang w:val="it"/>
        </w:rPr>
        <w:t xml:space="preserve"> è emersa la necessità di prorogare il target M5C2-16</w:t>
      </w:r>
      <w:r w:rsidR="741D8ACC" w:rsidRPr="009E078A">
        <w:rPr>
          <w:rFonts w:ascii="Garamond" w:eastAsia="Garamond" w:hAnsi="Garamond" w:cs="Garamond"/>
          <w:lang w:val="it"/>
        </w:rPr>
        <w:t>;</w:t>
      </w:r>
    </w:p>
    <w:p w14:paraId="195F8F6A" w14:textId="77777777" w:rsidR="3A07E1FD" w:rsidRDefault="3A07E1FD" w:rsidP="00310D74">
      <w:pPr>
        <w:spacing w:after="120" w:line="240" w:lineRule="auto"/>
        <w:jc w:val="both"/>
        <w:rPr>
          <w:rFonts w:ascii="Garamond" w:hAnsi="Garamond" w:cstheme="majorBidi"/>
          <w:b/>
          <w:bCs/>
        </w:rPr>
      </w:pPr>
    </w:p>
    <w:p w14:paraId="5491137A" w14:textId="084F0462" w:rsidR="00C11434" w:rsidRDefault="00C11434" w:rsidP="00310D74">
      <w:pPr>
        <w:spacing w:after="120" w:line="240" w:lineRule="auto"/>
        <w:jc w:val="both"/>
        <w:rPr>
          <w:rFonts w:ascii="Garamond" w:hAnsi="Garamond" w:cstheme="majorBidi"/>
        </w:rPr>
      </w:pPr>
      <w:r w:rsidRPr="00C0357C">
        <w:rPr>
          <w:rFonts w:ascii="Garamond" w:hAnsi="Garamond" w:cstheme="majorBidi"/>
          <w:b/>
          <w:bCs/>
        </w:rPr>
        <w:lastRenderedPageBreak/>
        <w:t xml:space="preserve">CONSIDERATI </w:t>
      </w:r>
      <w:r w:rsidRPr="004D3E4D">
        <w:rPr>
          <w:rFonts w:ascii="Garamond" w:hAnsi="Garamond" w:cstheme="majorBidi"/>
        </w:rPr>
        <w:t xml:space="preserve">gli standard abitativi stabiliti </w:t>
      </w:r>
      <w:r w:rsidRPr="51C263B4">
        <w:rPr>
          <w:rFonts w:ascii="Garamond" w:eastAsia="Garamond" w:hAnsi="Garamond" w:cs="Garamond"/>
        </w:rPr>
        <w:t>dalla Raccomandazione ILO del 1961, R115 – “</w:t>
      </w:r>
      <w:proofErr w:type="spellStart"/>
      <w:r w:rsidRPr="51C263B4">
        <w:rPr>
          <w:rFonts w:ascii="Garamond" w:eastAsia="Garamond" w:hAnsi="Garamond" w:cs="Garamond"/>
        </w:rPr>
        <w:t>Recommendation</w:t>
      </w:r>
      <w:proofErr w:type="spellEnd"/>
      <w:r w:rsidRPr="51C263B4">
        <w:rPr>
          <w:rFonts w:ascii="Garamond" w:eastAsia="Garamond" w:hAnsi="Garamond" w:cs="Garamond"/>
        </w:rPr>
        <w:t xml:space="preserve"> </w:t>
      </w:r>
      <w:proofErr w:type="spellStart"/>
      <w:r w:rsidRPr="51C263B4">
        <w:rPr>
          <w:rFonts w:ascii="Garamond" w:eastAsia="Garamond" w:hAnsi="Garamond" w:cs="Garamond"/>
        </w:rPr>
        <w:t>concerning</w:t>
      </w:r>
      <w:proofErr w:type="spellEnd"/>
      <w:r w:rsidRPr="51C263B4">
        <w:rPr>
          <w:rFonts w:ascii="Garamond" w:eastAsia="Garamond" w:hAnsi="Garamond" w:cs="Garamond"/>
        </w:rPr>
        <w:t xml:space="preserve"> Workers’ Housing”, inclusa la sezione “</w:t>
      </w:r>
      <w:proofErr w:type="spellStart"/>
      <w:r w:rsidRPr="51C263B4">
        <w:rPr>
          <w:rFonts w:ascii="Garamond" w:eastAsia="Garamond" w:hAnsi="Garamond" w:cs="Garamond"/>
        </w:rPr>
        <w:t>suggestions</w:t>
      </w:r>
      <w:proofErr w:type="spellEnd"/>
      <w:r w:rsidRPr="51C263B4">
        <w:rPr>
          <w:rFonts w:ascii="Garamond" w:eastAsia="Garamond" w:hAnsi="Garamond" w:cs="Garamond"/>
        </w:rPr>
        <w:t xml:space="preserve"> </w:t>
      </w:r>
      <w:proofErr w:type="spellStart"/>
      <w:r w:rsidRPr="51C263B4">
        <w:rPr>
          <w:rFonts w:ascii="Garamond" w:eastAsia="Garamond" w:hAnsi="Garamond" w:cs="Garamond"/>
        </w:rPr>
        <w:t>concerning</w:t>
      </w:r>
      <w:proofErr w:type="spellEnd"/>
      <w:r w:rsidRPr="51C263B4">
        <w:rPr>
          <w:rFonts w:ascii="Garamond" w:eastAsia="Garamond" w:hAnsi="Garamond" w:cs="Garamond"/>
        </w:rPr>
        <w:t xml:space="preserve"> </w:t>
      </w:r>
      <w:proofErr w:type="spellStart"/>
      <w:r w:rsidRPr="51C263B4">
        <w:rPr>
          <w:rFonts w:ascii="Garamond" w:eastAsia="Garamond" w:hAnsi="Garamond" w:cs="Garamond"/>
        </w:rPr>
        <w:t>methods</w:t>
      </w:r>
      <w:proofErr w:type="spellEnd"/>
      <w:r w:rsidRPr="51C263B4">
        <w:rPr>
          <w:rFonts w:ascii="Garamond" w:eastAsia="Garamond" w:hAnsi="Garamond" w:cs="Garamond"/>
        </w:rPr>
        <w:t xml:space="preserve"> of </w:t>
      </w:r>
      <w:proofErr w:type="spellStart"/>
      <w:r w:rsidRPr="51C263B4">
        <w:rPr>
          <w:rFonts w:ascii="Garamond" w:eastAsia="Garamond" w:hAnsi="Garamond" w:cs="Garamond"/>
        </w:rPr>
        <w:t>application</w:t>
      </w:r>
      <w:proofErr w:type="spellEnd"/>
      <w:r w:rsidRPr="51C263B4">
        <w:rPr>
          <w:rFonts w:ascii="Garamond" w:eastAsia="Garamond" w:hAnsi="Garamond" w:cs="Garamond"/>
        </w:rPr>
        <w:t xml:space="preserve"> 2. Housing standards”, in linea con </w:t>
      </w:r>
      <w:r w:rsidRPr="51C263B4">
        <w:rPr>
          <w:rFonts w:ascii="Garamond" w:hAnsi="Garamond" w:cstheme="majorBidi"/>
        </w:rPr>
        <w:t>Decreto Direttoriale n. 6 del 14 settembre 2022</w:t>
      </w:r>
      <w:r w:rsidRPr="51C263B4">
        <w:rPr>
          <w:rFonts w:ascii="Garamond" w:eastAsia="Garamond" w:hAnsi="Garamond" w:cs="Garamond"/>
        </w:rPr>
        <w:t xml:space="preserve"> e con le </w:t>
      </w:r>
      <w:r w:rsidR="00BD17AA">
        <w:rPr>
          <w:rFonts w:ascii="Garamond" w:hAnsi="Garamond" w:cstheme="majorBidi"/>
          <w:i/>
          <w:iCs/>
        </w:rPr>
        <w:t>“</w:t>
      </w:r>
      <w:r w:rsidRPr="00310D74">
        <w:rPr>
          <w:rFonts w:ascii="Garamond" w:hAnsi="Garamond" w:cstheme="majorBidi"/>
          <w:i/>
          <w:iCs/>
        </w:rPr>
        <w:t>Linee-guida per l’operatività su tutto il territorio nazionale degli standard abitativi minimi previsti dalla normativa” del 21 marzo 2024</w:t>
      </w:r>
      <w:r w:rsidR="00BD17AA">
        <w:rPr>
          <w:rFonts w:ascii="Garamond" w:hAnsi="Garamond" w:cstheme="majorBidi"/>
          <w:i/>
          <w:iCs/>
        </w:rPr>
        <w:t>”</w:t>
      </w:r>
      <w:r w:rsidRPr="51C263B4">
        <w:rPr>
          <w:rFonts w:ascii="Garamond" w:hAnsi="Garamond" w:cstheme="majorBidi"/>
        </w:rPr>
        <w:t>;</w:t>
      </w:r>
    </w:p>
    <w:p w14:paraId="78158FAA" w14:textId="07A83349" w:rsidR="00E51617" w:rsidRPr="00310D74" w:rsidRDefault="00E51617" w:rsidP="00310D74">
      <w:pPr>
        <w:spacing w:after="120" w:line="240" w:lineRule="auto"/>
        <w:jc w:val="both"/>
        <w:rPr>
          <w:rFonts w:ascii="Garamond" w:hAnsi="Garamond" w:cstheme="majorHAnsi"/>
        </w:rPr>
      </w:pPr>
      <w:r w:rsidRPr="00310D74">
        <w:rPr>
          <w:rFonts w:ascii="Garamond" w:hAnsi="Garamond" w:cstheme="majorHAnsi"/>
          <w:b/>
          <w:bCs/>
        </w:rPr>
        <w:t xml:space="preserve">VISTO </w:t>
      </w:r>
      <w:r w:rsidRPr="00310D74">
        <w:rPr>
          <w:rFonts w:ascii="Garamond" w:hAnsi="Garamond" w:cstheme="majorHAnsi"/>
        </w:rPr>
        <w:t>il decreto</w:t>
      </w:r>
      <w:r w:rsidR="00E5741D" w:rsidRPr="00310D74">
        <w:rPr>
          <w:rFonts w:ascii="Garamond" w:hAnsi="Garamond" w:cstheme="majorHAnsi"/>
        </w:rPr>
        <w:t>-legge</w:t>
      </w:r>
      <w:r w:rsidRPr="00310D74">
        <w:rPr>
          <w:rFonts w:ascii="Garamond" w:hAnsi="Garamond" w:cstheme="majorHAnsi"/>
        </w:rPr>
        <w:t xml:space="preserve"> 2 marzo 2024, n. 19</w:t>
      </w:r>
      <w:r w:rsidR="00BD17AA" w:rsidRPr="00310D74">
        <w:rPr>
          <w:rFonts w:ascii="Garamond" w:hAnsi="Garamond" w:cstheme="majorHAnsi"/>
        </w:rPr>
        <w:t>,</w:t>
      </w:r>
      <w:r w:rsidRPr="00310D74">
        <w:rPr>
          <w:rFonts w:ascii="Garamond" w:hAnsi="Garamond" w:cstheme="majorHAnsi"/>
        </w:rPr>
        <w:t xml:space="preserve"> recante </w:t>
      </w:r>
      <w:r w:rsidRPr="00310D74">
        <w:rPr>
          <w:rFonts w:ascii="Garamond" w:hAnsi="Garamond" w:cstheme="majorHAnsi"/>
          <w:i/>
          <w:iCs/>
        </w:rPr>
        <w:t>“Ulteriori disposizioni urgenti per l'attuazione del Piano nazionale di ripresa e resilienza (PNRR)”</w:t>
      </w:r>
      <w:r w:rsidR="00A33744" w:rsidRPr="00310D74">
        <w:rPr>
          <w:rFonts w:ascii="Garamond" w:hAnsi="Garamond" w:cstheme="majorHAnsi"/>
        </w:rPr>
        <w:t xml:space="preserve">, </w:t>
      </w:r>
      <w:r w:rsidR="00E5741D" w:rsidRPr="00310D74">
        <w:rPr>
          <w:rFonts w:ascii="Garamond" w:hAnsi="Garamond" w:cstheme="majorHAnsi"/>
        </w:rPr>
        <w:t xml:space="preserve">convertito, con modificazioni, dalla legge 29 aprile 2024, n. 56, </w:t>
      </w:r>
      <w:r w:rsidR="00A33744" w:rsidRPr="00310D74">
        <w:rPr>
          <w:rFonts w:ascii="Garamond" w:hAnsi="Garamond" w:cstheme="majorHAnsi"/>
        </w:rPr>
        <w:t xml:space="preserve">in particolare gli articoli 2, </w:t>
      </w:r>
      <w:r w:rsidR="00FC308F" w:rsidRPr="00310D74">
        <w:rPr>
          <w:rFonts w:ascii="Garamond" w:hAnsi="Garamond" w:cstheme="majorHAnsi"/>
        </w:rPr>
        <w:t xml:space="preserve">7, </w:t>
      </w:r>
      <w:r w:rsidR="00A33744" w:rsidRPr="00310D74">
        <w:rPr>
          <w:rFonts w:ascii="Garamond" w:hAnsi="Garamond" w:cstheme="majorHAnsi"/>
        </w:rPr>
        <w:t>9 e 1</w:t>
      </w:r>
      <w:r w:rsidR="00FC308F" w:rsidRPr="00310D74">
        <w:rPr>
          <w:rFonts w:ascii="Garamond" w:hAnsi="Garamond" w:cstheme="majorHAnsi"/>
        </w:rPr>
        <w:t>1</w:t>
      </w:r>
      <w:r w:rsidR="00742254" w:rsidRPr="00310D74">
        <w:rPr>
          <w:rFonts w:ascii="Garamond" w:hAnsi="Garamond" w:cstheme="majorHAnsi"/>
        </w:rPr>
        <w:t>;</w:t>
      </w:r>
    </w:p>
    <w:p w14:paraId="5BD448C7" w14:textId="211D842E" w:rsidR="006D73D4" w:rsidRPr="00F96CC6" w:rsidRDefault="006D73D4" w:rsidP="00310D74">
      <w:pPr>
        <w:spacing w:after="120" w:line="240" w:lineRule="auto"/>
        <w:jc w:val="both"/>
        <w:rPr>
          <w:rFonts w:ascii="Garamond" w:hAnsi="Garamond" w:cstheme="majorHAnsi"/>
          <w:i/>
          <w:iCs/>
        </w:rPr>
      </w:pPr>
      <w:r w:rsidRPr="00F96CC6">
        <w:rPr>
          <w:rFonts w:ascii="Garamond" w:hAnsi="Garamond" w:cstheme="majorHAnsi"/>
          <w:b/>
          <w:bCs/>
        </w:rPr>
        <w:t>VISTO</w:t>
      </w:r>
      <w:r w:rsidRPr="00F96CC6">
        <w:rPr>
          <w:rFonts w:ascii="Garamond" w:hAnsi="Garamond" w:cstheme="majorHAnsi"/>
        </w:rPr>
        <w:t>, in particolare, l’articolo 7 del citato decreto-legge n. 19 del 2024, a mente del quale “</w:t>
      </w:r>
      <w:r w:rsidRPr="00F96CC6">
        <w:rPr>
          <w:rFonts w:ascii="Garamond" w:hAnsi="Garamond" w:cstheme="majorHAnsi"/>
          <w:i/>
          <w:iCs/>
        </w:rPr>
        <w:t>al fine di assicurare il conseguimento degli obiettivi della Missione 5, Componente 2, Investimento 2.2 del PNRR relativa al superamento degli insediamenti abusivi per combattere lo sfruttamento dei lavoratori in agricoltura, con decreto del Presidente del Consiglio dei ministri, adottato, entro trenta giorni dalla data di entrata in vigore del presente decreto, su proposta del Ministro del lavoro e delle politiche sociali, è nominato un Commissario straordinario, cui sono attribuiti i compiti e le funzioni di cui all’articolo 12, comma 1, secondo periodo, del decreto-legge 31 maggio 2021, n. 77, convertito con modificazioni, dalla legge 29 luglio 2021, n. 108</w:t>
      </w:r>
    </w:p>
    <w:p w14:paraId="31DA8F75" w14:textId="640CA688" w:rsidR="00DE6408" w:rsidRPr="00F96CC6" w:rsidRDefault="00DE6408" w:rsidP="00310D74">
      <w:pPr>
        <w:spacing w:after="120" w:line="240" w:lineRule="auto"/>
        <w:jc w:val="both"/>
        <w:rPr>
          <w:rFonts w:ascii="Garamond" w:hAnsi="Garamond" w:cstheme="majorBidi"/>
        </w:rPr>
      </w:pPr>
      <w:r w:rsidRPr="00F96CC6">
        <w:rPr>
          <w:rFonts w:ascii="Garamond" w:hAnsi="Garamond" w:cstheme="majorBidi"/>
          <w:b/>
          <w:bCs/>
        </w:rPr>
        <w:t>VISTO</w:t>
      </w:r>
      <w:r w:rsidR="002F6CF8" w:rsidRPr="00F96CC6">
        <w:rPr>
          <w:rFonts w:ascii="Garamond" w:hAnsi="Garamond" w:cstheme="majorBidi"/>
        </w:rPr>
        <w:t>, in particolare,</w:t>
      </w:r>
      <w:r w:rsidRPr="00F96CC6">
        <w:rPr>
          <w:rFonts w:ascii="Garamond" w:hAnsi="Garamond" w:cstheme="majorBidi"/>
          <w:b/>
          <w:bCs/>
        </w:rPr>
        <w:t xml:space="preserve"> </w:t>
      </w:r>
      <w:r w:rsidRPr="00F96CC6">
        <w:rPr>
          <w:rFonts w:ascii="Garamond" w:hAnsi="Garamond" w:cstheme="majorBidi"/>
        </w:rPr>
        <w:t>l’art. 11, comma 1 del decreto 2 marzo 2024, n. 19, a norma del quale “</w:t>
      </w:r>
      <w:r w:rsidRPr="00F96CC6">
        <w:rPr>
          <w:rFonts w:ascii="Garamond" w:hAnsi="Garamond" w:cstheme="majorBidi"/>
          <w:i/>
          <w:iCs/>
        </w:rPr>
        <w:t>Al fine di consentire la tempestiva attuazione degli interventi del PNRR, come modificato in esito alla decisone del Consiglio ECOFIN dell'8 dicembre 2023, e il conseguimento dei relativi obiettivi entro i termini di scadenza previsti, la misura delle anticipazioni iniziali erogabili in favore dei soggetti attuatori è di norma pari al 30 per cento del contributo assegnato, ferme restando le eventuali maggiori percentuali previste da specifiche disposizioni di legge”</w:t>
      </w:r>
      <w:r w:rsidRPr="00F96CC6">
        <w:rPr>
          <w:rFonts w:ascii="Garamond" w:hAnsi="Garamond" w:cstheme="majorBidi"/>
        </w:rPr>
        <w:t>;</w:t>
      </w:r>
    </w:p>
    <w:p w14:paraId="053A6502" w14:textId="5B263DC8" w:rsidR="00DE6408" w:rsidRPr="00F96CC6" w:rsidRDefault="572D1D89" w:rsidP="00310D74">
      <w:pPr>
        <w:spacing w:after="120" w:line="240" w:lineRule="auto"/>
        <w:jc w:val="both"/>
        <w:rPr>
          <w:rFonts w:ascii="Garamond" w:hAnsi="Garamond" w:cstheme="majorBidi"/>
          <w:i/>
          <w:iCs/>
        </w:rPr>
      </w:pPr>
      <w:r w:rsidRPr="00F96CC6">
        <w:rPr>
          <w:rFonts w:ascii="Garamond" w:hAnsi="Garamond" w:cstheme="majorBidi"/>
          <w:b/>
          <w:bCs/>
        </w:rPr>
        <w:t>VISTA</w:t>
      </w:r>
      <w:r w:rsidRPr="00F96CC6">
        <w:rPr>
          <w:rFonts w:ascii="Garamond" w:hAnsi="Garamond" w:cstheme="majorBidi"/>
        </w:rPr>
        <w:t xml:space="preserve"> la Circolare </w:t>
      </w:r>
      <w:r w:rsidR="00BD17AA" w:rsidRPr="00F96CC6">
        <w:rPr>
          <w:rFonts w:ascii="Garamond" w:hAnsi="Garamond" w:cstheme="majorBidi"/>
        </w:rPr>
        <w:t>RGS</w:t>
      </w:r>
      <w:r w:rsidRPr="00F96CC6">
        <w:rPr>
          <w:rFonts w:ascii="Garamond" w:hAnsi="Garamond" w:cstheme="majorBidi"/>
        </w:rPr>
        <w:t xml:space="preserve"> del 13 maggio 2024</w:t>
      </w:r>
      <w:r w:rsidR="00BD17AA" w:rsidRPr="00F96CC6">
        <w:rPr>
          <w:rFonts w:ascii="Garamond" w:hAnsi="Garamond" w:cstheme="majorBidi"/>
        </w:rPr>
        <w:t>, n. 21, recante</w:t>
      </w:r>
      <w:r w:rsidRPr="00F96CC6">
        <w:rPr>
          <w:rFonts w:ascii="Garamond" w:hAnsi="Garamond" w:cstheme="majorBidi"/>
        </w:rPr>
        <w:t xml:space="preserve"> </w:t>
      </w:r>
      <w:r w:rsidRPr="00F96CC6">
        <w:rPr>
          <w:rFonts w:ascii="Garamond" w:hAnsi="Garamond" w:cstheme="majorBidi"/>
          <w:i/>
          <w:iCs/>
        </w:rPr>
        <w:t>“Indicazioni operative per l’attivazione delle anticipazioni di cui all’art. 11 del decreto-legge 2 marzo 2024, n. 19, convertito, con modificazioni, dalla legge 29 aprile 2024, n.56”;</w:t>
      </w:r>
    </w:p>
    <w:p w14:paraId="3F7D9C3B" w14:textId="34987D3B" w:rsidR="00985C00" w:rsidRPr="00F96CC6" w:rsidRDefault="00985C00" w:rsidP="00310D74">
      <w:pPr>
        <w:spacing w:after="120" w:line="240" w:lineRule="auto"/>
        <w:jc w:val="both"/>
        <w:rPr>
          <w:rFonts w:ascii="Garamond" w:hAnsi="Garamond" w:cstheme="majorHAnsi"/>
        </w:rPr>
      </w:pPr>
      <w:r w:rsidRPr="00F96CC6">
        <w:rPr>
          <w:rFonts w:ascii="Garamond" w:hAnsi="Garamond" w:cstheme="majorHAnsi"/>
          <w:b/>
          <w:bCs/>
        </w:rPr>
        <w:t>VISTO</w:t>
      </w:r>
      <w:r w:rsidRPr="00F96CC6">
        <w:rPr>
          <w:rFonts w:ascii="Garamond" w:hAnsi="Garamond" w:cstheme="majorHAnsi"/>
        </w:rPr>
        <w:t xml:space="preserve"> il Decreto del Presidente del Consiglio dei ministri 21 giugno 2024</w:t>
      </w:r>
      <w:r w:rsidR="00BD17AA" w:rsidRPr="00F96CC6">
        <w:rPr>
          <w:rFonts w:ascii="Garamond" w:hAnsi="Garamond" w:cstheme="majorHAnsi"/>
        </w:rPr>
        <w:t xml:space="preserve">, </w:t>
      </w:r>
      <w:r w:rsidRPr="00F96CC6">
        <w:rPr>
          <w:rFonts w:ascii="Garamond" w:hAnsi="Garamond" w:cstheme="majorHAnsi"/>
        </w:rPr>
        <w:t>recante la nomina del Prefetto Maurizio Falco in qualità di Commissario Straordinario</w:t>
      </w:r>
      <w:r w:rsidR="00574DFF" w:rsidRPr="00F96CC6">
        <w:rPr>
          <w:rFonts w:ascii="Garamond" w:hAnsi="Garamond" w:cstheme="majorHAnsi"/>
        </w:rPr>
        <w:t xml:space="preserve"> per il superamento degli insediamenti abusivi per combattere lo sfruttamento dei lavoratori in agricoltura</w:t>
      </w:r>
      <w:r w:rsidR="00CC0543" w:rsidRPr="00F96CC6">
        <w:rPr>
          <w:rFonts w:ascii="Garamond" w:hAnsi="Garamond" w:cstheme="majorHAnsi"/>
        </w:rPr>
        <w:t>, ai sensi dell’articolo 7, comma 1, del citato decreto-legge 2 marzo 2024, n. 19, convertito con modificazioni dalla legge 29 aprile 2024, n. 56, a decorrere dal 24 giugno 2024</w:t>
      </w:r>
      <w:r w:rsidRPr="00F96CC6">
        <w:rPr>
          <w:rFonts w:ascii="Garamond" w:hAnsi="Garamond" w:cstheme="majorHAnsi"/>
        </w:rPr>
        <w:t>;</w:t>
      </w:r>
    </w:p>
    <w:p w14:paraId="078926B0" w14:textId="6B9273F0" w:rsidR="00FC308F" w:rsidRPr="00F96CC6" w:rsidRDefault="00FC308F" w:rsidP="00310D74">
      <w:pPr>
        <w:spacing w:after="120" w:line="240" w:lineRule="auto"/>
        <w:jc w:val="both"/>
        <w:rPr>
          <w:rFonts w:ascii="Garamond" w:hAnsi="Garamond" w:cstheme="majorHAnsi"/>
        </w:rPr>
      </w:pPr>
      <w:r w:rsidRPr="00F96CC6">
        <w:rPr>
          <w:rFonts w:ascii="Garamond" w:hAnsi="Garamond" w:cstheme="majorBidi"/>
          <w:b/>
          <w:bCs/>
        </w:rPr>
        <w:t>VISTO</w:t>
      </w:r>
      <w:r w:rsidRPr="00F96CC6">
        <w:rPr>
          <w:rFonts w:ascii="Garamond" w:hAnsi="Garamond" w:cstheme="majorBidi"/>
        </w:rPr>
        <w:t xml:space="preserve"> il </w:t>
      </w:r>
      <w:r w:rsidRPr="00F96CC6">
        <w:rPr>
          <w:rFonts w:ascii="Garamond" w:hAnsi="Garamond" w:cstheme="majorHAnsi"/>
        </w:rPr>
        <w:t xml:space="preserve">decreto </w:t>
      </w:r>
      <w:r w:rsidR="00FE51F8" w:rsidRPr="00F96CC6">
        <w:rPr>
          <w:rFonts w:ascii="Garamond" w:hAnsi="Garamond" w:cstheme="majorHAnsi"/>
        </w:rPr>
        <w:t xml:space="preserve">legge </w:t>
      </w:r>
      <w:r w:rsidRPr="00F96CC6">
        <w:rPr>
          <w:rFonts w:ascii="Garamond" w:hAnsi="Garamond" w:cstheme="majorHAnsi"/>
        </w:rPr>
        <w:t>del 9 agosto 2024, n. 113</w:t>
      </w:r>
      <w:r w:rsidR="00BD17AA" w:rsidRPr="00F96CC6">
        <w:rPr>
          <w:rFonts w:ascii="Garamond" w:hAnsi="Garamond" w:cstheme="majorHAnsi"/>
        </w:rPr>
        <w:t>,</w:t>
      </w:r>
      <w:r w:rsidR="0062375D" w:rsidRPr="00F96CC6">
        <w:rPr>
          <w:rFonts w:ascii="Garamond" w:hAnsi="Garamond" w:cstheme="majorHAnsi"/>
        </w:rPr>
        <w:t xml:space="preserve"> convertito con modificazioni dalla legge 7 ottobre 2024</w:t>
      </w:r>
      <w:r w:rsidR="00BD17AA" w:rsidRPr="00F96CC6">
        <w:rPr>
          <w:rFonts w:ascii="Garamond" w:hAnsi="Garamond" w:cstheme="majorHAnsi"/>
        </w:rPr>
        <w:t>,</w:t>
      </w:r>
      <w:r w:rsidR="0062375D" w:rsidRPr="00F96CC6">
        <w:rPr>
          <w:rFonts w:ascii="Garamond" w:hAnsi="Garamond" w:cstheme="majorHAnsi"/>
        </w:rPr>
        <w:t xml:space="preserve"> n. 143</w:t>
      </w:r>
      <w:r w:rsidR="00BD17AA" w:rsidRPr="00F96CC6">
        <w:rPr>
          <w:rFonts w:ascii="Garamond" w:hAnsi="Garamond" w:cstheme="majorHAnsi"/>
        </w:rPr>
        <w:t>,</w:t>
      </w:r>
      <w:r w:rsidR="0062375D" w:rsidRPr="00F96CC6">
        <w:rPr>
          <w:rFonts w:ascii="Garamond" w:hAnsi="Garamond" w:cstheme="majorHAnsi"/>
        </w:rPr>
        <w:t xml:space="preserve"> </w:t>
      </w:r>
      <w:r w:rsidRPr="00F96CC6">
        <w:rPr>
          <w:rFonts w:ascii="Garamond" w:hAnsi="Garamond" w:cstheme="majorHAnsi"/>
        </w:rPr>
        <w:t xml:space="preserve">recante </w:t>
      </w:r>
      <w:r w:rsidRPr="00F96CC6">
        <w:rPr>
          <w:rFonts w:ascii="Garamond" w:hAnsi="Garamond" w:cstheme="majorHAnsi"/>
          <w:i/>
          <w:iCs/>
        </w:rPr>
        <w:t xml:space="preserve">“Misure urgenti di carattere fiscale, proroghe di termini normativi ed interventi di carattere economico”, </w:t>
      </w:r>
      <w:r w:rsidR="00574DFF" w:rsidRPr="00F96CC6">
        <w:rPr>
          <w:rFonts w:ascii="Garamond" w:hAnsi="Garamond" w:cstheme="majorHAnsi"/>
        </w:rPr>
        <w:t xml:space="preserve">e, </w:t>
      </w:r>
      <w:r w:rsidRPr="00F96CC6">
        <w:rPr>
          <w:rFonts w:ascii="Garamond" w:hAnsi="Garamond" w:cstheme="majorHAnsi"/>
        </w:rPr>
        <w:t>in particolare</w:t>
      </w:r>
      <w:r w:rsidR="00574DFF" w:rsidRPr="00F96CC6">
        <w:rPr>
          <w:rFonts w:ascii="Garamond" w:hAnsi="Garamond" w:cstheme="majorHAnsi"/>
        </w:rPr>
        <w:t>,</w:t>
      </w:r>
      <w:r w:rsidRPr="00F96CC6">
        <w:rPr>
          <w:rFonts w:ascii="Garamond" w:hAnsi="Garamond" w:cstheme="majorHAnsi"/>
        </w:rPr>
        <w:t xml:space="preserve"> l’art. 18 quinquies;</w:t>
      </w:r>
    </w:p>
    <w:p w14:paraId="3AADA99F" w14:textId="311C080F" w:rsidR="008F1B04" w:rsidRPr="00F96CC6" w:rsidRDefault="00985C00" w:rsidP="006A7439">
      <w:pPr>
        <w:spacing w:after="120" w:line="240" w:lineRule="auto"/>
        <w:jc w:val="both"/>
        <w:rPr>
          <w:rFonts w:ascii="Garamond" w:hAnsi="Garamond" w:cstheme="majorHAnsi"/>
        </w:rPr>
      </w:pPr>
      <w:r w:rsidRPr="00F96CC6">
        <w:rPr>
          <w:rFonts w:ascii="Garamond" w:hAnsi="Garamond" w:cstheme="majorBidi"/>
          <w:b/>
          <w:bCs/>
        </w:rPr>
        <w:t>VISTO</w:t>
      </w:r>
      <w:r w:rsidRPr="00F96CC6">
        <w:rPr>
          <w:rFonts w:ascii="Garamond" w:hAnsi="Garamond" w:cstheme="majorBidi"/>
        </w:rPr>
        <w:t xml:space="preserve"> </w:t>
      </w:r>
      <w:r w:rsidR="000D3740" w:rsidRPr="00F96CC6">
        <w:rPr>
          <w:rFonts w:ascii="Garamond" w:hAnsi="Garamond" w:cstheme="majorBidi"/>
        </w:rPr>
        <w:t xml:space="preserve">il decreto del Ministro dell’economia e delle finanze del 6 dicembre 2024, pubblicato sulla Gazzetta Ufficiale della Repubblica Italiana Serie generale n. 3 del 4 gennaio 2025, concernente “Criteri e modalità per l’attivazione dei trasferimenti di risorse del PNRR”; </w:t>
      </w:r>
    </w:p>
    <w:p w14:paraId="42442C2F" w14:textId="09454997" w:rsidR="00E5210C" w:rsidRDefault="00E5210C" w:rsidP="00310D74">
      <w:pPr>
        <w:spacing w:after="120" w:line="240" w:lineRule="auto"/>
        <w:jc w:val="both"/>
        <w:rPr>
          <w:rFonts w:ascii="Garamond" w:hAnsi="Garamond" w:cstheme="majorHAnsi"/>
          <w:b/>
          <w:bCs/>
        </w:rPr>
      </w:pPr>
      <w:r w:rsidRPr="00F96CC6">
        <w:rPr>
          <w:rFonts w:ascii="Garamond" w:hAnsi="Garamond" w:cstheme="majorHAnsi"/>
          <w:b/>
          <w:bCs/>
        </w:rPr>
        <w:t>VISTO</w:t>
      </w:r>
      <w:r w:rsidRPr="00F96CC6">
        <w:rPr>
          <w:rFonts w:ascii="Garamond" w:hAnsi="Garamond" w:cstheme="majorHAnsi"/>
        </w:rPr>
        <w:t xml:space="preserve"> il Decreto Interministeriale del </w:t>
      </w:r>
      <w:r w:rsidR="00310D74" w:rsidRPr="00F96CC6">
        <w:rPr>
          <w:rFonts w:ascii="Garamond" w:hAnsi="Garamond" w:cstheme="majorHAnsi"/>
        </w:rPr>
        <w:t xml:space="preserve">16 dicembre 2024, G.U. - Serie Generale n. 70 del 25.03.2025, </w:t>
      </w:r>
      <w:r w:rsidRPr="00F96CC6">
        <w:rPr>
          <w:rFonts w:ascii="Garamond" w:hAnsi="Garamond" w:cstheme="majorHAnsi"/>
        </w:rPr>
        <w:t xml:space="preserve">che integra la composizione del </w:t>
      </w:r>
      <w:r w:rsidRPr="00F96CC6">
        <w:rPr>
          <w:rFonts w:ascii="Garamond" w:hAnsi="Garamond" w:cstheme="majorHAnsi"/>
          <w:i/>
          <w:iCs/>
        </w:rPr>
        <w:t>Tavolo operativo per la definizione di una nuova strategia di contrasto al caporalato e allo sfruttamento lavorativo in agricoltura</w:t>
      </w:r>
      <w:r w:rsidRPr="00F96CC6">
        <w:rPr>
          <w:rFonts w:ascii="Garamond" w:hAnsi="Garamond" w:cstheme="majorHAnsi"/>
        </w:rPr>
        <w:t xml:space="preserve">, </w:t>
      </w:r>
      <w:r w:rsidR="00310D74" w:rsidRPr="00F96CC6">
        <w:rPr>
          <w:rFonts w:ascii="Garamond" w:hAnsi="Garamond" w:cstheme="majorHAnsi"/>
        </w:rPr>
        <w:t xml:space="preserve">prevedendo la presenza del </w:t>
      </w:r>
      <w:r w:rsidRPr="00F96CC6">
        <w:rPr>
          <w:rFonts w:ascii="Garamond" w:hAnsi="Garamond" w:cstheme="majorHAnsi"/>
        </w:rPr>
        <w:t>Commissario Straordinario per il superamento degli insediamenti abusivi per combattere lo sfruttamento dei lavoratori in agricoltura</w:t>
      </w:r>
      <w:r w:rsidR="00310D74" w:rsidRPr="00F96CC6">
        <w:rPr>
          <w:rFonts w:ascii="Garamond" w:hAnsi="Garamond" w:cstheme="majorHAnsi"/>
        </w:rPr>
        <w:t xml:space="preserve">, </w:t>
      </w:r>
      <w:r w:rsidR="000D1BD3" w:rsidRPr="00F96CC6">
        <w:rPr>
          <w:rFonts w:ascii="Garamond" w:hAnsi="Garamond" w:cstheme="majorHAnsi"/>
        </w:rPr>
        <w:t xml:space="preserve">anche al fine di </w:t>
      </w:r>
      <w:r w:rsidR="00310D74" w:rsidRPr="00F96CC6">
        <w:rPr>
          <w:rFonts w:ascii="Garamond" w:hAnsi="Garamond" w:cstheme="majorHAnsi"/>
        </w:rPr>
        <w:t>garant</w:t>
      </w:r>
      <w:r w:rsidR="000D1BD3" w:rsidRPr="00F96CC6">
        <w:rPr>
          <w:rFonts w:ascii="Garamond" w:hAnsi="Garamond" w:cstheme="majorHAnsi"/>
        </w:rPr>
        <w:t>ire</w:t>
      </w:r>
      <w:r w:rsidR="00310D74" w:rsidRPr="00F96CC6">
        <w:rPr>
          <w:rFonts w:ascii="Garamond" w:hAnsi="Garamond" w:cstheme="majorHAnsi"/>
        </w:rPr>
        <w:t xml:space="preserve"> il corretto raccordo tra il medesimo Tavolo e l’implementazione della Misura in oggetto;</w:t>
      </w:r>
    </w:p>
    <w:p w14:paraId="46428ABB" w14:textId="08662773" w:rsidR="00B003F9" w:rsidRPr="00DA3125" w:rsidRDefault="00B003F9" w:rsidP="00310D74">
      <w:pPr>
        <w:spacing w:after="120" w:line="240" w:lineRule="auto"/>
        <w:jc w:val="both"/>
        <w:rPr>
          <w:rFonts w:ascii="Garamond" w:hAnsi="Garamond" w:cstheme="majorHAnsi"/>
          <w:i/>
          <w:iCs/>
          <w:highlight w:val="yellow"/>
        </w:rPr>
      </w:pPr>
      <w:r w:rsidRPr="00DA3125">
        <w:rPr>
          <w:rFonts w:ascii="Garamond" w:hAnsi="Garamond" w:cstheme="majorHAnsi"/>
          <w:i/>
          <w:iCs/>
          <w:highlight w:val="yellow"/>
        </w:rPr>
        <w:t>Inserire riferimenti normativi peculiari de</w:t>
      </w:r>
      <w:r w:rsidR="00825EBD" w:rsidRPr="00DA3125">
        <w:rPr>
          <w:rFonts w:ascii="Garamond" w:hAnsi="Garamond" w:cstheme="majorHAnsi"/>
          <w:i/>
          <w:iCs/>
          <w:highlight w:val="yellow"/>
        </w:rPr>
        <w:t>l Soggetto Attuatore</w:t>
      </w:r>
      <w:r w:rsidRPr="00DA3125">
        <w:rPr>
          <w:rFonts w:ascii="Garamond" w:hAnsi="Garamond" w:cstheme="majorHAnsi"/>
          <w:i/>
          <w:iCs/>
          <w:highlight w:val="yellow"/>
        </w:rPr>
        <w:t>, compreso il presupposto per l</w:t>
      </w:r>
      <w:r w:rsidR="00825EBD" w:rsidRPr="00DA3125">
        <w:rPr>
          <w:rFonts w:ascii="Garamond" w:hAnsi="Garamond" w:cstheme="majorHAnsi"/>
          <w:i/>
          <w:iCs/>
          <w:highlight w:val="yellow"/>
        </w:rPr>
        <w:t>’eventuale</w:t>
      </w:r>
      <w:r w:rsidRPr="00DA3125">
        <w:rPr>
          <w:rFonts w:ascii="Garamond" w:hAnsi="Garamond" w:cstheme="majorHAnsi"/>
          <w:i/>
          <w:iCs/>
          <w:highlight w:val="yellow"/>
        </w:rPr>
        <w:t xml:space="preserve"> coinvolgimento </w:t>
      </w:r>
      <w:r w:rsidR="00825EBD" w:rsidRPr="00DA3125">
        <w:rPr>
          <w:rFonts w:ascii="Garamond" w:hAnsi="Garamond" w:cstheme="majorHAnsi"/>
          <w:i/>
          <w:iCs/>
          <w:highlight w:val="yellow"/>
        </w:rPr>
        <w:t>di</w:t>
      </w:r>
      <w:r w:rsidRPr="00DA3125">
        <w:rPr>
          <w:rFonts w:ascii="Garamond" w:hAnsi="Garamond" w:cstheme="majorHAnsi"/>
          <w:i/>
          <w:iCs/>
          <w:highlight w:val="yellow"/>
        </w:rPr>
        <w:t xml:space="preserve"> altra Amministrazione coinvolta direttamente nell’implementazione</w:t>
      </w:r>
    </w:p>
    <w:p w14:paraId="5411BB2A" w14:textId="6D611877" w:rsidR="008F1B04" w:rsidRDefault="00990805" w:rsidP="00310D74">
      <w:pPr>
        <w:spacing w:after="120" w:line="240" w:lineRule="auto"/>
        <w:jc w:val="both"/>
        <w:rPr>
          <w:rFonts w:ascii="Garamond" w:hAnsi="Garamond" w:cstheme="majorBidi"/>
        </w:rPr>
      </w:pPr>
      <w:r w:rsidRPr="00985C00">
        <w:rPr>
          <w:rFonts w:ascii="Garamond" w:hAnsi="Garamond" w:cstheme="majorBidi"/>
          <w:b/>
          <w:bCs/>
        </w:rPr>
        <w:t>CONSIDERATO</w:t>
      </w:r>
      <w:r w:rsidRPr="00985C00">
        <w:rPr>
          <w:rFonts w:ascii="Garamond" w:hAnsi="Garamond" w:cstheme="majorBidi"/>
        </w:rPr>
        <w:t xml:space="preserve"> </w:t>
      </w:r>
      <w:r w:rsidR="00BD17AA">
        <w:rPr>
          <w:rFonts w:ascii="Garamond" w:hAnsi="Garamond" w:cstheme="majorBidi"/>
        </w:rPr>
        <w:t xml:space="preserve">che </w:t>
      </w:r>
      <w:r w:rsidRPr="00985C00">
        <w:rPr>
          <w:rFonts w:ascii="Garamond" w:hAnsi="Garamond" w:cstheme="majorBidi"/>
        </w:rPr>
        <w:t xml:space="preserve">il </w:t>
      </w:r>
      <w:r w:rsidR="00574DFF">
        <w:rPr>
          <w:rFonts w:ascii="Garamond" w:hAnsi="Garamond" w:cstheme="majorBidi"/>
        </w:rPr>
        <w:t xml:space="preserve">citato </w:t>
      </w:r>
      <w:r w:rsidRPr="00985C00">
        <w:rPr>
          <w:rFonts w:ascii="Garamond" w:hAnsi="Garamond" w:cstheme="majorBidi"/>
        </w:rPr>
        <w:t xml:space="preserve">Decreto Ministeriale </w:t>
      </w:r>
      <w:r w:rsidRPr="00985C00" w:rsidDel="008B4EEC">
        <w:rPr>
          <w:rFonts w:ascii="Garamond" w:hAnsi="Garamond" w:cstheme="majorBidi"/>
        </w:rPr>
        <w:t xml:space="preserve">n. 55 </w:t>
      </w:r>
      <w:r w:rsidRPr="00985C00">
        <w:rPr>
          <w:rFonts w:ascii="Garamond" w:hAnsi="Garamond" w:cstheme="majorBidi"/>
        </w:rPr>
        <w:t>del 29 marzo 2022 (registrato dalla Corte dei Conti in data 7/04/2022 n. 1181</w:t>
      </w:r>
      <w:r w:rsidR="006A7439">
        <w:rPr>
          <w:rFonts w:ascii="Garamond" w:hAnsi="Garamond" w:cstheme="majorBidi"/>
        </w:rPr>
        <w:t xml:space="preserve"> </w:t>
      </w:r>
      <w:r w:rsidRPr="00985C00">
        <w:rPr>
          <w:rFonts w:ascii="Garamond" w:hAnsi="Garamond" w:cstheme="majorBidi"/>
        </w:rPr>
        <w:t>e pubblicato in Gazzetta Ufficiale</w:t>
      </w:r>
      <w:r w:rsidR="00BD17AA">
        <w:rPr>
          <w:rFonts w:ascii="Garamond" w:hAnsi="Garamond" w:cstheme="majorBidi"/>
        </w:rPr>
        <w:t>,</w:t>
      </w:r>
      <w:r w:rsidRPr="00985C00">
        <w:rPr>
          <w:rFonts w:ascii="Garamond" w:hAnsi="Garamond" w:cstheme="majorBidi"/>
        </w:rPr>
        <w:t xml:space="preserve"> Serie Generale, n. 108</w:t>
      </w:r>
      <w:r w:rsidR="006A7439">
        <w:rPr>
          <w:rFonts w:ascii="Garamond" w:hAnsi="Garamond" w:cstheme="majorBidi"/>
        </w:rPr>
        <w:t>,</w:t>
      </w:r>
      <w:r w:rsidRPr="00985C00">
        <w:rPr>
          <w:rFonts w:ascii="Garamond" w:hAnsi="Garamond" w:cstheme="majorBidi"/>
        </w:rPr>
        <w:t xml:space="preserve"> del 10 maggio 2022) ha definito l’assegnazione delle risorse a 37 comuni italiani a fronte della mappatura degli insediamenti abusivi approvata dal </w:t>
      </w:r>
      <w:r w:rsidRPr="00985C00" w:rsidDel="00A86D43">
        <w:rPr>
          <w:rFonts w:ascii="Garamond" w:hAnsi="Garamond" w:cstheme="majorBidi"/>
        </w:rPr>
        <w:t>"</w:t>
      </w:r>
      <w:r w:rsidRPr="00985C00">
        <w:rPr>
          <w:rFonts w:ascii="Garamond" w:hAnsi="Garamond" w:cstheme="majorBidi"/>
        </w:rPr>
        <w:t>Tavolo di contrasto allo sfruttamento lavorativo in agricoltura</w:t>
      </w:r>
      <w:r w:rsidRPr="00985C00" w:rsidDel="00A86D43">
        <w:rPr>
          <w:rFonts w:ascii="Garamond" w:hAnsi="Garamond" w:cstheme="majorBidi"/>
        </w:rPr>
        <w:t>"</w:t>
      </w:r>
      <w:r w:rsidR="00BD17AA">
        <w:rPr>
          <w:rFonts w:ascii="Garamond" w:hAnsi="Garamond" w:cstheme="majorBidi"/>
        </w:rPr>
        <w:t>,</w:t>
      </w:r>
      <w:r w:rsidRPr="00985C00">
        <w:rPr>
          <w:rFonts w:ascii="Garamond" w:hAnsi="Garamond" w:cstheme="majorBidi"/>
        </w:rPr>
        <w:t xml:space="preserve"> prevede</w:t>
      </w:r>
      <w:r w:rsidR="00BD17AA">
        <w:rPr>
          <w:rFonts w:ascii="Garamond" w:hAnsi="Garamond" w:cstheme="majorBidi"/>
        </w:rPr>
        <w:t>ndo</w:t>
      </w:r>
      <w:r w:rsidRPr="00985C00">
        <w:rPr>
          <w:rFonts w:ascii="Garamond" w:hAnsi="Garamond" w:cstheme="majorBidi"/>
        </w:rPr>
        <w:t xml:space="preserve"> all’art</w:t>
      </w:r>
      <w:r w:rsidR="00BD17AA">
        <w:rPr>
          <w:rFonts w:ascii="Garamond" w:hAnsi="Garamond" w:cstheme="majorBidi"/>
        </w:rPr>
        <w:t>icolo</w:t>
      </w:r>
      <w:r w:rsidRPr="00985C00">
        <w:rPr>
          <w:rFonts w:ascii="Garamond" w:hAnsi="Garamond" w:cstheme="majorBidi"/>
        </w:rPr>
        <w:t xml:space="preserve"> 3 la possibilità di rivedere il riparto delle risorse in caso di modifiche significative del contesto di riferimento e di ritardi nell’attuazione degli interventi programmati;</w:t>
      </w:r>
    </w:p>
    <w:p w14:paraId="29FE28D2" w14:textId="76C739E7" w:rsidR="00DB6020" w:rsidRPr="00DA3125" w:rsidRDefault="762703A6" w:rsidP="00310D74">
      <w:pPr>
        <w:spacing w:after="120" w:line="240" w:lineRule="auto"/>
        <w:jc w:val="both"/>
        <w:rPr>
          <w:rFonts w:ascii="Garamond" w:hAnsi="Garamond" w:cstheme="majorHAnsi"/>
        </w:rPr>
      </w:pPr>
      <w:r w:rsidRPr="00DA3125">
        <w:rPr>
          <w:rFonts w:ascii="Garamond" w:hAnsi="Garamond" w:cstheme="majorHAnsi"/>
          <w:b/>
          <w:bCs/>
        </w:rPr>
        <w:t>RITENUTO</w:t>
      </w:r>
      <w:r w:rsidRPr="00DA3125">
        <w:rPr>
          <w:rFonts w:ascii="Garamond" w:hAnsi="Garamond" w:cstheme="majorHAnsi"/>
        </w:rPr>
        <w:t xml:space="preserve"> di poter conseguire le finalità della riforma</w:t>
      </w:r>
      <w:r w:rsidR="61147AB9" w:rsidRPr="00DA3125">
        <w:rPr>
          <w:rFonts w:ascii="Garamond" w:hAnsi="Garamond" w:cstheme="majorHAnsi"/>
        </w:rPr>
        <w:t xml:space="preserve"> </w:t>
      </w:r>
      <w:r w:rsidRPr="00DA3125">
        <w:rPr>
          <w:rFonts w:ascii="Garamond" w:hAnsi="Garamond" w:cstheme="majorHAnsi"/>
        </w:rPr>
        <w:t>mediante la sottoscrizione di un accordo che disciplini lo svolgimento in collaborazione delle attività di interesse comune e che includa la chiara ripartizione delle responsabilità e</w:t>
      </w:r>
      <w:r w:rsidR="00BD17AA">
        <w:rPr>
          <w:rFonts w:ascii="Garamond" w:hAnsi="Garamond" w:cstheme="majorHAnsi"/>
        </w:rPr>
        <w:t xml:space="preserve"> </w:t>
      </w:r>
      <w:r w:rsidRPr="00DA3125">
        <w:rPr>
          <w:rFonts w:ascii="Garamond" w:hAnsi="Garamond" w:cstheme="majorHAnsi"/>
        </w:rPr>
        <w:t>d</w:t>
      </w:r>
      <w:r w:rsidR="00BD17AA">
        <w:rPr>
          <w:rFonts w:ascii="Garamond" w:hAnsi="Garamond" w:cstheme="majorHAnsi"/>
        </w:rPr>
        <w:t>egli</w:t>
      </w:r>
      <w:r w:rsidRPr="00DA3125">
        <w:rPr>
          <w:rFonts w:ascii="Garamond" w:hAnsi="Garamond" w:cstheme="majorHAnsi"/>
        </w:rPr>
        <w:t xml:space="preserve"> obblighi connessi alla </w:t>
      </w:r>
      <w:r w:rsidR="61147AB9" w:rsidRPr="00DA3125">
        <w:rPr>
          <w:rFonts w:ascii="Garamond" w:hAnsi="Garamond" w:cstheme="majorHAnsi"/>
        </w:rPr>
        <w:t xml:space="preserve">programmazione, selezione, </w:t>
      </w:r>
      <w:r w:rsidRPr="00DA3125">
        <w:rPr>
          <w:rFonts w:ascii="Garamond" w:hAnsi="Garamond" w:cstheme="majorHAnsi"/>
        </w:rPr>
        <w:t>gestione, controllo, rendicontazione</w:t>
      </w:r>
      <w:r w:rsidR="00BD17AA">
        <w:rPr>
          <w:rFonts w:ascii="Garamond" w:hAnsi="Garamond" w:cstheme="majorHAnsi"/>
        </w:rPr>
        <w:t xml:space="preserve"> e</w:t>
      </w:r>
      <w:r w:rsidR="61147AB9" w:rsidRPr="00DA3125">
        <w:rPr>
          <w:rFonts w:ascii="Garamond" w:hAnsi="Garamond" w:cstheme="majorHAnsi"/>
        </w:rPr>
        <w:t xml:space="preserve"> monitoraggio</w:t>
      </w:r>
      <w:r w:rsidR="00BD17AA">
        <w:rPr>
          <w:rFonts w:ascii="Garamond" w:hAnsi="Garamond" w:cstheme="majorHAnsi"/>
        </w:rPr>
        <w:t>,</w:t>
      </w:r>
      <w:r w:rsidRPr="00DA3125">
        <w:rPr>
          <w:rFonts w:ascii="Garamond" w:hAnsi="Garamond" w:cstheme="majorHAnsi"/>
        </w:rPr>
        <w:t xml:space="preserve"> in adempimento a quanto prescritto dalla regolamentazione comunitaria di riferimento e </w:t>
      </w:r>
      <w:r w:rsidR="00BD17AA">
        <w:rPr>
          <w:rFonts w:ascii="Garamond" w:hAnsi="Garamond" w:cstheme="majorHAnsi"/>
        </w:rPr>
        <w:t xml:space="preserve">dal </w:t>
      </w:r>
      <w:r w:rsidRPr="00DA3125" w:rsidDel="000A4A14">
        <w:rPr>
          <w:rFonts w:ascii="Garamond" w:hAnsi="Garamond" w:cstheme="majorHAnsi"/>
        </w:rPr>
        <w:t>decreto legge</w:t>
      </w:r>
      <w:r w:rsidRPr="00DA3125">
        <w:rPr>
          <w:rFonts w:ascii="Garamond" w:hAnsi="Garamond" w:cstheme="majorHAnsi"/>
        </w:rPr>
        <w:t xml:space="preserve"> del 31 maggio 2021, n. 77, convertito con modificazioni dalla legge di conversione del 29 luglio 2021, n. 108, e </w:t>
      </w:r>
      <w:r w:rsidR="61147AB9" w:rsidRPr="00DA3125">
        <w:rPr>
          <w:rFonts w:ascii="Garamond" w:hAnsi="Garamond" w:cstheme="majorHAnsi"/>
        </w:rPr>
        <w:t>nel rispetto de</w:t>
      </w:r>
      <w:r w:rsidRPr="00DA3125">
        <w:rPr>
          <w:rFonts w:ascii="Garamond" w:hAnsi="Garamond" w:cstheme="majorHAnsi"/>
        </w:rPr>
        <w:t>l Sistema di gestione e controllo del PNRR;</w:t>
      </w:r>
    </w:p>
    <w:p w14:paraId="3AF117AC" w14:textId="1B6E0197" w:rsidR="00A70F02" w:rsidRPr="00DA3125" w:rsidRDefault="00A70F02" w:rsidP="00310D74">
      <w:pPr>
        <w:spacing w:after="120" w:line="240" w:lineRule="auto"/>
        <w:jc w:val="both"/>
        <w:rPr>
          <w:rFonts w:ascii="Garamond" w:hAnsi="Garamond" w:cstheme="majorHAnsi"/>
        </w:rPr>
      </w:pPr>
      <w:r w:rsidRPr="00DA3125">
        <w:rPr>
          <w:rFonts w:ascii="Garamond" w:hAnsi="Garamond" w:cstheme="majorHAnsi"/>
          <w:b/>
          <w:bCs/>
        </w:rPr>
        <w:lastRenderedPageBreak/>
        <w:t>VISTO</w:t>
      </w:r>
      <w:r w:rsidRPr="00DA3125">
        <w:rPr>
          <w:rFonts w:ascii="Garamond" w:hAnsi="Garamond" w:cstheme="majorHAnsi"/>
        </w:rPr>
        <w:t xml:space="preserve"> l’articolo 8 comma 3 lettera a) della Legge 328/2000</w:t>
      </w:r>
      <w:r w:rsidR="000D3740" w:rsidRPr="000D3740">
        <w:t xml:space="preserve"> </w:t>
      </w:r>
      <w:r w:rsidR="000D3740" w:rsidRPr="000D3740">
        <w:rPr>
          <w:rFonts w:ascii="Garamond" w:hAnsi="Garamond" w:cstheme="majorHAnsi"/>
        </w:rPr>
        <w:t>“Legge quadro per la realizzazione del s</w:t>
      </w:r>
      <w:r w:rsidR="000D3740">
        <w:rPr>
          <w:rFonts w:ascii="Garamond" w:hAnsi="Garamond" w:cstheme="majorHAnsi"/>
        </w:rPr>
        <w:t>i</w:t>
      </w:r>
      <w:r w:rsidR="000D3740" w:rsidRPr="000D3740">
        <w:rPr>
          <w:rFonts w:ascii="Garamond" w:hAnsi="Garamond" w:cstheme="majorHAnsi"/>
        </w:rPr>
        <w:t>stema integrato di interventi e servizi sociali;</w:t>
      </w:r>
      <w:r w:rsidR="000D3740">
        <w:rPr>
          <w:rFonts w:ascii="Garamond" w:hAnsi="Garamond" w:cstheme="majorHAnsi"/>
        </w:rPr>
        <w:t xml:space="preserve"> </w:t>
      </w:r>
    </w:p>
    <w:p w14:paraId="000B9115" w14:textId="1A53E348" w:rsidR="00DB6020" w:rsidRPr="00A2777E" w:rsidRDefault="49F161EF" w:rsidP="00310D74">
      <w:pPr>
        <w:spacing w:after="120"/>
        <w:rPr>
          <w:rFonts w:ascii="Garamond" w:hAnsi="Garamond" w:cstheme="majorHAnsi"/>
        </w:rPr>
      </w:pPr>
      <w:r w:rsidRPr="00A2777E">
        <w:rPr>
          <w:rFonts w:ascii="Garamond" w:hAnsi="Garamond" w:cstheme="majorHAnsi"/>
          <w:b/>
        </w:rPr>
        <w:t>CONSIDERATO</w:t>
      </w:r>
      <w:r w:rsidRPr="008F1B04">
        <w:rPr>
          <w:rFonts w:ascii="Garamond" w:hAnsi="Garamond" w:cstheme="majorHAnsi"/>
        </w:rPr>
        <w:t xml:space="preserve"> l’articolo </w:t>
      </w:r>
      <w:r w:rsidR="00707632" w:rsidRPr="00A2777E">
        <w:rPr>
          <w:rFonts w:ascii="Garamond" w:hAnsi="Garamond" w:cstheme="majorHAnsi"/>
        </w:rPr>
        <w:t>7</w:t>
      </w:r>
      <w:r w:rsidRPr="00A2777E">
        <w:rPr>
          <w:rFonts w:ascii="Garamond" w:hAnsi="Garamond" w:cstheme="majorHAnsi"/>
        </w:rPr>
        <w:t xml:space="preserve"> comma </w:t>
      </w:r>
      <w:r w:rsidR="00707632" w:rsidRPr="00A2777E">
        <w:rPr>
          <w:rFonts w:ascii="Garamond" w:hAnsi="Garamond" w:cstheme="majorHAnsi"/>
        </w:rPr>
        <w:t>4</w:t>
      </w:r>
      <w:r w:rsidRPr="00A2777E">
        <w:rPr>
          <w:rFonts w:ascii="Garamond" w:hAnsi="Garamond" w:cstheme="majorHAnsi"/>
        </w:rPr>
        <w:t xml:space="preserve"> del </w:t>
      </w:r>
      <w:r w:rsidR="00574DFF">
        <w:rPr>
          <w:rFonts w:ascii="Garamond" w:hAnsi="Garamond" w:cstheme="majorHAnsi"/>
        </w:rPr>
        <w:t xml:space="preserve">citato </w:t>
      </w:r>
      <w:r w:rsidR="000E68E2" w:rsidRPr="00A2777E">
        <w:rPr>
          <w:rFonts w:ascii="Garamond" w:hAnsi="Garamond" w:cstheme="majorHAnsi"/>
        </w:rPr>
        <w:t xml:space="preserve">Decreto Legislativo </w:t>
      </w:r>
      <w:r w:rsidR="00707632" w:rsidRPr="00A2777E">
        <w:rPr>
          <w:rFonts w:ascii="Garamond" w:hAnsi="Garamond" w:cstheme="majorHAnsi"/>
        </w:rPr>
        <w:t>31 marzo 2023, n. 36</w:t>
      </w:r>
      <w:r w:rsidR="00BD17AA">
        <w:rPr>
          <w:rFonts w:ascii="Garamond" w:hAnsi="Garamond" w:cstheme="majorHAnsi"/>
        </w:rPr>
        <w:t>,</w:t>
      </w:r>
      <w:r w:rsidR="00707632" w:rsidRPr="00A2777E">
        <w:rPr>
          <w:rFonts w:ascii="Garamond" w:hAnsi="Garamond" w:cstheme="majorHAnsi"/>
        </w:rPr>
        <w:t xml:space="preserve"> Codice dei contratti pubblici in attuazione dell'articolo 1 della legge 21 giugno 2022, n. 78, recante delega al Governo in materia di contratti pubblici, </w:t>
      </w:r>
      <w:r w:rsidRPr="00A2777E">
        <w:rPr>
          <w:rFonts w:ascii="Garamond" w:hAnsi="Garamond" w:cstheme="majorHAnsi"/>
        </w:rPr>
        <w:t xml:space="preserve">ai </w:t>
      </w:r>
      <w:r w:rsidRPr="008F1B04">
        <w:rPr>
          <w:rFonts w:ascii="Garamond" w:hAnsi="Garamond" w:cstheme="majorHAnsi"/>
        </w:rPr>
        <w:t>sensi del quale il Codice dei contratti pubblici non trova applicazione rispetto ad accordi conclusi esclusivamente tra due o più amministrazioni aggiudicatrici al ricorrere di tutte le condizioni ivi previste;</w:t>
      </w:r>
    </w:p>
    <w:p w14:paraId="0ACBDB43" w14:textId="6497361E" w:rsidR="00DB6020" w:rsidRPr="00310D74" w:rsidRDefault="00DB6020" w:rsidP="00310D74">
      <w:pPr>
        <w:spacing w:after="120" w:line="240" w:lineRule="auto"/>
        <w:jc w:val="both"/>
        <w:rPr>
          <w:rFonts w:ascii="Garamond" w:hAnsi="Garamond" w:cstheme="majorHAnsi"/>
          <w:i/>
          <w:iCs/>
        </w:rPr>
      </w:pPr>
      <w:r w:rsidRPr="00DA3125">
        <w:rPr>
          <w:rFonts w:ascii="Garamond" w:hAnsi="Garamond" w:cstheme="majorHAnsi"/>
          <w:b/>
          <w:bCs/>
        </w:rPr>
        <w:t>CONSIDERATO</w:t>
      </w:r>
      <w:r w:rsidRPr="00DA3125">
        <w:rPr>
          <w:rFonts w:ascii="Garamond" w:hAnsi="Garamond" w:cstheme="majorHAnsi"/>
        </w:rPr>
        <w:t xml:space="preserve"> quanto definito dall’ANAC con delibera n. 567 del 31 maggio 2017, allorquando afferma che </w:t>
      </w:r>
      <w:r w:rsidRPr="00310D74">
        <w:rPr>
          <w:rFonts w:ascii="Garamond" w:hAnsi="Garamond" w:cstheme="majorHAnsi"/>
          <w:i/>
          <w:iCs/>
        </w:rPr>
        <w:t xml:space="preserve">“ (…) la disciplina dettata dal citato art. </w:t>
      </w:r>
      <w:r w:rsidR="00707632" w:rsidRPr="00310D74">
        <w:rPr>
          <w:rFonts w:ascii="Garamond" w:hAnsi="Garamond" w:cstheme="majorHAnsi"/>
          <w:i/>
          <w:iCs/>
        </w:rPr>
        <w:t>7</w:t>
      </w:r>
      <w:r w:rsidRPr="00310D74">
        <w:rPr>
          <w:rFonts w:ascii="Garamond" w:hAnsi="Garamond" w:cstheme="majorHAnsi"/>
          <w:i/>
          <w:iCs/>
        </w:rPr>
        <w:t xml:space="preserve">, comma </w:t>
      </w:r>
      <w:r w:rsidR="00707632" w:rsidRPr="00310D74">
        <w:rPr>
          <w:rFonts w:ascii="Garamond" w:hAnsi="Garamond" w:cstheme="majorHAnsi"/>
          <w:i/>
          <w:iCs/>
        </w:rPr>
        <w:t>4</w:t>
      </w:r>
      <w:r w:rsidRPr="00310D74">
        <w:rPr>
          <w:rFonts w:ascii="Garamond" w:hAnsi="Garamond" w:cstheme="majorHAnsi"/>
          <w:i/>
          <w:iCs/>
        </w:rPr>
        <w:t xml:space="preserve">, del d.lgs. </w:t>
      </w:r>
      <w:r w:rsidR="00707632" w:rsidRPr="00310D74">
        <w:rPr>
          <w:rFonts w:ascii="Garamond" w:hAnsi="Garamond" w:cstheme="majorHAnsi"/>
          <w:i/>
          <w:iCs/>
        </w:rPr>
        <w:t>36</w:t>
      </w:r>
      <w:r w:rsidRPr="00310D74">
        <w:rPr>
          <w:rFonts w:ascii="Garamond" w:hAnsi="Garamond" w:cstheme="majorHAnsi"/>
          <w:i/>
          <w:iCs/>
        </w:rPr>
        <w:t>/20</w:t>
      </w:r>
      <w:r w:rsidR="00707632" w:rsidRPr="00310D74">
        <w:rPr>
          <w:rFonts w:ascii="Garamond" w:hAnsi="Garamond" w:cstheme="majorHAnsi"/>
          <w:i/>
          <w:iCs/>
        </w:rPr>
        <w:t>23</w:t>
      </w:r>
      <w:r w:rsidRPr="00310D74">
        <w:rPr>
          <w:rFonts w:ascii="Garamond" w:hAnsi="Garamond" w:cstheme="majorHAnsi"/>
          <w:i/>
          <w:iCs/>
        </w:rPr>
        <w:t>, indica in maniera tassativa i limiti entro i quali detti accordi possono essere conclusi, affinché possa ritenersi legittima l’esenzione dal Codice. Si stabilisce, quindi, che la cooperazione deve essere finalizzata al raggiungimento di obiettivi comuni agli enti interessati e che la stessa deve essere retta esclusivamente da considerazioni inerenti all’interesse pubblico”</w:t>
      </w:r>
      <w:r w:rsidRPr="00DA3125">
        <w:rPr>
          <w:rFonts w:ascii="Garamond" w:hAnsi="Garamond" w:cstheme="majorHAnsi"/>
        </w:rPr>
        <w:t xml:space="preserve"> e che “</w:t>
      </w:r>
      <w:r w:rsidRPr="00310D74">
        <w:rPr>
          <w:rFonts w:ascii="Garamond" w:hAnsi="Garamond" w:cstheme="majorHAnsi"/>
          <w:i/>
          <w:iCs/>
        </w:rPr>
        <w:t xml:space="preserve">La norma contempla, quindi, una specifica disciplina degli accordi tra soggetti pubblici, quale istituto già previsto in passato e in linea generale dall’art. 15 della l. 241/1990, ai sensi del quale </w:t>
      </w:r>
      <w:r w:rsidR="000A4A14" w:rsidRPr="00310D74">
        <w:rPr>
          <w:rFonts w:ascii="Garamond" w:hAnsi="Garamond" w:cstheme="majorHAnsi"/>
          <w:i/>
          <w:iCs/>
        </w:rPr>
        <w:t>“</w:t>
      </w:r>
      <w:r w:rsidRPr="00310D74">
        <w:rPr>
          <w:rFonts w:ascii="Garamond" w:hAnsi="Garamond" w:cstheme="majorHAnsi"/>
          <w:i/>
          <w:iCs/>
        </w:rPr>
        <w:t>anche al di fuori delle ipotesi previste dall’articolo 14, le amministrazioni pubbliche possono sempre concludere tra loro accordi per disciplinare lo svolgimento in collaborazione di attività di interesse comune</w:t>
      </w:r>
      <w:r w:rsidR="00574DFF">
        <w:rPr>
          <w:rFonts w:ascii="Garamond" w:hAnsi="Garamond" w:cstheme="majorHAnsi"/>
          <w:i/>
          <w:iCs/>
        </w:rPr>
        <w:t>”</w:t>
      </w:r>
      <w:r w:rsidR="00BD17AA">
        <w:rPr>
          <w:rFonts w:ascii="Garamond" w:hAnsi="Garamond" w:cstheme="majorHAnsi"/>
        </w:rPr>
        <w:t>.</w:t>
      </w:r>
      <w:r w:rsidRPr="00DA3125">
        <w:rPr>
          <w:rFonts w:ascii="Garamond" w:hAnsi="Garamond" w:cstheme="majorHAnsi"/>
        </w:rPr>
        <w:t xml:space="preserve"> </w:t>
      </w:r>
      <w:r w:rsidRPr="00310D74">
        <w:rPr>
          <w:rFonts w:ascii="Garamond" w:hAnsi="Garamond" w:cstheme="majorHAnsi"/>
          <w:i/>
          <w:iCs/>
        </w:rPr>
        <w:t>Si tratta, come è evidente, di un modello convenzionale di svolgimento delle pubbliche funzioni, finalizzato alla collaborazione tra amministrazioni pubbliche”;</w:t>
      </w:r>
    </w:p>
    <w:p w14:paraId="49A75E0C" w14:textId="0278DD21" w:rsidR="00DB6020" w:rsidRPr="00DA3125" w:rsidRDefault="00DB6020" w:rsidP="00310D74">
      <w:pPr>
        <w:spacing w:after="120" w:line="240" w:lineRule="auto"/>
        <w:jc w:val="both"/>
        <w:rPr>
          <w:rFonts w:ascii="Garamond" w:hAnsi="Garamond" w:cstheme="majorHAnsi"/>
        </w:rPr>
      </w:pPr>
      <w:r w:rsidRPr="00DA3125">
        <w:rPr>
          <w:rFonts w:ascii="Garamond" w:hAnsi="Garamond" w:cstheme="majorHAnsi"/>
          <w:b/>
          <w:bCs/>
        </w:rPr>
        <w:t>CONSIDERATO</w:t>
      </w:r>
      <w:r w:rsidRPr="00DA3125">
        <w:rPr>
          <w:rFonts w:ascii="Garamond" w:hAnsi="Garamond" w:cstheme="majorHAnsi"/>
        </w:rPr>
        <w:t xml:space="preserve">, pertanto, che il fine perseguito è un interesse di natura puramente pubblica a beneficio e vantaggio della collettività, che dall’accordo tra le parti discende una reale divisione di compiti e responsabilità in relazione alle rispettive funzioni istituzionali e che pertanto </w:t>
      </w:r>
      <w:r w:rsidR="00B063B8" w:rsidRPr="00DA3125">
        <w:rPr>
          <w:rFonts w:ascii="Garamond" w:hAnsi="Garamond" w:cstheme="majorHAnsi"/>
        </w:rPr>
        <w:t>tutte</w:t>
      </w:r>
      <w:r w:rsidRPr="00DA3125">
        <w:rPr>
          <w:rFonts w:ascii="Garamond" w:hAnsi="Garamond" w:cstheme="majorHAnsi"/>
        </w:rPr>
        <w:t xml:space="preserve"> le Amministrazioni forniranno il proprio rispettivo contributo;</w:t>
      </w:r>
    </w:p>
    <w:p w14:paraId="34CFE1DB" w14:textId="2A1F9C6A" w:rsidR="00DB6020" w:rsidRPr="00DA3125" w:rsidRDefault="00DB6020" w:rsidP="00310D74">
      <w:pPr>
        <w:spacing w:after="120" w:line="240" w:lineRule="auto"/>
        <w:jc w:val="both"/>
        <w:rPr>
          <w:rFonts w:ascii="Garamond" w:hAnsi="Garamond" w:cstheme="majorHAnsi"/>
        </w:rPr>
      </w:pPr>
      <w:r w:rsidRPr="00DA3125">
        <w:rPr>
          <w:rFonts w:ascii="Garamond" w:hAnsi="Garamond" w:cstheme="majorHAnsi"/>
          <w:b/>
          <w:bCs/>
        </w:rPr>
        <w:t>CONSIDERATO</w:t>
      </w:r>
      <w:r w:rsidRPr="00DA3125">
        <w:rPr>
          <w:rFonts w:ascii="Garamond" w:hAnsi="Garamond" w:cstheme="majorHAnsi"/>
        </w:rPr>
        <w:t>, nello specifico, che rappresenta interesse comune delle parti collaborare in funzione della realizzazione del PNRR e che la collaborazione tra le parti risulta essere lo strumento più idoneo per il perseguimento dei reciproci fini istituzionali;</w:t>
      </w:r>
    </w:p>
    <w:p w14:paraId="26184CD3" w14:textId="2004EC92" w:rsidR="00DB6020" w:rsidRPr="00DA3125" w:rsidRDefault="49F161EF" w:rsidP="00310D74">
      <w:pPr>
        <w:spacing w:after="120" w:line="240" w:lineRule="auto"/>
        <w:jc w:val="both"/>
        <w:rPr>
          <w:rFonts w:ascii="Garamond" w:hAnsi="Garamond" w:cstheme="majorHAnsi"/>
        </w:rPr>
      </w:pPr>
      <w:r w:rsidRPr="00DA3125">
        <w:rPr>
          <w:rFonts w:ascii="Garamond" w:hAnsi="Garamond" w:cstheme="majorHAnsi"/>
          <w:b/>
          <w:bCs/>
        </w:rPr>
        <w:t>CONSIDERATO</w:t>
      </w:r>
      <w:r w:rsidRPr="00DA3125">
        <w:rPr>
          <w:rFonts w:ascii="Garamond" w:hAnsi="Garamond" w:cstheme="majorHAnsi"/>
        </w:rPr>
        <w:t xml:space="preserve">, altresì, che gli Investimenti sono </w:t>
      </w:r>
      <w:r w:rsidR="38FC281B" w:rsidRPr="00DA3125">
        <w:rPr>
          <w:rFonts w:ascii="Garamond" w:hAnsi="Garamond" w:cstheme="majorHAnsi"/>
        </w:rPr>
        <w:t>conseguiti</w:t>
      </w:r>
      <w:r w:rsidRPr="00DA3125">
        <w:rPr>
          <w:rFonts w:ascii="Garamond" w:hAnsi="Garamond" w:cstheme="majorHAnsi"/>
        </w:rPr>
        <w:t xml:space="preserve"> con le reciproche risorse interne portatrici di competenze e </w:t>
      </w:r>
      <w:r w:rsidRPr="00A2777E">
        <w:rPr>
          <w:rFonts w:ascii="Garamond" w:hAnsi="Garamond" w:cstheme="majorHAnsi"/>
          <w:i/>
        </w:rPr>
        <w:t xml:space="preserve">know </w:t>
      </w:r>
      <w:proofErr w:type="spellStart"/>
      <w:r w:rsidRPr="00A2777E">
        <w:rPr>
          <w:rFonts w:ascii="Garamond" w:hAnsi="Garamond" w:cstheme="majorHAnsi"/>
          <w:i/>
        </w:rPr>
        <w:t>how</w:t>
      </w:r>
      <w:proofErr w:type="spellEnd"/>
      <w:r w:rsidRPr="00DA3125">
        <w:rPr>
          <w:rFonts w:ascii="Garamond" w:hAnsi="Garamond" w:cstheme="majorHAnsi"/>
        </w:rPr>
        <w:t xml:space="preserve"> specifico, e che le conseguenti movimentazioni finanziarie costituiscono ristoro delle eventuali spese effettivamente sostenute per le attività svolte, essendo escluso il pagamento di un corrispettivo, comprensivo di un margine di guadagno;</w:t>
      </w:r>
    </w:p>
    <w:p w14:paraId="5031E15E" w14:textId="2753ADC2" w:rsidR="00DB6020" w:rsidRPr="00DA3125" w:rsidRDefault="49F161EF" w:rsidP="00310D74">
      <w:pPr>
        <w:spacing w:after="120" w:line="240" w:lineRule="auto"/>
        <w:jc w:val="both"/>
        <w:rPr>
          <w:rFonts w:ascii="Garamond" w:hAnsi="Garamond" w:cstheme="majorHAnsi"/>
        </w:rPr>
      </w:pPr>
      <w:r w:rsidRPr="00DA3125">
        <w:rPr>
          <w:rFonts w:ascii="Garamond" w:hAnsi="Garamond" w:cstheme="majorHAnsi"/>
          <w:b/>
          <w:bCs/>
        </w:rPr>
        <w:t xml:space="preserve">RITENUTO </w:t>
      </w:r>
      <w:r w:rsidRPr="00DA3125">
        <w:rPr>
          <w:rFonts w:ascii="Garamond" w:hAnsi="Garamond" w:cstheme="majorHAnsi"/>
        </w:rPr>
        <w:t xml:space="preserve">che, nel caso di specie, ricorrono i presupposti per attivare un accordo di collaborazione tra Enti Pubblici, ai </w:t>
      </w:r>
      <w:r w:rsidRPr="00E109E3">
        <w:rPr>
          <w:rFonts w:ascii="Garamond" w:hAnsi="Garamond" w:cstheme="majorHAnsi"/>
        </w:rPr>
        <w:t xml:space="preserve">sensi dell’articolo </w:t>
      </w:r>
      <w:r w:rsidR="00707632" w:rsidRPr="00E109E3">
        <w:rPr>
          <w:rFonts w:ascii="Garamond" w:hAnsi="Garamond" w:cstheme="majorHAnsi"/>
        </w:rPr>
        <w:t>7</w:t>
      </w:r>
      <w:r w:rsidRPr="00E109E3">
        <w:rPr>
          <w:rFonts w:ascii="Garamond" w:hAnsi="Garamond" w:cstheme="majorHAnsi"/>
        </w:rPr>
        <w:t>, comm</w:t>
      </w:r>
      <w:r w:rsidR="00423066" w:rsidRPr="00E109E3">
        <w:rPr>
          <w:rFonts w:ascii="Garamond" w:hAnsi="Garamond" w:cstheme="majorHAnsi"/>
        </w:rPr>
        <w:t>a 4</w:t>
      </w:r>
      <w:r w:rsidRPr="00E109E3">
        <w:rPr>
          <w:rFonts w:ascii="Garamond" w:hAnsi="Garamond" w:cstheme="majorHAnsi"/>
        </w:rPr>
        <w:t>, del decreto</w:t>
      </w:r>
      <w:r w:rsidRPr="00DA3125">
        <w:rPr>
          <w:rFonts w:ascii="Garamond" w:hAnsi="Garamond" w:cstheme="majorHAnsi"/>
        </w:rPr>
        <w:t xml:space="preserve"> legislativo 18 aprile 20</w:t>
      </w:r>
      <w:r w:rsidR="00707632" w:rsidRPr="00DA3125">
        <w:rPr>
          <w:rFonts w:ascii="Garamond" w:hAnsi="Garamond" w:cstheme="majorHAnsi"/>
        </w:rPr>
        <w:t>23</w:t>
      </w:r>
      <w:r w:rsidR="00BD17AA">
        <w:rPr>
          <w:rFonts w:ascii="Garamond" w:hAnsi="Garamond" w:cstheme="majorHAnsi"/>
        </w:rPr>
        <w:t>,</w:t>
      </w:r>
      <w:r w:rsidRPr="00DA3125">
        <w:rPr>
          <w:rFonts w:ascii="Garamond" w:hAnsi="Garamond" w:cstheme="majorHAnsi"/>
        </w:rPr>
        <w:t xml:space="preserve"> n. </w:t>
      </w:r>
      <w:r w:rsidR="00707632" w:rsidRPr="00DA3125">
        <w:rPr>
          <w:rFonts w:ascii="Garamond" w:hAnsi="Garamond" w:cstheme="majorHAnsi"/>
        </w:rPr>
        <w:t>36</w:t>
      </w:r>
      <w:r w:rsidRPr="00DA3125">
        <w:rPr>
          <w:rFonts w:ascii="Garamond" w:hAnsi="Garamond" w:cstheme="majorHAnsi"/>
        </w:rPr>
        <w:t>, nel rispetto delle vigenti normative e della giurisprudenza consolidata e che si rende necessario, pertanto, disciplinare gli aspetti operativi ed economico-finanziari della collaborazione di cui trattasi.</w:t>
      </w:r>
    </w:p>
    <w:p w14:paraId="3CAFEA08" w14:textId="77777777" w:rsidR="00F3317D" w:rsidRPr="00DA3125" w:rsidRDefault="00F3317D" w:rsidP="00310D74">
      <w:pPr>
        <w:spacing w:after="120" w:line="240" w:lineRule="auto"/>
        <w:jc w:val="center"/>
        <w:rPr>
          <w:rFonts w:ascii="Garamond" w:hAnsi="Garamond" w:cstheme="majorHAnsi"/>
          <w:b/>
          <w:bCs/>
        </w:rPr>
      </w:pPr>
    </w:p>
    <w:p w14:paraId="5836E6D4" w14:textId="0772082A" w:rsidR="008F715D" w:rsidRDefault="00DB6020" w:rsidP="00310D74">
      <w:pPr>
        <w:spacing w:after="120" w:line="240" w:lineRule="auto"/>
        <w:jc w:val="center"/>
        <w:rPr>
          <w:rFonts w:ascii="Garamond" w:hAnsi="Garamond" w:cstheme="majorHAnsi"/>
          <w:b/>
          <w:bCs/>
        </w:rPr>
      </w:pPr>
      <w:r w:rsidRPr="00DA3125">
        <w:rPr>
          <w:rFonts w:ascii="Garamond" w:hAnsi="Garamond" w:cstheme="majorHAnsi"/>
          <w:b/>
          <w:bCs/>
        </w:rPr>
        <w:t>Tutto ciò premesso le parti convengono quanto segue</w:t>
      </w:r>
    </w:p>
    <w:p w14:paraId="3E5591EA" w14:textId="77777777" w:rsidR="001C7DB3" w:rsidRPr="00DA3125" w:rsidRDefault="001C7DB3" w:rsidP="00310D74">
      <w:pPr>
        <w:spacing w:after="120" w:line="240" w:lineRule="auto"/>
        <w:jc w:val="center"/>
        <w:rPr>
          <w:rFonts w:ascii="Garamond" w:hAnsi="Garamond" w:cstheme="majorHAnsi"/>
          <w:b/>
          <w:bCs/>
        </w:rPr>
      </w:pPr>
    </w:p>
    <w:p w14:paraId="249FA413" w14:textId="06D298A7" w:rsidR="00DB6020" w:rsidRPr="00DA3125" w:rsidRDefault="00DB6020" w:rsidP="00310D74">
      <w:pPr>
        <w:spacing w:after="120" w:line="240" w:lineRule="auto"/>
        <w:jc w:val="center"/>
        <w:rPr>
          <w:rFonts w:ascii="Garamond" w:hAnsi="Garamond" w:cstheme="majorHAnsi"/>
          <w:b/>
          <w:bCs/>
        </w:rPr>
      </w:pPr>
      <w:r w:rsidRPr="00DA3125">
        <w:rPr>
          <w:rFonts w:ascii="Garamond" w:hAnsi="Garamond" w:cstheme="majorHAnsi"/>
          <w:b/>
          <w:bCs/>
        </w:rPr>
        <w:t>Articolo 1</w:t>
      </w:r>
    </w:p>
    <w:p w14:paraId="1B6626F9" w14:textId="77777777" w:rsidR="00DB6020" w:rsidRPr="00DA3125" w:rsidRDefault="00DB6020" w:rsidP="00310D74">
      <w:pPr>
        <w:spacing w:after="120" w:line="240" w:lineRule="auto"/>
        <w:jc w:val="center"/>
        <w:rPr>
          <w:rFonts w:ascii="Garamond" w:hAnsi="Garamond" w:cstheme="majorHAnsi"/>
          <w:b/>
          <w:bCs/>
        </w:rPr>
      </w:pPr>
      <w:r w:rsidRPr="00DA3125">
        <w:rPr>
          <w:rFonts w:ascii="Garamond" w:hAnsi="Garamond" w:cstheme="majorHAnsi"/>
          <w:b/>
          <w:bCs/>
        </w:rPr>
        <w:t>(Premesse)</w:t>
      </w:r>
    </w:p>
    <w:p w14:paraId="347EFC6A" w14:textId="1410B6BA" w:rsidR="00DB6020" w:rsidRPr="00DA3125" w:rsidRDefault="49F161EF" w:rsidP="00310D74">
      <w:pPr>
        <w:spacing w:after="120" w:line="240" w:lineRule="auto"/>
        <w:jc w:val="both"/>
        <w:rPr>
          <w:rFonts w:ascii="Garamond" w:hAnsi="Garamond" w:cstheme="majorHAnsi"/>
        </w:rPr>
      </w:pPr>
      <w:r w:rsidRPr="00DA3125">
        <w:rPr>
          <w:rFonts w:ascii="Garamond" w:hAnsi="Garamond" w:cstheme="majorHAnsi"/>
        </w:rPr>
        <w:t>1. Le premesse costituiscono parte integrante e sostanziale del presente accordo e si intendono integralmente richiamate.</w:t>
      </w:r>
    </w:p>
    <w:p w14:paraId="56CF89EB" w14:textId="77777777" w:rsidR="00BD17AA" w:rsidRDefault="00BD17AA" w:rsidP="006A7439">
      <w:pPr>
        <w:spacing w:after="120" w:line="240" w:lineRule="auto"/>
        <w:jc w:val="center"/>
        <w:rPr>
          <w:rFonts w:ascii="Garamond" w:hAnsi="Garamond" w:cstheme="majorHAnsi"/>
          <w:b/>
          <w:bCs/>
        </w:rPr>
      </w:pPr>
    </w:p>
    <w:p w14:paraId="06A63758" w14:textId="363CD54C" w:rsidR="00DB6020" w:rsidRPr="00DA3125" w:rsidRDefault="00DB6020" w:rsidP="00310D74">
      <w:pPr>
        <w:spacing w:after="120" w:line="240" w:lineRule="auto"/>
        <w:jc w:val="center"/>
        <w:rPr>
          <w:rFonts w:ascii="Garamond" w:hAnsi="Garamond" w:cstheme="majorHAnsi"/>
          <w:b/>
          <w:bCs/>
        </w:rPr>
      </w:pPr>
      <w:r w:rsidRPr="00DA3125">
        <w:rPr>
          <w:rFonts w:ascii="Garamond" w:hAnsi="Garamond" w:cstheme="majorHAnsi"/>
          <w:b/>
          <w:bCs/>
        </w:rPr>
        <w:t>Articolo 2</w:t>
      </w:r>
    </w:p>
    <w:p w14:paraId="31A5CD5D" w14:textId="77777777" w:rsidR="00DB6020" w:rsidRPr="00DA3125" w:rsidRDefault="00DB6020" w:rsidP="00310D74">
      <w:pPr>
        <w:spacing w:after="120" w:line="240" w:lineRule="auto"/>
        <w:jc w:val="center"/>
        <w:rPr>
          <w:rFonts w:ascii="Garamond" w:hAnsi="Garamond" w:cstheme="majorHAnsi"/>
          <w:b/>
          <w:bCs/>
        </w:rPr>
      </w:pPr>
      <w:r w:rsidRPr="00DA3125">
        <w:rPr>
          <w:rFonts w:ascii="Garamond" w:hAnsi="Garamond" w:cstheme="majorHAnsi"/>
          <w:b/>
          <w:bCs/>
        </w:rPr>
        <w:t>(Interesse pubblico comune alle parti)</w:t>
      </w:r>
    </w:p>
    <w:p w14:paraId="2F6E26C4" w14:textId="503DB08F" w:rsidR="00527D85" w:rsidRDefault="00527D85" w:rsidP="00310D74">
      <w:pPr>
        <w:spacing w:after="120" w:line="240" w:lineRule="auto"/>
        <w:jc w:val="both"/>
        <w:rPr>
          <w:rFonts w:ascii="Garamond" w:hAnsi="Garamond" w:cstheme="majorBidi"/>
        </w:rPr>
      </w:pPr>
      <w:r w:rsidRPr="3A07E1FD">
        <w:rPr>
          <w:rFonts w:ascii="Garamond" w:hAnsi="Garamond" w:cstheme="majorBidi"/>
        </w:rPr>
        <w:t xml:space="preserve">1. </w:t>
      </w:r>
      <w:r w:rsidR="762703A6" w:rsidRPr="3A07E1FD">
        <w:rPr>
          <w:rFonts w:ascii="Garamond" w:hAnsi="Garamond" w:cstheme="majorBidi"/>
        </w:rPr>
        <w:t>Le parti ravvisano il reciproco interesse pubblico ad attivare le necessarie forme di collaborazione per la realizzazione dell’Investimento 2.2</w:t>
      </w:r>
      <w:r w:rsidR="00FE51F8">
        <w:rPr>
          <w:rFonts w:ascii="Garamond" w:hAnsi="Garamond" w:cstheme="majorBidi"/>
        </w:rPr>
        <w:t>a</w:t>
      </w:r>
      <w:r w:rsidR="762703A6" w:rsidRPr="3A07E1FD">
        <w:rPr>
          <w:rFonts w:ascii="Garamond" w:hAnsi="Garamond" w:cstheme="majorBidi"/>
        </w:rPr>
        <w:t xml:space="preserve"> - </w:t>
      </w:r>
      <w:r w:rsidR="02F20AF9" w:rsidRPr="3A07E1FD">
        <w:rPr>
          <w:rFonts w:ascii="Garamond" w:hAnsi="Garamond" w:cstheme="majorBidi"/>
        </w:rPr>
        <w:t>Piani urbani integrati per il superamento degli insediamenti abusivi per combattere lo sfruttamento dei lavoratori in agricoltura</w:t>
      </w:r>
      <w:r w:rsidR="00EE59B9" w:rsidRPr="3A07E1FD">
        <w:rPr>
          <w:rFonts w:ascii="Garamond" w:hAnsi="Garamond" w:cstheme="majorBidi"/>
        </w:rPr>
        <w:t>. Nello specifico, le parti collaborano per l’attuazione del suddetto intervento collegato alla misura e per il pieno raggiungimento nei tempi previsti</w:t>
      </w:r>
      <w:r w:rsidR="00BD17AA">
        <w:rPr>
          <w:rFonts w:ascii="Garamond" w:hAnsi="Garamond" w:cstheme="majorBidi"/>
        </w:rPr>
        <w:t>.</w:t>
      </w:r>
    </w:p>
    <w:p w14:paraId="1362CC17" w14:textId="2272BB72" w:rsidR="00EE59B9" w:rsidRPr="00F76524" w:rsidRDefault="00527D85" w:rsidP="00310D74">
      <w:pPr>
        <w:spacing w:after="120" w:line="240" w:lineRule="auto"/>
        <w:jc w:val="both"/>
        <w:rPr>
          <w:rFonts w:ascii="Garamond" w:hAnsi="Garamond" w:cstheme="majorBidi"/>
        </w:rPr>
      </w:pPr>
      <w:r w:rsidRPr="478A13DC">
        <w:rPr>
          <w:rFonts w:ascii="Garamond" w:hAnsi="Garamond" w:cstheme="majorBidi"/>
        </w:rPr>
        <w:lastRenderedPageBreak/>
        <w:t xml:space="preserve">2. </w:t>
      </w:r>
      <w:r w:rsidR="00EE59B9" w:rsidRPr="478A13DC">
        <w:rPr>
          <w:rFonts w:ascii="Garamond" w:hAnsi="Garamond" w:cstheme="majorBidi"/>
        </w:rPr>
        <w:t>Le parti si impegnano a collaborare</w:t>
      </w:r>
      <w:r w:rsidR="003A668B" w:rsidRPr="478A13DC">
        <w:rPr>
          <w:rFonts w:ascii="Garamond" w:hAnsi="Garamond" w:cstheme="majorBidi"/>
        </w:rPr>
        <w:t>,</w:t>
      </w:r>
      <w:r w:rsidR="00EE59B9" w:rsidRPr="478A13DC">
        <w:rPr>
          <w:rFonts w:ascii="Garamond" w:hAnsi="Garamond" w:cstheme="majorBidi"/>
        </w:rPr>
        <w:t xml:space="preserve"> ciascuna per il proprio ambito di competenza</w:t>
      </w:r>
      <w:r w:rsidR="070D1260" w:rsidRPr="478A13DC">
        <w:rPr>
          <w:rFonts w:ascii="Garamond" w:hAnsi="Garamond" w:cstheme="majorBidi"/>
        </w:rPr>
        <w:t>,</w:t>
      </w:r>
      <w:r w:rsidR="00EE59B9" w:rsidRPr="478A13DC">
        <w:rPr>
          <w:rFonts w:ascii="Garamond" w:hAnsi="Garamond" w:cstheme="majorBidi"/>
        </w:rPr>
        <w:t xml:space="preserve"> ad adeguare le modalità di gestione, di monitoraggio, di rendicontazione e controllo alle eventuali indicazioni che potranno pervenire </w:t>
      </w:r>
      <w:r w:rsidR="00EE59B9" w:rsidRPr="00310D74">
        <w:rPr>
          <w:rFonts w:ascii="Garamond" w:hAnsi="Garamond" w:cstheme="majorBidi"/>
          <w:i/>
          <w:iCs/>
        </w:rPr>
        <w:t>in itinere</w:t>
      </w:r>
      <w:r w:rsidR="00EE59B9" w:rsidRPr="478A13DC">
        <w:rPr>
          <w:rFonts w:ascii="Garamond" w:hAnsi="Garamond" w:cstheme="majorBidi"/>
        </w:rPr>
        <w:t xml:space="preserve"> da parte della Commissione </w:t>
      </w:r>
      <w:r w:rsidR="00697240" w:rsidRPr="478A13DC">
        <w:rPr>
          <w:rFonts w:ascii="Garamond" w:hAnsi="Garamond" w:cstheme="majorBidi"/>
        </w:rPr>
        <w:t>e</w:t>
      </w:r>
      <w:r w:rsidR="00EE59B9" w:rsidRPr="478A13DC">
        <w:rPr>
          <w:rFonts w:ascii="Garamond" w:hAnsi="Garamond" w:cstheme="majorBidi"/>
        </w:rPr>
        <w:t>uropea, dall’Organismo Indipendente di Audit</w:t>
      </w:r>
      <w:r w:rsidR="00FE51F8" w:rsidRPr="478A13DC">
        <w:rPr>
          <w:rFonts w:ascii="Garamond" w:hAnsi="Garamond" w:cstheme="majorBidi"/>
        </w:rPr>
        <w:t>,</w:t>
      </w:r>
      <w:r w:rsidR="00EE59B9" w:rsidRPr="478A13DC">
        <w:rPr>
          <w:rFonts w:ascii="Garamond" w:hAnsi="Garamond" w:cstheme="majorBidi"/>
        </w:rPr>
        <w:t xml:space="preserve"> dal</w:t>
      </w:r>
      <w:r w:rsidR="00830446" w:rsidRPr="478A13DC">
        <w:rPr>
          <w:rFonts w:ascii="Garamond" w:hAnsi="Garamond" w:cstheme="majorBidi"/>
        </w:rPr>
        <w:t>l’Ispettorato generale per il PNRR</w:t>
      </w:r>
      <w:r w:rsidR="00EE59B9" w:rsidRPr="478A13DC">
        <w:rPr>
          <w:rFonts w:ascii="Garamond" w:hAnsi="Garamond" w:cstheme="majorBidi"/>
        </w:rPr>
        <w:t xml:space="preserve"> presso il Ministero dell’economia e Finanze</w:t>
      </w:r>
      <w:r w:rsidR="00074A47" w:rsidRPr="478A13DC">
        <w:rPr>
          <w:rFonts w:ascii="Garamond" w:hAnsi="Garamond" w:cstheme="majorBidi"/>
        </w:rPr>
        <w:t xml:space="preserve"> e dalla </w:t>
      </w:r>
      <w:r w:rsidR="00EE59B9" w:rsidRPr="478A13DC">
        <w:rPr>
          <w:rFonts w:ascii="Garamond" w:hAnsi="Garamond" w:cstheme="majorBidi"/>
        </w:rPr>
        <w:t xml:space="preserve">Corte dei Conti. </w:t>
      </w:r>
      <w:commentRangeStart w:id="6"/>
      <w:r w:rsidR="00EE59B9" w:rsidRPr="00F96CC6">
        <w:rPr>
          <w:rFonts w:ascii="Garamond" w:hAnsi="Garamond" w:cstheme="majorBidi"/>
        </w:rPr>
        <w:t>I contenuti delle suddette indicazioni saranno acquisiti in specifici Manuali o note e diffusi alle parti</w:t>
      </w:r>
      <w:r w:rsidR="00591042" w:rsidRPr="00F96CC6">
        <w:rPr>
          <w:rFonts w:ascii="Garamond" w:hAnsi="Garamond" w:cstheme="majorBidi"/>
        </w:rPr>
        <w:t xml:space="preserve"> dal Commissario Straordinario e/o</w:t>
      </w:r>
      <w:r w:rsidR="00EE59B9" w:rsidRPr="00F96CC6">
        <w:rPr>
          <w:rFonts w:ascii="Garamond" w:hAnsi="Garamond" w:cstheme="majorBidi"/>
        </w:rPr>
        <w:t xml:space="preserve"> dall’Unità di Missione, al fine di </w:t>
      </w:r>
      <w:r w:rsidR="00600064">
        <w:rPr>
          <w:rFonts w:ascii="Garamond" w:hAnsi="Garamond" w:cstheme="majorBidi"/>
        </w:rPr>
        <w:t xml:space="preserve">garantire coerenza tra i documenti di gestione e controllo e </w:t>
      </w:r>
      <w:r w:rsidR="00EE59B9" w:rsidRPr="00F96CC6">
        <w:rPr>
          <w:rFonts w:ascii="Garamond" w:hAnsi="Garamond" w:cstheme="majorBidi"/>
        </w:rPr>
        <w:t xml:space="preserve">definire </w:t>
      </w:r>
      <w:r w:rsidR="00600064">
        <w:rPr>
          <w:rFonts w:ascii="Garamond" w:hAnsi="Garamond" w:cstheme="majorBidi"/>
        </w:rPr>
        <w:t>in maniera dettagliata</w:t>
      </w:r>
      <w:r w:rsidR="00600064" w:rsidRPr="00F96CC6">
        <w:rPr>
          <w:rFonts w:ascii="Garamond" w:hAnsi="Garamond" w:cstheme="majorBidi"/>
        </w:rPr>
        <w:t xml:space="preserve"> </w:t>
      </w:r>
      <w:r w:rsidR="00EE59B9" w:rsidRPr="00F96CC6">
        <w:rPr>
          <w:rFonts w:ascii="Garamond" w:hAnsi="Garamond" w:cstheme="majorBidi"/>
        </w:rPr>
        <w:t xml:space="preserve">gli obblighi di ciascuna parte e/o gli strumenti da adottare per assicurare il raggiungimento degli </w:t>
      </w:r>
      <w:commentRangeStart w:id="7"/>
      <w:r w:rsidR="00EE59B9" w:rsidRPr="00F96CC6">
        <w:rPr>
          <w:rFonts w:ascii="Garamond" w:hAnsi="Garamond" w:cstheme="majorBidi"/>
        </w:rPr>
        <w:t>obiettivi</w:t>
      </w:r>
      <w:commentRangeEnd w:id="7"/>
      <w:r w:rsidR="00980239">
        <w:rPr>
          <w:rStyle w:val="Rimandocommento"/>
        </w:rPr>
        <w:commentReference w:id="7"/>
      </w:r>
      <w:r w:rsidR="00EE59B9" w:rsidRPr="00F96CC6">
        <w:rPr>
          <w:rFonts w:ascii="Garamond" w:hAnsi="Garamond" w:cstheme="majorBidi"/>
        </w:rPr>
        <w:t>.</w:t>
      </w:r>
      <w:commentRangeEnd w:id="6"/>
      <w:r w:rsidR="00C7249B">
        <w:rPr>
          <w:rStyle w:val="Rimandocommento"/>
        </w:rPr>
        <w:commentReference w:id="6"/>
      </w:r>
    </w:p>
    <w:p w14:paraId="788BA078" w14:textId="77777777" w:rsidR="009B77FB" w:rsidRPr="00DA3125" w:rsidRDefault="009B77FB" w:rsidP="00310D74">
      <w:pPr>
        <w:spacing w:after="120" w:line="240" w:lineRule="auto"/>
        <w:jc w:val="both"/>
        <w:rPr>
          <w:rFonts w:ascii="Garamond" w:hAnsi="Garamond" w:cstheme="majorHAnsi"/>
        </w:rPr>
      </w:pPr>
    </w:p>
    <w:p w14:paraId="4BAF05E0" w14:textId="77777777" w:rsidR="00DB6020" w:rsidRPr="00DA3125" w:rsidRDefault="00DB6020" w:rsidP="00310D74">
      <w:pPr>
        <w:spacing w:after="120" w:line="240" w:lineRule="auto"/>
        <w:jc w:val="center"/>
        <w:rPr>
          <w:rFonts w:ascii="Garamond" w:hAnsi="Garamond" w:cstheme="majorHAnsi"/>
          <w:b/>
          <w:bCs/>
        </w:rPr>
      </w:pPr>
      <w:r w:rsidRPr="00DA3125">
        <w:rPr>
          <w:rFonts w:ascii="Garamond" w:hAnsi="Garamond" w:cstheme="majorHAnsi"/>
          <w:b/>
          <w:bCs/>
        </w:rPr>
        <w:t>Articolo 3</w:t>
      </w:r>
    </w:p>
    <w:p w14:paraId="0135CB3D" w14:textId="7FD998CF" w:rsidR="00527D85" w:rsidRPr="00F96CC6" w:rsidRDefault="00DB6020" w:rsidP="00F96CC6">
      <w:pPr>
        <w:pStyle w:val="Paragrafoelenco"/>
        <w:numPr>
          <w:ilvl w:val="0"/>
          <w:numId w:val="30"/>
        </w:numPr>
        <w:spacing w:after="120" w:line="240" w:lineRule="auto"/>
        <w:ind w:left="0" w:firstLine="0"/>
        <w:jc w:val="both"/>
        <w:rPr>
          <w:rFonts w:ascii="Garamond" w:hAnsi="Garamond" w:cstheme="majorBidi"/>
        </w:rPr>
      </w:pPr>
      <w:r w:rsidRPr="00DA3125">
        <w:rPr>
          <w:rFonts w:ascii="Garamond" w:hAnsi="Garamond" w:cstheme="majorHAnsi"/>
          <w:b/>
          <w:bCs/>
        </w:rPr>
        <w:t>(Oggetto)</w:t>
      </w:r>
      <w:r w:rsidR="00892A35" w:rsidRPr="00F96CC6">
        <w:rPr>
          <w:rFonts w:ascii="Garamond" w:hAnsi="Garamond" w:cstheme="majorBidi"/>
        </w:rPr>
        <w:t xml:space="preserve">Oggetto del presente Accordo è la definizione </w:t>
      </w:r>
      <w:r w:rsidR="009E078A" w:rsidRPr="00F96CC6">
        <w:rPr>
          <w:rFonts w:ascii="Garamond" w:hAnsi="Garamond" w:cstheme="majorBidi"/>
        </w:rPr>
        <w:t xml:space="preserve">dei compiti e </w:t>
      </w:r>
      <w:r w:rsidR="00892A35" w:rsidRPr="00F96CC6">
        <w:rPr>
          <w:rFonts w:ascii="Garamond" w:hAnsi="Garamond" w:cstheme="majorBidi"/>
        </w:rPr>
        <w:t>degli obblighi delle parti contraenti finalizzati alla realizzazione de</w:t>
      </w:r>
      <w:r w:rsidR="00856E03" w:rsidRPr="00F96CC6">
        <w:rPr>
          <w:rFonts w:ascii="Garamond" w:hAnsi="Garamond" w:cstheme="majorBidi"/>
        </w:rPr>
        <w:t>gli interventi</w:t>
      </w:r>
      <w:ins w:id="8" w:author="Di Palma Valeria" w:date="2025-05-26T13:16:00Z" w16du:dateUtc="2025-05-26T11:16:00Z">
        <w:r w:rsidR="006371FC">
          <w:rPr>
            <w:rFonts w:ascii="Garamond" w:hAnsi="Garamond" w:cstheme="majorBidi"/>
          </w:rPr>
          <w:t xml:space="preserve"> </w:t>
        </w:r>
      </w:ins>
      <w:r w:rsidR="00892A35" w:rsidRPr="00F96CC6">
        <w:rPr>
          <w:rFonts w:ascii="Garamond" w:hAnsi="Garamond" w:cstheme="majorBidi"/>
        </w:rPr>
        <w:t>previst</w:t>
      </w:r>
      <w:r w:rsidR="00856E03" w:rsidRPr="00F96CC6">
        <w:rPr>
          <w:rFonts w:ascii="Garamond" w:hAnsi="Garamond" w:cstheme="majorBidi"/>
        </w:rPr>
        <w:t>i</w:t>
      </w:r>
      <w:r w:rsidR="00892A35" w:rsidRPr="00F96CC6">
        <w:rPr>
          <w:rFonts w:ascii="Garamond" w:hAnsi="Garamond" w:cstheme="majorBidi"/>
        </w:rPr>
        <w:t xml:space="preserve"> </w:t>
      </w:r>
      <w:r w:rsidR="00621796" w:rsidRPr="00F96CC6">
        <w:rPr>
          <w:rFonts w:ascii="Garamond" w:hAnsi="Garamond" w:cstheme="majorBidi"/>
        </w:rPr>
        <w:t>nel Piano di azione Locale</w:t>
      </w:r>
      <w:r w:rsidR="00892A35" w:rsidRPr="00F96CC6">
        <w:rPr>
          <w:rFonts w:ascii="Garamond" w:hAnsi="Garamond" w:cstheme="majorBidi"/>
        </w:rPr>
        <w:t xml:space="preserve"> presentat</w:t>
      </w:r>
      <w:r w:rsidR="00621796" w:rsidRPr="00F96CC6">
        <w:rPr>
          <w:rFonts w:ascii="Garamond" w:hAnsi="Garamond" w:cstheme="majorBidi"/>
        </w:rPr>
        <w:t>o</w:t>
      </w:r>
      <w:r w:rsidR="00892A35" w:rsidRPr="00F96CC6">
        <w:rPr>
          <w:rFonts w:ascii="Garamond" w:hAnsi="Garamond" w:cstheme="majorBidi"/>
        </w:rPr>
        <w:t xml:space="preserve"> dal Soggetto attuatore nell’ambito della Missione 5 Componente 2 </w:t>
      </w:r>
      <w:r w:rsidR="5B1A27A7" w:rsidRPr="00F96CC6">
        <w:rPr>
          <w:rFonts w:ascii="Garamond" w:hAnsi="Garamond" w:cstheme="majorBidi"/>
        </w:rPr>
        <w:t>Investimento</w:t>
      </w:r>
      <w:r w:rsidR="00371073" w:rsidRPr="00F96CC6">
        <w:rPr>
          <w:rFonts w:ascii="Garamond" w:hAnsi="Garamond" w:cstheme="majorBidi"/>
        </w:rPr>
        <w:t xml:space="preserve"> </w:t>
      </w:r>
      <w:r w:rsidR="00892A35" w:rsidRPr="00F96CC6">
        <w:rPr>
          <w:rFonts w:ascii="Garamond" w:hAnsi="Garamond" w:cstheme="majorBidi"/>
        </w:rPr>
        <w:t>2.2</w:t>
      </w:r>
      <w:r w:rsidR="00FE51F8" w:rsidRPr="00F96CC6">
        <w:rPr>
          <w:rFonts w:ascii="Garamond" w:hAnsi="Garamond" w:cstheme="majorBidi"/>
        </w:rPr>
        <w:t>a</w:t>
      </w:r>
      <w:r w:rsidR="00892A35" w:rsidRPr="00F96CC6">
        <w:rPr>
          <w:rFonts w:ascii="Garamond" w:hAnsi="Garamond" w:cstheme="majorBidi"/>
          <w:b/>
          <w:bCs/>
        </w:rPr>
        <w:t xml:space="preserve"> </w:t>
      </w:r>
      <w:r w:rsidR="00892A35" w:rsidRPr="00F96CC6">
        <w:rPr>
          <w:rFonts w:ascii="Garamond" w:hAnsi="Garamond" w:cstheme="majorBidi"/>
          <w:i/>
          <w:iCs/>
        </w:rPr>
        <w:t>“Piani urbani integrati per il superamento degli insediamenti abusivi per combattere lo sfruttamento dei lavoratori in agricoltura</w:t>
      </w:r>
      <w:r w:rsidR="00BD17AA" w:rsidRPr="00F96CC6">
        <w:rPr>
          <w:rFonts w:ascii="Garamond" w:hAnsi="Garamond" w:cstheme="majorBidi"/>
        </w:rPr>
        <w:t>”</w:t>
      </w:r>
      <w:r w:rsidR="009F2BF6" w:rsidRPr="00F96CC6">
        <w:rPr>
          <w:rFonts w:ascii="Garamond" w:hAnsi="Garamond" w:cstheme="majorBidi"/>
        </w:rPr>
        <w:t>.</w:t>
      </w:r>
    </w:p>
    <w:p w14:paraId="64D5D036" w14:textId="50043BB7" w:rsidR="00856E03" w:rsidRDefault="00910DC8" w:rsidP="00F96CC6">
      <w:pPr>
        <w:pStyle w:val="Paragrafoelenco"/>
        <w:numPr>
          <w:ilvl w:val="0"/>
          <w:numId w:val="30"/>
        </w:numPr>
        <w:spacing w:after="120" w:line="240" w:lineRule="auto"/>
        <w:ind w:left="0" w:firstLine="0"/>
        <w:jc w:val="both"/>
        <w:rPr>
          <w:rFonts w:ascii="Garamond" w:hAnsi="Garamond" w:cstheme="majorBidi"/>
        </w:rPr>
      </w:pPr>
      <w:ins w:id="9" w:author="IG PNRR" w:date="2025-05-28T12:54:00Z" w16du:dateUtc="2025-05-28T10:54:00Z">
        <w:r>
          <w:rPr>
            <w:rFonts w:ascii="Garamond" w:hAnsi="Garamond" w:cstheme="majorBidi"/>
          </w:rPr>
          <w:t xml:space="preserve">Il target, stimato </w:t>
        </w:r>
      </w:ins>
      <w:ins w:id="10" w:author="IG PNRR" w:date="2025-05-28T12:55:00Z" w16du:dateUtc="2025-05-28T10:55:00Z">
        <w:r>
          <w:rPr>
            <w:rFonts w:ascii="Garamond" w:hAnsi="Garamond" w:cstheme="majorBidi"/>
          </w:rPr>
          <w:t>nel numero di posti letto e l’articolazione finanziaria</w:t>
        </w:r>
        <w:r w:rsidR="00E940AD">
          <w:rPr>
            <w:rFonts w:ascii="Garamond" w:hAnsi="Garamond" w:cstheme="majorBidi"/>
          </w:rPr>
          <w:t xml:space="preserve"> </w:t>
        </w:r>
      </w:ins>
      <w:r w:rsidR="00856E03" w:rsidRPr="00E940AD">
        <w:rPr>
          <w:rFonts w:ascii="Garamond" w:hAnsi="Garamond" w:cstheme="majorBidi"/>
          <w:strike/>
          <w:rPrChange w:id="11" w:author="IG PNRR" w:date="2025-05-28T12:55:00Z" w16du:dateUtc="2025-05-28T10:55:00Z">
            <w:rPr>
              <w:rFonts w:ascii="Garamond" w:hAnsi="Garamond" w:cstheme="majorBidi"/>
            </w:rPr>
          </w:rPrChange>
        </w:rPr>
        <w:t>Il</w:t>
      </w:r>
      <w:r w:rsidR="00856E03">
        <w:rPr>
          <w:rFonts w:ascii="Garamond" w:hAnsi="Garamond" w:cstheme="majorBidi"/>
        </w:rPr>
        <w:t xml:space="preserve"> Piano di Azione Locale di cui al punto precedente</w:t>
      </w:r>
      <w:r w:rsidR="006C2D99">
        <w:rPr>
          <w:rFonts w:ascii="Garamond" w:hAnsi="Garamond" w:cstheme="majorBidi"/>
        </w:rPr>
        <w:t xml:space="preserve"> (Allegato 1 al presente Accordo)</w:t>
      </w:r>
      <w:commentRangeStart w:id="12"/>
      <w:commentRangeStart w:id="13"/>
      <w:commentRangeEnd w:id="12"/>
      <w:r w:rsidR="00980239">
        <w:rPr>
          <w:rStyle w:val="Rimandocommento"/>
        </w:rPr>
        <w:commentReference w:id="12"/>
      </w:r>
      <w:commentRangeEnd w:id="13"/>
      <w:r w:rsidR="006C2D99">
        <w:rPr>
          <w:rStyle w:val="Rimandocommento"/>
        </w:rPr>
        <w:commentReference w:id="13"/>
      </w:r>
      <w:r w:rsidR="00856E03">
        <w:rPr>
          <w:rFonts w:ascii="Garamond" w:hAnsi="Garamond" w:cstheme="majorBidi"/>
        </w:rPr>
        <w:t xml:space="preserve"> </w:t>
      </w:r>
      <w:ins w:id="14" w:author="IG PNRR" w:date="2025-05-28T12:55:00Z" w16du:dateUtc="2025-05-28T10:55:00Z">
        <w:r w:rsidR="00E940AD">
          <w:rPr>
            <w:rFonts w:ascii="Garamond" w:hAnsi="Garamond" w:cstheme="majorBidi"/>
          </w:rPr>
          <w:t xml:space="preserve">sono esplicitati nella tabella </w:t>
        </w:r>
      </w:ins>
      <w:ins w:id="15" w:author="IG PNRR" w:date="2025-05-28T12:56:00Z" w16du:dateUtc="2025-05-28T10:56:00Z">
        <w:r w:rsidR="00E940AD">
          <w:rPr>
            <w:rFonts w:ascii="Garamond" w:hAnsi="Garamond" w:cstheme="majorBidi"/>
          </w:rPr>
          <w:t xml:space="preserve">seguente: </w:t>
        </w:r>
      </w:ins>
      <w:r w:rsidR="00856E03" w:rsidRPr="00E940AD">
        <w:rPr>
          <w:rFonts w:ascii="Garamond" w:hAnsi="Garamond" w:cstheme="majorBidi"/>
          <w:strike/>
          <w:rPrChange w:id="16" w:author="IG PNRR" w:date="2025-05-28T12:56:00Z" w16du:dateUtc="2025-05-28T10:56:00Z">
            <w:rPr>
              <w:rFonts w:ascii="Garamond" w:hAnsi="Garamond" w:cstheme="majorBidi"/>
            </w:rPr>
          </w:rPrChange>
        </w:rPr>
        <w:t>è articolato, in termini di contenuti e di quadro finanziario, nei seguenti interventi:</w:t>
      </w:r>
    </w:p>
    <w:p w14:paraId="79A19FE0" w14:textId="77777777" w:rsidR="00856E03" w:rsidRDefault="00856E03" w:rsidP="00856E03">
      <w:pPr>
        <w:pStyle w:val="Paragrafoelenco"/>
        <w:spacing w:after="120" w:line="240" w:lineRule="auto"/>
        <w:jc w:val="both"/>
        <w:rPr>
          <w:rFonts w:ascii="Garamond" w:hAnsi="Garamond" w:cstheme="majorBidi"/>
        </w:rPr>
      </w:pPr>
      <w:r>
        <w:rPr>
          <w:rFonts w:ascii="Garamond" w:hAnsi="Garamond" w:cstheme="majorBidi"/>
        </w:rPr>
        <w:t xml:space="preserve">  </w:t>
      </w:r>
    </w:p>
    <w:tbl>
      <w:tblPr>
        <w:tblStyle w:val="Grigliatabella"/>
        <w:tblW w:w="0" w:type="auto"/>
        <w:jc w:val="center"/>
        <w:tblLook w:val="04A0" w:firstRow="1" w:lastRow="0" w:firstColumn="1" w:lastColumn="0" w:noHBand="0" w:noVBand="1"/>
      </w:tblPr>
      <w:tblGrid>
        <w:gridCol w:w="2742"/>
        <w:gridCol w:w="1763"/>
        <w:gridCol w:w="1744"/>
        <w:gridCol w:w="1665"/>
      </w:tblGrid>
      <w:tr w:rsidR="00E47DDD" w:rsidRPr="00F65402" w14:paraId="01D95914" w14:textId="77777777" w:rsidTr="00F96CC6">
        <w:trPr>
          <w:trHeight w:val="1345"/>
          <w:jc w:val="center"/>
        </w:trPr>
        <w:tc>
          <w:tcPr>
            <w:tcW w:w="2742" w:type="dxa"/>
          </w:tcPr>
          <w:p w14:paraId="4C7AA207" w14:textId="075B8011" w:rsidR="00E47DDD" w:rsidRPr="00F96CC6" w:rsidRDefault="00E47DDD" w:rsidP="00CB5B1B">
            <w:pPr>
              <w:pStyle w:val="Paragrafoelenco"/>
              <w:spacing w:after="120"/>
              <w:ind w:left="0"/>
              <w:jc w:val="center"/>
              <w:rPr>
                <w:rFonts w:ascii="Garamond" w:hAnsi="Garamond" w:cstheme="majorBidi"/>
              </w:rPr>
            </w:pPr>
            <w:r>
              <w:rPr>
                <w:rFonts w:ascii="Garamond" w:hAnsi="Garamond" w:cstheme="majorBidi"/>
              </w:rPr>
              <w:t xml:space="preserve">     CUP</w:t>
            </w:r>
          </w:p>
        </w:tc>
        <w:tc>
          <w:tcPr>
            <w:tcW w:w="1763" w:type="dxa"/>
          </w:tcPr>
          <w:p w14:paraId="17A6D657" w14:textId="4DF06C18" w:rsidR="00E47DDD" w:rsidRPr="00F96CC6" w:rsidRDefault="00E47DDD" w:rsidP="00CB5B1B">
            <w:pPr>
              <w:pStyle w:val="Paragrafoelenco"/>
              <w:spacing w:after="120"/>
              <w:ind w:left="0"/>
              <w:jc w:val="center"/>
              <w:rPr>
                <w:rFonts w:ascii="Garamond" w:hAnsi="Garamond" w:cstheme="majorBidi"/>
              </w:rPr>
            </w:pPr>
            <w:r>
              <w:rPr>
                <w:rFonts w:ascii="Garamond" w:hAnsi="Garamond" w:cstheme="majorBidi"/>
              </w:rPr>
              <w:t>N. Posti letto da         PAL</w:t>
            </w:r>
          </w:p>
        </w:tc>
        <w:tc>
          <w:tcPr>
            <w:tcW w:w="1744" w:type="dxa"/>
          </w:tcPr>
          <w:p w14:paraId="76797B61" w14:textId="77777777" w:rsidR="00E47DDD" w:rsidRPr="00F96CC6" w:rsidRDefault="00E47DDD" w:rsidP="00CB5B1B">
            <w:pPr>
              <w:pStyle w:val="Paragrafoelenco"/>
              <w:spacing w:after="120"/>
              <w:ind w:left="0"/>
              <w:jc w:val="center"/>
              <w:rPr>
                <w:rFonts w:ascii="Garamond" w:hAnsi="Garamond" w:cstheme="majorBidi"/>
              </w:rPr>
            </w:pPr>
            <w:r w:rsidRPr="00F96CC6">
              <w:rPr>
                <w:rFonts w:ascii="Garamond" w:hAnsi="Garamond" w:cstheme="majorBidi"/>
              </w:rPr>
              <w:t>Importo complessivo intervento</w:t>
            </w:r>
          </w:p>
        </w:tc>
        <w:tc>
          <w:tcPr>
            <w:tcW w:w="1665" w:type="dxa"/>
          </w:tcPr>
          <w:p w14:paraId="2D7F25C9" w14:textId="77777777" w:rsidR="00E47DDD" w:rsidRPr="00F96CC6" w:rsidRDefault="00E47DDD" w:rsidP="00CB5B1B">
            <w:pPr>
              <w:pStyle w:val="Paragrafoelenco"/>
              <w:spacing w:after="120"/>
              <w:ind w:left="0"/>
              <w:jc w:val="center"/>
              <w:rPr>
                <w:rFonts w:ascii="Garamond" w:hAnsi="Garamond" w:cstheme="majorBidi"/>
              </w:rPr>
            </w:pPr>
            <w:r w:rsidRPr="00F96CC6">
              <w:rPr>
                <w:rFonts w:ascii="Garamond" w:hAnsi="Garamond" w:cstheme="majorBidi"/>
              </w:rPr>
              <w:t>Quota finanziaria a valere sulle risorse del PNRR M5 C2 I 2.2.a.</w:t>
            </w:r>
          </w:p>
        </w:tc>
      </w:tr>
      <w:tr w:rsidR="00E47DDD" w14:paraId="4F19DD87" w14:textId="77777777" w:rsidTr="00F96CC6">
        <w:trPr>
          <w:trHeight w:val="386"/>
          <w:jc w:val="center"/>
        </w:trPr>
        <w:tc>
          <w:tcPr>
            <w:tcW w:w="2742" w:type="dxa"/>
          </w:tcPr>
          <w:p w14:paraId="16376F1B" w14:textId="77777777" w:rsidR="00E47DDD" w:rsidRPr="00AC46E9" w:rsidRDefault="00E47DDD" w:rsidP="00CB5B1B">
            <w:pPr>
              <w:pStyle w:val="Paragrafoelenco"/>
              <w:spacing w:after="120"/>
              <w:ind w:left="0"/>
              <w:jc w:val="both"/>
              <w:rPr>
                <w:rFonts w:ascii="Garamond" w:hAnsi="Garamond" w:cstheme="majorBidi"/>
              </w:rPr>
            </w:pPr>
          </w:p>
        </w:tc>
        <w:tc>
          <w:tcPr>
            <w:tcW w:w="1763" w:type="dxa"/>
          </w:tcPr>
          <w:p w14:paraId="67AE1678" w14:textId="77777777" w:rsidR="00E47DDD" w:rsidRPr="00AC46E9" w:rsidRDefault="00E47DDD" w:rsidP="00CB5B1B">
            <w:pPr>
              <w:pStyle w:val="Paragrafoelenco"/>
              <w:spacing w:after="120"/>
              <w:ind w:left="0"/>
              <w:jc w:val="both"/>
              <w:rPr>
                <w:rFonts w:ascii="Garamond" w:hAnsi="Garamond" w:cstheme="majorBidi"/>
              </w:rPr>
            </w:pPr>
          </w:p>
        </w:tc>
        <w:tc>
          <w:tcPr>
            <w:tcW w:w="1744" w:type="dxa"/>
          </w:tcPr>
          <w:p w14:paraId="1CA0E8FA" w14:textId="77777777" w:rsidR="00E47DDD" w:rsidRPr="00AC46E9" w:rsidRDefault="00E47DDD" w:rsidP="00CB5B1B">
            <w:pPr>
              <w:pStyle w:val="Paragrafoelenco"/>
              <w:spacing w:after="120"/>
              <w:ind w:left="0"/>
              <w:jc w:val="both"/>
              <w:rPr>
                <w:rFonts w:ascii="Garamond" w:hAnsi="Garamond" w:cstheme="majorBidi"/>
              </w:rPr>
            </w:pPr>
          </w:p>
        </w:tc>
        <w:tc>
          <w:tcPr>
            <w:tcW w:w="1665" w:type="dxa"/>
          </w:tcPr>
          <w:p w14:paraId="641685DA" w14:textId="77777777" w:rsidR="00E47DDD" w:rsidRPr="00AC46E9" w:rsidRDefault="00E47DDD" w:rsidP="00CB5B1B">
            <w:pPr>
              <w:pStyle w:val="Paragrafoelenco"/>
              <w:spacing w:after="120"/>
              <w:ind w:left="0"/>
              <w:jc w:val="both"/>
              <w:rPr>
                <w:rFonts w:ascii="Garamond" w:hAnsi="Garamond" w:cstheme="majorBidi"/>
              </w:rPr>
            </w:pPr>
          </w:p>
        </w:tc>
      </w:tr>
    </w:tbl>
    <w:p w14:paraId="0B3C14F1" w14:textId="05B1D34C" w:rsidR="00856E03" w:rsidRDefault="00856E03" w:rsidP="00F96CC6">
      <w:pPr>
        <w:pStyle w:val="Paragrafoelenco"/>
        <w:spacing w:after="120" w:line="240" w:lineRule="auto"/>
        <w:jc w:val="both"/>
        <w:rPr>
          <w:rFonts w:ascii="Garamond" w:hAnsi="Garamond" w:cstheme="majorBidi"/>
        </w:rPr>
      </w:pPr>
    </w:p>
    <w:p w14:paraId="7CA165CD" w14:textId="1B7ED68E" w:rsidR="00EE59B9" w:rsidRPr="00F96CC6" w:rsidRDefault="00915778" w:rsidP="00F96CC6">
      <w:pPr>
        <w:pStyle w:val="Paragrafoelenco"/>
        <w:numPr>
          <w:ilvl w:val="0"/>
          <w:numId w:val="30"/>
        </w:numPr>
        <w:spacing w:after="120" w:line="240" w:lineRule="auto"/>
        <w:ind w:left="0" w:firstLine="0"/>
        <w:jc w:val="both"/>
        <w:rPr>
          <w:rFonts w:ascii="Garamond" w:hAnsi="Garamond" w:cstheme="majorBidi"/>
          <w:b/>
          <w:bCs/>
        </w:rPr>
      </w:pPr>
      <w:r>
        <w:rPr>
          <w:rFonts w:ascii="Garamond" w:hAnsi="Garamond" w:cstheme="majorBidi"/>
        </w:rPr>
        <w:t xml:space="preserve">Con riguardo al </w:t>
      </w:r>
      <w:r w:rsidR="02F20AF9" w:rsidRPr="00F96CC6">
        <w:rPr>
          <w:rFonts w:ascii="Garamond" w:hAnsi="Garamond" w:cstheme="majorBidi"/>
        </w:rPr>
        <w:t>raggiungimento del</w:t>
      </w:r>
      <w:r w:rsidR="00A63CF7" w:rsidRPr="00F96CC6">
        <w:rPr>
          <w:rFonts w:ascii="Garamond" w:hAnsi="Garamond" w:cstheme="majorBidi"/>
        </w:rPr>
        <w:t>la Milestone</w:t>
      </w:r>
      <w:r w:rsidR="02F20AF9" w:rsidRPr="00F96CC6">
        <w:rPr>
          <w:rFonts w:ascii="Garamond" w:hAnsi="Garamond" w:cstheme="majorBidi"/>
        </w:rPr>
        <w:t xml:space="preserve"> previst</w:t>
      </w:r>
      <w:r w:rsidR="00A63CF7" w:rsidRPr="00F96CC6">
        <w:rPr>
          <w:rFonts w:ascii="Garamond" w:hAnsi="Garamond" w:cstheme="majorBidi"/>
        </w:rPr>
        <w:t>a</w:t>
      </w:r>
      <w:r w:rsidR="02F20AF9" w:rsidRPr="00F96CC6">
        <w:rPr>
          <w:rFonts w:ascii="Garamond" w:hAnsi="Garamond" w:cstheme="majorBidi"/>
        </w:rPr>
        <w:t xml:space="preserve"> </w:t>
      </w:r>
      <w:r w:rsidR="008246B1">
        <w:rPr>
          <w:rFonts w:ascii="Garamond" w:hAnsi="Garamond" w:cstheme="majorBidi"/>
        </w:rPr>
        <w:t>d</w:t>
      </w:r>
      <w:r w:rsidR="02F20AF9" w:rsidRPr="00F96CC6">
        <w:rPr>
          <w:rFonts w:ascii="Garamond" w:hAnsi="Garamond" w:cstheme="majorBidi"/>
        </w:rPr>
        <w:t xml:space="preserve">a </w:t>
      </w:r>
      <w:r w:rsidR="008246B1">
        <w:rPr>
          <w:rFonts w:ascii="Garamond" w:hAnsi="Garamond" w:cstheme="majorBidi"/>
        </w:rPr>
        <w:t xml:space="preserve">ultimo a </w:t>
      </w:r>
      <w:r w:rsidR="02F20AF9" w:rsidRPr="00F96CC6">
        <w:rPr>
          <w:rFonts w:ascii="Garamond" w:hAnsi="Garamond" w:cstheme="majorBidi"/>
        </w:rPr>
        <w:t>Marzo 202</w:t>
      </w:r>
      <w:r>
        <w:rPr>
          <w:rFonts w:ascii="Garamond" w:hAnsi="Garamond" w:cstheme="majorBidi"/>
        </w:rPr>
        <w:t>5</w:t>
      </w:r>
      <w:r w:rsidR="00F96CC6">
        <w:rPr>
          <w:rFonts w:ascii="Garamond" w:hAnsi="Garamond" w:cstheme="majorBidi"/>
        </w:rPr>
        <w:t xml:space="preserve"> </w:t>
      </w:r>
      <w:r w:rsidR="00600064" w:rsidRPr="00F96CC6">
        <w:rPr>
          <w:rFonts w:ascii="Garamond" w:hAnsi="Garamond" w:cstheme="majorBidi"/>
        </w:rPr>
        <w:t>e</w:t>
      </w:r>
      <w:r w:rsidR="008246B1">
        <w:rPr>
          <w:rFonts w:ascii="Garamond" w:hAnsi="Garamond" w:cstheme="majorBidi"/>
        </w:rPr>
        <w:t xml:space="preserve"> a</w:t>
      </w:r>
      <w:r w:rsidR="00A63CF7" w:rsidRPr="00F96CC6">
        <w:rPr>
          <w:rFonts w:ascii="Garamond" w:hAnsi="Garamond" w:cstheme="majorBidi"/>
        </w:rPr>
        <w:t xml:space="preserve">l Decreto Ministeriale </w:t>
      </w:r>
      <w:r w:rsidR="00A63CF7" w:rsidRPr="00F96CC6" w:rsidDel="008B4EEC">
        <w:rPr>
          <w:rFonts w:ascii="Garamond" w:hAnsi="Garamond" w:cstheme="majorBidi"/>
        </w:rPr>
        <w:t xml:space="preserve">n. 55 </w:t>
      </w:r>
      <w:r w:rsidR="00A63CF7" w:rsidRPr="00F96CC6">
        <w:rPr>
          <w:rFonts w:ascii="Garamond" w:hAnsi="Garamond" w:cstheme="majorBidi"/>
        </w:rPr>
        <w:t xml:space="preserve">del 29 marzo 2022 </w:t>
      </w:r>
      <w:r>
        <w:rPr>
          <w:rFonts w:ascii="Garamond" w:hAnsi="Garamond" w:cstheme="majorBidi"/>
        </w:rPr>
        <w:t>(</w:t>
      </w:r>
      <w:commentRangeStart w:id="17"/>
      <w:r w:rsidR="00A63CF7" w:rsidRPr="00F96CC6">
        <w:rPr>
          <w:rFonts w:ascii="Garamond" w:hAnsi="Garamond" w:cstheme="majorBidi"/>
        </w:rPr>
        <w:t xml:space="preserve">che definisce l’assegnazione delle risorse a 37 comuni italiani a fronte della mappatura degli insediamenti abusivi approvata dal </w:t>
      </w:r>
      <w:r w:rsidR="00A63CF7" w:rsidRPr="00F96CC6" w:rsidDel="00A86D43">
        <w:rPr>
          <w:rFonts w:ascii="Garamond" w:hAnsi="Garamond" w:cstheme="majorBidi"/>
          <w:i/>
          <w:iCs/>
        </w:rPr>
        <w:t>"</w:t>
      </w:r>
      <w:r w:rsidR="00A63CF7" w:rsidRPr="00F96CC6">
        <w:rPr>
          <w:rFonts w:ascii="Garamond" w:hAnsi="Garamond" w:cstheme="majorBidi"/>
          <w:i/>
          <w:iCs/>
        </w:rPr>
        <w:t>Tavolo di contrasto allo sfruttamento lavorativo in agricoltura</w:t>
      </w:r>
      <w:r w:rsidR="00A63CF7" w:rsidRPr="00F96CC6" w:rsidDel="00A86D43">
        <w:rPr>
          <w:rFonts w:ascii="Garamond" w:hAnsi="Garamond" w:cstheme="majorBidi"/>
          <w:i/>
          <w:iCs/>
        </w:rPr>
        <w:t>"</w:t>
      </w:r>
      <w:r w:rsidRPr="00F96CC6">
        <w:rPr>
          <w:rFonts w:ascii="Garamond" w:hAnsi="Garamond" w:cstheme="majorBidi"/>
        </w:rPr>
        <w:t>)</w:t>
      </w:r>
      <w:r w:rsidR="02F20AF9" w:rsidRPr="00F96CC6">
        <w:rPr>
          <w:rFonts w:ascii="Garamond" w:hAnsi="Garamond" w:cstheme="majorBidi"/>
          <w:i/>
          <w:iCs/>
        </w:rPr>
        <w:t>,</w:t>
      </w:r>
      <w:r w:rsidR="02F20AF9" w:rsidRPr="00F96CC6">
        <w:rPr>
          <w:rFonts w:ascii="Garamond" w:hAnsi="Garamond" w:cstheme="majorBidi"/>
        </w:rPr>
        <w:t xml:space="preserve"> </w:t>
      </w:r>
      <w:r>
        <w:rPr>
          <w:rFonts w:ascii="Garamond" w:hAnsi="Garamond" w:cstheme="majorBidi"/>
        </w:rPr>
        <w:t xml:space="preserve">si stabilisce che </w:t>
      </w:r>
      <w:r w:rsidR="00EE59B9" w:rsidRPr="00F96CC6">
        <w:rPr>
          <w:rFonts w:ascii="Garamond" w:hAnsi="Garamond" w:cstheme="majorBidi"/>
        </w:rPr>
        <w:t>il suddetto Accordo, gli obblighi che ne</w:t>
      </w:r>
      <w:commentRangeEnd w:id="17"/>
      <w:r w:rsidR="00C7249B">
        <w:rPr>
          <w:rStyle w:val="Rimandocommento"/>
        </w:rPr>
        <w:commentReference w:id="17"/>
      </w:r>
      <w:r w:rsidR="00EE59B9" w:rsidRPr="00F96CC6">
        <w:rPr>
          <w:rFonts w:ascii="Garamond" w:hAnsi="Garamond" w:cstheme="majorBidi"/>
        </w:rPr>
        <w:t xml:space="preserve"> derivano per le parti e gli obiettivi previsti dal progetto presentato dal Comune</w:t>
      </w:r>
      <w:r w:rsidR="008246B1">
        <w:rPr>
          <w:rFonts w:ascii="Garamond" w:hAnsi="Garamond" w:cstheme="majorBidi"/>
        </w:rPr>
        <w:t>,</w:t>
      </w:r>
      <w:r w:rsidR="00EE59B9" w:rsidRPr="00F96CC6">
        <w:rPr>
          <w:rFonts w:ascii="Garamond" w:hAnsi="Garamond" w:cstheme="majorBidi"/>
        </w:rPr>
        <w:t xml:space="preserve"> devono essere inquadrati nell’ambito degli obiettivi che il PNRR assegna alla Missione 5 Componente 2 </w:t>
      </w:r>
      <w:r w:rsidR="5CC58DC4" w:rsidRPr="00F96CC6">
        <w:rPr>
          <w:rFonts w:ascii="Garamond" w:hAnsi="Garamond" w:cstheme="majorBidi"/>
        </w:rPr>
        <w:t>Investimento</w:t>
      </w:r>
      <w:r w:rsidR="00EE59B9" w:rsidRPr="00F96CC6">
        <w:rPr>
          <w:rFonts w:ascii="Garamond" w:hAnsi="Garamond" w:cstheme="majorBidi"/>
        </w:rPr>
        <w:t xml:space="preserve"> - 2.2</w:t>
      </w:r>
      <w:r w:rsidR="00990805" w:rsidRPr="00F96CC6">
        <w:rPr>
          <w:rFonts w:ascii="Garamond" w:hAnsi="Garamond" w:cstheme="majorBidi"/>
        </w:rPr>
        <w:t>a</w:t>
      </w:r>
      <w:r w:rsidR="00EE59B9" w:rsidRPr="00F96CC6">
        <w:rPr>
          <w:rFonts w:ascii="Garamond" w:hAnsi="Garamond" w:cstheme="majorBidi"/>
        </w:rPr>
        <w:t xml:space="preserve"> </w:t>
      </w:r>
      <w:r w:rsidR="00EE59B9" w:rsidRPr="00F96CC6">
        <w:rPr>
          <w:rFonts w:ascii="Garamond" w:hAnsi="Garamond" w:cstheme="majorBidi"/>
          <w:i/>
          <w:iCs/>
        </w:rPr>
        <w:t>“Piani urbani integrati per il superamento degli insediamenti abusivi per combattere lo sfruttamento dei lavoratori in agricoltura</w:t>
      </w:r>
      <w:r w:rsidR="00BD17AA" w:rsidRPr="00F96CC6">
        <w:rPr>
          <w:rFonts w:ascii="Garamond" w:hAnsi="Garamond" w:cstheme="majorBidi"/>
        </w:rPr>
        <w:t>”</w:t>
      </w:r>
      <w:r w:rsidR="00EE59B9" w:rsidRPr="00F96CC6">
        <w:rPr>
          <w:rFonts w:ascii="Garamond" w:hAnsi="Garamond" w:cstheme="majorBidi"/>
        </w:rPr>
        <w:t>. Il progetto presentato dal Soggetto Attuatore concorre infatti al conseguimento de</w:t>
      </w:r>
      <w:r w:rsidR="7DA4557F" w:rsidRPr="00F96CC6">
        <w:rPr>
          <w:rFonts w:ascii="Garamond" w:hAnsi="Garamond" w:cstheme="majorBidi"/>
        </w:rPr>
        <w:t>gli</w:t>
      </w:r>
      <w:r w:rsidR="00EE59B9" w:rsidRPr="00F96CC6">
        <w:rPr>
          <w:rFonts w:ascii="Garamond" w:hAnsi="Garamond" w:cstheme="majorBidi"/>
        </w:rPr>
        <w:t xml:space="preserve"> obiettivi previsti </w:t>
      </w:r>
      <w:del w:id="18" w:author="IG PNRR" w:date="2025-05-28T12:56:00Z" w16du:dateUtc="2025-05-28T10:56:00Z">
        <w:r w:rsidR="00EE59B9" w:rsidRPr="00F96CC6" w:rsidDel="00E940AD">
          <w:rPr>
            <w:rFonts w:ascii="Garamond" w:hAnsi="Garamond" w:cstheme="majorBidi"/>
          </w:rPr>
          <w:delText>dal</w:delText>
        </w:r>
        <w:r w:rsidR="008246B1" w:rsidDel="00E940AD">
          <w:rPr>
            <w:rFonts w:ascii="Garamond" w:hAnsi="Garamond" w:cstheme="majorBidi"/>
          </w:rPr>
          <w:delText>la</w:delText>
        </w:r>
        <w:r w:rsidR="1F47CA57" w:rsidRPr="00F96CC6" w:rsidDel="00E940AD">
          <w:rPr>
            <w:rFonts w:ascii="Garamond" w:hAnsi="Garamond" w:cstheme="majorBidi"/>
          </w:rPr>
          <w:delText>misura</w:delText>
        </w:r>
      </w:del>
      <w:ins w:id="19" w:author="IG PNRR" w:date="2025-05-28T12:56:00Z" w16du:dateUtc="2025-05-28T10:56:00Z">
        <w:r w:rsidR="00E940AD" w:rsidRPr="00F96CC6">
          <w:rPr>
            <w:rFonts w:ascii="Garamond" w:hAnsi="Garamond" w:cstheme="majorBidi"/>
          </w:rPr>
          <w:t>dal</w:t>
        </w:r>
        <w:r w:rsidR="00E940AD">
          <w:rPr>
            <w:rFonts w:ascii="Garamond" w:hAnsi="Garamond" w:cstheme="majorBidi"/>
          </w:rPr>
          <w:t>la</w:t>
        </w:r>
        <w:r w:rsidR="00E940AD" w:rsidRPr="00F96CC6">
          <w:rPr>
            <w:rFonts w:ascii="Garamond" w:hAnsi="Garamond" w:cstheme="majorBidi"/>
          </w:rPr>
          <w:t xml:space="preserve"> misura</w:t>
        </w:r>
      </w:ins>
      <w:r w:rsidR="1F47CA57" w:rsidRPr="00F96CC6">
        <w:rPr>
          <w:rFonts w:ascii="Garamond" w:hAnsi="Garamond" w:cstheme="majorBidi"/>
        </w:rPr>
        <w:t xml:space="preserve"> </w:t>
      </w:r>
      <w:r w:rsidR="008246B1">
        <w:rPr>
          <w:rFonts w:ascii="Garamond" w:hAnsi="Garamond" w:cstheme="majorBidi"/>
        </w:rPr>
        <w:t>appena citata.</w:t>
      </w:r>
    </w:p>
    <w:p w14:paraId="0A730A4F" w14:textId="6420A3E5" w:rsidR="0073426E" w:rsidRDefault="003F12B5" w:rsidP="00310D74">
      <w:pPr>
        <w:spacing w:after="120" w:line="240" w:lineRule="auto"/>
        <w:jc w:val="both"/>
        <w:rPr>
          <w:rFonts w:ascii="Garamond" w:hAnsi="Garamond" w:cstheme="majorBidi"/>
        </w:rPr>
      </w:pPr>
      <w:r>
        <w:rPr>
          <w:rFonts w:ascii="Garamond" w:hAnsi="Garamond" w:cstheme="majorBidi"/>
        </w:rPr>
        <w:t>A tal fine</w:t>
      </w:r>
      <w:r w:rsidR="25D6DA67" w:rsidRPr="3A07E1FD">
        <w:rPr>
          <w:rFonts w:ascii="Garamond" w:hAnsi="Garamond" w:cstheme="majorBidi"/>
        </w:rPr>
        <w:t xml:space="preserve">, </w:t>
      </w:r>
      <w:r w:rsidR="1EF76543" w:rsidRPr="3A07E1FD">
        <w:rPr>
          <w:rFonts w:ascii="Garamond" w:hAnsi="Garamond" w:cstheme="majorBidi"/>
        </w:rPr>
        <w:t>i</w:t>
      </w:r>
      <w:r w:rsidR="0073426E" w:rsidRPr="3A07E1FD">
        <w:rPr>
          <w:rFonts w:ascii="Garamond" w:hAnsi="Garamond" w:cstheme="majorBidi"/>
        </w:rPr>
        <w:t xml:space="preserve">l Soggetto Attuatore si impegna a realizzare </w:t>
      </w:r>
      <w:r w:rsidR="00447D03">
        <w:rPr>
          <w:rFonts w:ascii="Garamond" w:hAnsi="Garamond" w:cstheme="majorBidi"/>
        </w:rPr>
        <w:t xml:space="preserve">l’intervento </w:t>
      </w:r>
      <w:r w:rsidR="0073426E" w:rsidRPr="3A07E1FD">
        <w:rPr>
          <w:rFonts w:ascii="Garamond" w:hAnsi="Garamond" w:cstheme="majorBidi"/>
        </w:rPr>
        <w:t xml:space="preserve">in coerenza con gli obiettivi e le tempistiche </w:t>
      </w:r>
      <w:r w:rsidR="00447D03">
        <w:rPr>
          <w:rFonts w:ascii="Garamond" w:hAnsi="Garamond" w:cstheme="majorBidi"/>
        </w:rPr>
        <w:t>di seguito</w:t>
      </w:r>
      <w:r w:rsidR="00447D03" w:rsidRPr="3A07E1FD">
        <w:rPr>
          <w:rFonts w:ascii="Garamond" w:hAnsi="Garamond" w:cstheme="majorBidi"/>
        </w:rPr>
        <w:t xml:space="preserve"> </w:t>
      </w:r>
      <w:r w:rsidR="0073426E" w:rsidRPr="3A07E1FD">
        <w:rPr>
          <w:rFonts w:ascii="Garamond" w:hAnsi="Garamond" w:cstheme="majorBidi"/>
        </w:rPr>
        <w:t>descritti:</w:t>
      </w:r>
    </w:p>
    <w:tbl>
      <w:tblPr>
        <w:tblStyle w:val="Grigliatabella"/>
        <w:tblW w:w="0" w:type="auto"/>
        <w:tblLook w:val="04A0" w:firstRow="1" w:lastRow="0" w:firstColumn="1" w:lastColumn="0" w:noHBand="0" w:noVBand="1"/>
      </w:tblPr>
      <w:tblGrid>
        <w:gridCol w:w="1905"/>
        <w:gridCol w:w="7679"/>
      </w:tblGrid>
      <w:tr w:rsidR="3A07E1FD" w14:paraId="4D001EFE" w14:textId="77777777" w:rsidTr="08B639C8">
        <w:trPr>
          <w:trHeight w:val="300"/>
        </w:trPr>
        <w:tc>
          <w:tcPr>
            <w:tcW w:w="1905" w:type="dxa"/>
          </w:tcPr>
          <w:p w14:paraId="6C969BF7" w14:textId="1D0DA317" w:rsidR="3A07E1FD" w:rsidRDefault="3A07E1FD" w:rsidP="00310D74">
            <w:pPr>
              <w:spacing w:after="120"/>
              <w:jc w:val="both"/>
              <w:rPr>
                <w:rFonts w:ascii="Garamond" w:hAnsi="Garamond" w:cstheme="majorBidi"/>
              </w:rPr>
            </w:pPr>
            <w:r w:rsidRPr="3A07E1FD">
              <w:rPr>
                <w:rFonts w:ascii="Garamond" w:hAnsi="Garamond" w:cstheme="majorBidi"/>
              </w:rPr>
              <w:t>TEMPO</w:t>
            </w:r>
          </w:p>
        </w:tc>
        <w:tc>
          <w:tcPr>
            <w:tcW w:w="7679" w:type="dxa"/>
          </w:tcPr>
          <w:p w14:paraId="3845D3BA" w14:textId="75FDF6B9" w:rsidR="3A07E1FD" w:rsidRDefault="3A07E1FD" w:rsidP="00310D74">
            <w:pPr>
              <w:spacing w:after="120"/>
              <w:jc w:val="both"/>
              <w:rPr>
                <w:rFonts w:ascii="Garamond" w:hAnsi="Garamond" w:cstheme="majorBidi"/>
              </w:rPr>
            </w:pPr>
            <w:r w:rsidRPr="3A07E1FD">
              <w:rPr>
                <w:rFonts w:ascii="Garamond" w:hAnsi="Garamond" w:cstheme="majorBidi"/>
              </w:rPr>
              <w:t>OBIETTIVO</w:t>
            </w:r>
          </w:p>
        </w:tc>
      </w:tr>
      <w:tr w:rsidR="3A07E1FD" w14:paraId="1329A31D" w14:textId="77777777" w:rsidTr="08B639C8">
        <w:trPr>
          <w:trHeight w:val="300"/>
        </w:trPr>
        <w:tc>
          <w:tcPr>
            <w:tcW w:w="1905" w:type="dxa"/>
          </w:tcPr>
          <w:p w14:paraId="6D0C267B" w14:textId="77777777" w:rsidR="3A07E1FD" w:rsidRPr="00572C5E" w:rsidRDefault="3A07E1FD" w:rsidP="00310D74">
            <w:pPr>
              <w:spacing w:after="120"/>
              <w:jc w:val="both"/>
              <w:rPr>
                <w:rFonts w:ascii="Garamond" w:hAnsi="Garamond" w:cstheme="majorBidi"/>
                <w:i/>
                <w:iCs/>
              </w:rPr>
            </w:pPr>
            <w:r w:rsidRPr="00572C5E">
              <w:rPr>
                <w:rFonts w:ascii="Garamond" w:hAnsi="Garamond" w:cstheme="majorBidi"/>
                <w:i/>
                <w:iCs/>
              </w:rPr>
              <w:t>Giugno 2026</w:t>
            </w:r>
          </w:p>
          <w:p w14:paraId="7EF9ED07" w14:textId="3EEC986C" w:rsidR="3A07E1FD" w:rsidRPr="00572C5E" w:rsidRDefault="3A07E1FD" w:rsidP="00310D74">
            <w:pPr>
              <w:spacing w:after="120"/>
              <w:jc w:val="both"/>
              <w:rPr>
                <w:rFonts w:ascii="Garamond" w:hAnsi="Garamond" w:cstheme="majorBidi"/>
                <w:color w:val="FF0000"/>
              </w:rPr>
            </w:pPr>
          </w:p>
        </w:tc>
        <w:tc>
          <w:tcPr>
            <w:tcW w:w="7679" w:type="dxa"/>
          </w:tcPr>
          <w:p w14:paraId="7103AE60" w14:textId="298C3BA7" w:rsidR="3A07E1FD" w:rsidRPr="00C0357C" w:rsidRDefault="1865DAE6" w:rsidP="00310D74">
            <w:pPr>
              <w:spacing w:after="120"/>
              <w:jc w:val="both"/>
              <w:rPr>
                <w:rFonts w:ascii="Garamond" w:hAnsi="Garamond" w:cstheme="majorBidi"/>
                <w:i/>
                <w:iCs/>
                <w:lang w:val="it"/>
              </w:rPr>
            </w:pPr>
            <w:r w:rsidRPr="08B639C8">
              <w:rPr>
                <w:rFonts w:ascii="Garamond" w:hAnsi="Garamond" w:cstheme="majorBidi"/>
                <w:i/>
                <w:iCs/>
              </w:rPr>
              <w:t xml:space="preserve">Realizzazione </w:t>
            </w:r>
            <w:r w:rsidR="00F70019">
              <w:rPr>
                <w:rFonts w:ascii="Garamond" w:hAnsi="Garamond" w:cstheme="majorBidi"/>
                <w:i/>
                <w:iCs/>
              </w:rPr>
              <w:t xml:space="preserve">del progetto </w:t>
            </w:r>
            <w:r w:rsidR="00F734E3">
              <w:rPr>
                <w:rFonts w:ascii="Garamond" w:hAnsi="Garamond" w:cstheme="majorBidi"/>
                <w:i/>
                <w:iCs/>
              </w:rPr>
              <w:t xml:space="preserve">del Comune di </w:t>
            </w:r>
            <w:r w:rsidR="007A4D5B" w:rsidRPr="00C0357C">
              <w:rPr>
                <w:rFonts w:ascii="Garamond" w:hAnsi="Garamond" w:cstheme="majorBidi"/>
                <w:i/>
                <w:iCs/>
                <w:highlight w:val="yellow"/>
              </w:rPr>
              <w:t>[da declinare in funzione del soggetto attuatore]</w:t>
            </w:r>
            <w:r w:rsidR="007A4D5B">
              <w:rPr>
                <w:rFonts w:ascii="Garamond" w:hAnsi="Garamond" w:cstheme="majorBidi"/>
                <w:i/>
                <w:iCs/>
              </w:rPr>
              <w:t xml:space="preserve"> </w:t>
            </w:r>
            <w:r w:rsidR="12A98DC5" w:rsidRPr="08B639C8">
              <w:rPr>
                <w:rFonts w:ascii="Garamond" w:hAnsi="Garamond" w:cstheme="majorBidi"/>
                <w:i/>
                <w:iCs/>
              </w:rPr>
              <w:t>i</w:t>
            </w:r>
            <w:r w:rsidR="5531C923" w:rsidRPr="08B639C8">
              <w:rPr>
                <w:rFonts w:ascii="Garamond" w:hAnsi="Garamond" w:cstheme="majorBidi"/>
                <w:i/>
                <w:iCs/>
              </w:rPr>
              <w:t>n coerenza con</w:t>
            </w:r>
            <w:r w:rsidR="36D9E2F5" w:rsidRPr="08B639C8">
              <w:rPr>
                <w:rFonts w:ascii="Garamond" w:hAnsi="Garamond" w:cstheme="majorBidi"/>
                <w:i/>
                <w:iCs/>
              </w:rPr>
              <w:t xml:space="preserve"> </w:t>
            </w:r>
            <w:r w:rsidR="12A98DC5" w:rsidRPr="08B639C8">
              <w:rPr>
                <w:rFonts w:ascii="Garamond" w:hAnsi="Garamond" w:cstheme="majorBidi"/>
                <w:i/>
                <w:iCs/>
              </w:rPr>
              <w:t>i</w:t>
            </w:r>
            <w:r w:rsidR="7E4938D6" w:rsidRPr="08B639C8">
              <w:rPr>
                <w:rFonts w:ascii="Garamond" w:hAnsi="Garamond" w:cstheme="majorBidi"/>
                <w:i/>
                <w:iCs/>
              </w:rPr>
              <w:t>l</w:t>
            </w:r>
            <w:r w:rsidR="4386D64E" w:rsidRPr="08B639C8">
              <w:rPr>
                <w:rFonts w:ascii="Garamond" w:hAnsi="Garamond" w:cstheme="majorBidi"/>
                <w:i/>
                <w:iCs/>
              </w:rPr>
              <w:t xml:space="preserve"> </w:t>
            </w:r>
            <w:r w:rsidR="5E2BEF5D" w:rsidRPr="08B639C8">
              <w:rPr>
                <w:rFonts w:ascii="Garamond" w:hAnsi="Garamond" w:cstheme="majorBidi"/>
                <w:i/>
                <w:iCs/>
              </w:rPr>
              <w:t>pian</w:t>
            </w:r>
            <w:r w:rsidR="20E5EAA1" w:rsidRPr="08B639C8">
              <w:rPr>
                <w:rFonts w:ascii="Garamond" w:hAnsi="Garamond" w:cstheme="majorBidi"/>
                <w:i/>
                <w:iCs/>
              </w:rPr>
              <w:t>o</w:t>
            </w:r>
            <w:r w:rsidR="5E2BEF5D" w:rsidRPr="08B639C8">
              <w:rPr>
                <w:rFonts w:ascii="Garamond" w:hAnsi="Garamond" w:cstheme="majorBidi"/>
                <w:i/>
                <w:iCs/>
              </w:rPr>
              <w:t xml:space="preserve"> d'azione locale</w:t>
            </w:r>
            <w:r w:rsidR="00F734E3">
              <w:rPr>
                <w:rFonts w:ascii="Garamond" w:hAnsi="Garamond" w:cstheme="majorBidi"/>
                <w:i/>
                <w:iCs/>
              </w:rPr>
              <w:t xml:space="preserve"> allegato,</w:t>
            </w:r>
            <w:r w:rsidR="4DD0DF7D" w:rsidRPr="08B639C8">
              <w:rPr>
                <w:rFonts w:ascii="Garamond" w:hAnsi="Garamond" w:cstheme="majorBidi"/>
                <w:i/>
                <w:iCs/>
              </w:rPr>
              <w:t xml:space="preserve"> </w:t>
            </w:r>
            <w:r w:rsidR="7FEBF159" w:rsidRPr="00C0357C">
              <w:rPr>
                <w:rFonts w:ascii="Garamond" w:hAnsi="Garamond" w:cstheme="majorBidi"/>
                <w:i/>
                <w:iCs/>
              </w:rPr>
              <w:t xml:space="preserve">con </w:t>
            </w:r>
            <w:r w:rsidR="19E72828" w:rsidRPr="00C0357C">
              <w:rPr>
                <w:rFonts w:ascii="Garamond" w:hAnsi="Garamond" w:cstheme="majorBidi"/>
                <w:i/>
                <w:iCs/>
              </w:rPr>
              <w:t xml:space="preserve">l’obiettivo di garantire </w:t>
            </w:r>
            <w:r w:rsidR="30A35B4E" w:rsidRPr="00C0357C">
              <w:rPr>
                <w:rFonts w:ascii="Garamond" w:hAnsi="Garamond" w:cstheme="majorBidi"/>
                <w:i/>
                <w:iCs/>
              </w:rPr>
              <w:t xml:space="preserve">ai lavoratori </w:t>
            </w:r>
            <w:r w:rsidR="52339EB2" w:rsidRPr="00C0357C">
              <w:rPr>
                <w:rFonts w:ascii="Garamond" w:hAnsi="Garamond" w:cstheme="majorBidi"/>
                <w:i/>
                <w:iCs/>
              </w:rPr>
              <w:t>alloggi adeguati e dignitosi e un ambiente di vita adeguato</w:t>
            </w:r>
          </w:p>
        </w:tc>
      </w:tr>
    </w:tbl>
    <w:p w14:paraId="0BF13038" w14:textId="2AEF1E14" w:rsidR="00DB6020" w:rsidRPr="00DA3125" w:rsidRDefault="005C103B" w:rsidP="000D1BD3">
      <w:pPr>
        <w:spacing w:before="120" w:after="120" w:line="240" w:lineRule="auto"/>
        <w:jc w:val="both"/>
        <w:rPr>
          <w:rFonts w:ascii="Garamond" w:hAnsi="Garamond" w:cstheme="majorHAnsi"/>
        </w:rPr>
      </w:pPr>
      <w:r>
        <w:rPr>
          <w:rFonts w:ascii="Garamond" w:hAnsi="Garamond" w:cstheme="majorHAnsi"/>
        </w:rPr>
        <w:t>3</w:t>
      </w:r>
      <w:r w:rsidR="49F161EF" w:rsidRPr="00DA3125">
        <w:rPr>
          <w:rFonts w:ascii="Garamond" w:hAnsi="Garamond" w:cstheme="majorHAnsi"/>
        </w:rPr>
        <w:t>. Il presente accordo disciplina gli impegni operativi di ciascuna parte</w:t>
      </w:r>
      <w:r w:rsidR="0A2E3205" w:rsidRPr="00DA3125">
        <w:rPr>
          <w:rFonts w:ascii="Garamond" w:hAnsi="Garamond" w:cstheme="majorHAnsi"/>
        </w:rPr>
        <w:t xml:space="preserve">, in attuazione a quanto stabilito dal </w:t>
      </w:r>
      <w:r w:rsidR="0A2E3205" w:rsidRPr="00DA3125" w:rsidDel="000A4A14">
        <w:rPr>
          <w:rFonts w:ascii="Garamond" w:hAnsi="Garamond" w:cstheme="majorHAnsi"/>
        </w:rPr>
        <w:t>D</w:t>
      </w:r>
      <w:r w:rsidR="4733E936" w:rsidRPr="00DA3125" w:rsidDel="000A4A14">
        <w:rPr>
          <w:rFonts w:ascii="Garamond" w:hAnsi="Garamond" w:cstheme="majorHAnsi"/>
        </w:rPr>
        <w:t>ecreto</w:t>
      </w:r>
      <w:r w:rsidR="004634D7">
        <w:rPr>
          <w:rFonts w:ascii="Garamond" w:hAnsi="Garamond" w:cstheme="majorHAnsi"/>
        </w:rPr>
        <w:t>-l</w:t>
      </w:r>
      <w:r w:rsidR="4733E936" w:rsidRPr="00DA3125" w:rsidDel="000A4A14">
        <w:rPr>
          <w:rFonts w:ascii="Garamond" w:hAnsi="Garamond" w:cstheme="majorHAnsi"/>
        </w:rPr>
        <w:t>egge</w:t>
      </w:r>
      <w:r w:rsidR="4733E936" w:rsidRPr="00DA3125">
        <w:rPr>
          <w:rFonts w:ascii="Garamond" w:hAnsi="Garamond" w:cstheme="majorHAnsi"/>
        </w:rPr>
        <w:t xml:space="preserve"> del 31 maggio 2021 n.77, convertito con modificazioni dalla legge del 29 luglio 2021 n.108</w:t>
      </w:r>
      <w:r w:rsidR="13BCB505" w:rsidRPr="00DA3125">
        <w:rPr>
          <w:rFonts w:ascii="Garamond" w:hAnsi="Garamond" w:cstheme="majorHAnsi"/>
        </w:rPr>
        <w:t xml:space="preserve"> e successive modifiche e integrazioni.</w:t>
      </w:r>
    </w:p>
    <w:p w14:paraId="6854BEE4" w14:textId="77777777" w:rsidR="007E580F" w:rsidRPr="00DA3125" w:rsidRDefault="007E580F" w:rsidP="00310D74">
      <w:pPr>
        <w:spacing w:after="120" w:line="240" w:lineRule="auto"/>
        <w:jc w:val="both"/>
        <w:rPr>
          <w:rFonts w:ascii="Garamond" w:hAnsi="Garamond" w:cstheme="majorHAnsi"/>
        </w:rPr>
      </w:pPr>
    </w:p>
    <w:p w14:paraId="4A0D1DA2" w14:textId="77777777" w:rsidR="00DB6020" w:rsidRPr="00DA3125" w:rsidRDefault="00DB6020" w:rsidP="00310D74">
      <w:pPr>
        <w:spacing w:after="120" w:line="240" w:lineRule="auto"/>
        <w:jc w:val="center"/>
        <w:rPr>
          <w:rFonts w:ascii="Garamond" w:hAnsi="Garamond" w:cstheme="majorHAnsi"/>
          <w:b/>
          <w:bCs/>
        </w:rPr>
      </w:pPr>
      <w:bookmarkStart w:id="20" w:name="_Hlk184217086"/>
      <w:r w:rsidRPr="00DA3125">
        <w:rPr>
          <w:rFonts w:ascii="Garamond" w:hAnsi="Garamond" w:cstheme="majorHAnsi"/>
          <w:b/>
          <w:bCs/>
        </w:rPr>
        <w:t>Articolo 4</w:t>
      </w:r>
    </w:p>
    <w:p w14:paraId="52CF8E7D" w14:textId="6957DC59" w:rsidR="00A05084" w:rsidRPr="00DA3125" w:rsidRDefault="00A05084" w:rsidP="00310D74">
      <w:pPr>
        <w:spacing w:after="120" w:line="240" w:lineRule="auto"/>
        <w:jc w:val="center"/>
        <w:rPr>
          <w:rFonts w:ascii="Garamond" w:hAnsi="Garamond" w:cstheme="majorHAnsi"/>
          <w:b/>
          <w:bCs/>
        </w:rPr>
      </w:pPr>
      <w:r w:rsidRPr="00DA3125">
        <w:rPr>
          <w:rFonts w:ascii="Garamond" w:hAnsi="Garamond" w:cstheme="majorHAnsi"/>
          <w:b/>
          <w:bCs/>
        </w:rPr>
        <w:t>(</w:t>
      </w:r>
      <w:r w:rsidR="00A939A0" w:rsidRPr="00DA3125">
        <w:rPr>
          <w:rFonts w:ascii="Garamond" w:hAnsi="Garamond" w:cstheme="majorHAnsi"/>
          <w:b/>
          <w:bCs/>
        </w:rPr>
        <w:t xml:space="preserve">Compiti </w:t>
      </w:r>
      <w:r w:rsidR="002C3A7E" w:rsidRPr="00DA3125">
        <w:rPr>
          <w:rFonts w:ascii="Garamond" w:hAnsi="Garamond" w:cstheme="majorHAnsi"/>
          <w:b/>
          <w:bCs/>
        </w:rPr>
        <w:t>del Commissario Straordinario</w:t>
      </w:r>
      <w:r w:rsidR="002C3A7E" w:rsidRPr="00DA3125">
        <w:rPr>
          <w:rFonts w:ascii="Garamond" w:hAnsi="Garamond" w:cstheme="majorHAnsi"/>
        </w:rPr>
        <w:t xml:space="preserve"> </w:t>
      </w:r>
      <w:r w:rsidR="002C3A7E" w:rsidRPr="00DA3125">
        <w:rPr>
          <w:rFonts w:ascii="Garamond" w:hAnsi="Garamond" w:cstheme="majorHAnsi"/>
          <w:b/>
          <w:bCs/>
        </w:rPr>
        <w:t>per il superamento degli insediamenti abusivi per combattere lo sfruttamento dei lavoratori in agricoltura</w:t>
      </w:r>
      <w:r w:rsidRPr="00DA3125">
        <w:rPr>
          <w:rFonts w:ascii="Garamond" w:hAnsi="Garamond" w:cstheme="majorHAnsi"/>
          <w:b/>
          <w:bCs/>
        </w:rPr>
        <w:t>)</w:t>
      </w:r>
    </w:p>
    <w:bookmarkEnd w:id="20"/>
    <w:p w14:paraId="5B0F2A0E" w14:textId="6A4720DA" w:rsidR="00614BE5" w:rsidRPr="00645EE0" w:rsidRDefault="00645EE0" w:rsidP="00310D74">
      <w:pPr>
        <w:spacing w:after="120" w:line="240" w:lineRule="auto"/>
        <w:jc w:val="both"/>
        <w:rPr>
          <w:rFonts w:ascii="Garamond" w:hAnsi="Garamond" w:cstheme="majorHAnsi"/>
        </w:rPr>
      </w:pPr>
      <w:r>
        <w:rPr>
          <w:rFonts w:ascii="Garamond" w:hAnsi="Garamond" w:cstheme="majorHAnsi"/>
        </w:rPr>
        <w:lastRenderedPageBreak/>
        <w:t xml:space="preserve">1. </w:t>
      </w:r>
      <w:r w:rsidR="00614BE5" w:rsidRPr="00645EE0">
        <w:rPr>
          <w:rFonts w:ascii="Garamond" w:hAnsi="Garamond" w:cstheme="majorHAnsi"/>
        </w:rPr>
        <w:t xml:space="preserve">Con la sottoscrizione del presente accordo, il Commissario straordinario, prefetto Maurizio </w:t>
      </w:r>
      <w:r w:rsidR="00696E52">
        <w:rPr>
          <w:rFonts w:ascii="Garamond" w:hAnsi="Garamond" w:cstheme="majorHAnsi"/>
        </w:rPr>
        <w:t>Falco</w:t>
      </w:r>
      <w:r w:rsidR="00614BE5" w:rsidRPr="00645EE0">
        <w:rPr>
          <w:rFonts w:ascii="Garamond" w:hAnsi="Garamond" w:cstheme="majorHAnsi"/>
        </w:rPr>
        <w:t>,</w:t>
      </w:r>
      <w:r w:rsidRPr="00645EE0">
        <w:rPr>
          <w:rFonts w:ascii="Garamond" w:hAnsi="Garamond" w:cstheme="majorHAnsi"/>
        </w:rPr>
        <w:t xml:space="preserve"> in virtù di quanto previsto all’articolo 12, comma 1, secondo periodo, del decreto-legge 31 maggio 2021</w:t>
      </w:r>
      <w:r w:rsidR="00CC2A51">
        <w:rPr>
          <w:rFonts w:ascii="Garamond" w:hAnsi="Garamond" w:cstheme="majorHAnsi"/>
        </w:rPr>
        <w:t>,</w:t>
      </w:r>
      <w:r w:rsidRPr="00645EE0">
        <w:rPr>
          <w:rFonts w:ascii="Garamond" w:hAnsi="Garamond" w:cstheme="majorHAnsi"/>
        </w:rPr>
        <w:t xml:space="preserve"> n.</w:t>
      </w:r>
      <w:r w:rsidR="00F96CC6">
        <w:rPr>
          <w:rFonts w:ascii="Garamond" w:hAnsi="Garamond" w:cstheme="majorHAnsi"/>
        </w:rPr>
        <w:t xml:space="preserve"> </w:t>
      </w:r>
      <w:r w:rsidRPr="00645EE0">
        <w:rPr>
          <w:rFonts w:ascii="Garamond" w:hAnsi="Garamond" w:cstheme="majorHAnsi"/>
        </w:rPr>
        <w:t>77, convertito, con modificazioni, dalla legge 29 luglio 2021, n.</w:t>
      </w:r>
      <w:r w:rsidR="005C103B">
        <w:rPr>
          <w:rFonts w:ascii="Garamond" w:hAnsi="Garamond" w:cstheme="majorHAnsi"/>
        </w:rPr>
        <w:t xml:space="preserve"> </w:t>
      </w:r>
      <w:r w:rsidRPr="00645EE0">
        <w:rPr>
          <w:rFonts w:ascii="Garamond" w:hAnsi="Garamond" w:cstheme="majorHAnsi"/>
        </w:rPr>
        <w:t>108,</w:t>
      </w:r>
      <w:r w:rsidR="00614BE5" w:rsidRPr="00645EE0">
        <w:rPr>
          <w:rFonts w:ascii="Garamond" w:hAnsi="Garamond" w:cstheme="majorHAnsi"/>
        </w:rPr>
        <w:t xml:space="preserve"> si obbliga a svolgere i </w:t>
      </w:r>
      <w:r w:rsidRPr="00645EE0">
        <w:rPr>
          <w:rFonts w:ascii="Garamond" w:hAnsi="Garamond" w:cstheme="majorHAnsi"/>
        </w:rPr>
        <w:t xml:space="preserve">seguenti </w:t>
      </w:r>
      <w:r w:rsidR="00614BE5" w:rsidRPr="00645EE0">
        <w:rPr>
          <w:rFonts w:ascii="Garamond" w:hAnsi="Garamond" w:cstheme="majorHAnsi"/>
        </w:rPr>
        <w:t>compiti e le</w:t>
      </w:r>
      <w:r w:rsidRPr="00645EE0">
        <w:rPr>
          <w:rFonts w:ascii="Garamond" w:hAnsi="Garamond" w:cstheme="majorHAnsi"/>
        </w:rPr>
        <w:t xml:space="preserve"> seguenti</w:t>
      </w:r>
      <w:r w:rsidR="00614BE5" w:rsidRPr="00645EE0">
        <w:rPr>
          <w:rFonts w:ascii="Garamond" w:hAnsi="Garamond" w:cstheme="majorHAnsi"/>
        </w:rPr>
        <w:t xml:space="preserve"> funzioni a lui assegnati dall’art</w:t>
      </w:r>
      <w:r w:rsidR="005C103B">
        <w:rPr>
          <w:rFonts w:ascii="Garamond" w:hAnsi="Garamond" w:cstheme="majorHAnsi"/>
        </w:rPr>
        <w:t>icolo</w:t>
      </w:r>
      <w:r w:rsidR="00614BE5" w:rsidRPr="00645EE0">
        <w:rPr>
          <w:rFonts w:ascii="Garamond" w:hAnsi="Garamond" w:cstheme="majorHAnsi"/>
        </w:rPr>
        <w:t xml:space="preserve"> 2 del DPCM del 21 giugno 2024,</w:t>
      </w:r>
      <w:r w:rsidRPr="00645EE0">
        <w:rPr>
          <w:rFonts w:ascii="Garamond" w:hAnsi="Garamond" w:cstheme="majorHAnsi"/>
        </w:rPr>
        <w:t xml:space="preserve"> nell’ambito dell’attuazione dell’intervento M5C2 – I.2.2 “</w:t>
      </w:r>
      <w:r w:rsidRPr="00310D74">
        <w:rPr>
          <w:rFonts w:ascii="Garamond" w:hAnsi="Garamond" w:cstheme="majorHAnsi"/>
          <w:i/>
          <w:iCs/>
        </w:rPr>
        <w:t>Piani urbani integrati per il superamento degli insediamenti abusivi per combattere lo sfruttamento dei lavoratori in agricoltura”:</w:t>
      </w:r>
    </w:p>
    <w:p w14:paraId="6FCD428F" w14:textId="07C13803" w:rsidR="00614BE5" w:rsidRPr="008407B0" w:rsidRDefault="004634D7" w:rsidP="00310D74">
      <w:pPr>
        <w:pStyle w:val="Paragrafoelenco"/>
        <w:numPr>
          <w:ilvl w:val="1"/>
          <w:numId w:val="23"/>
        </w:numPr>
        <w:spacing w:after="120"/>
        <w:ind w:left="1353"/>
        <w:jc w:val="both"/>
        <w:rPr>
          <w:rFonts w:ascii="Garamond" w:eastAsiaTheme="minorEastAsia" w:hAnsi="Garamond" w:cstheme="majorBidi"/>
        </w:rPr>
      </w:pPr>
      <w:r w:rsidRPr="08B639C8">
        <w:rPr>
          <w:rFonts w:ascii="Garamond" w:eastAsiaTheme="minorEastAsia" w:hAnsi="Garamond" w:cstheme="majorBidi"/>
        </w:rPr>
        <w:t>a</w:t>
      </w:r>
      <w:r w:rsidR="00614BE5" w:rsidRPr="08B639C8">
        <w:rPr>
          <w:rFonts w:ascii="Garamond" w:eastAsiaTheme="minorEastAsia" w:hAnsi="Garamond" w:cstheme="majorBidi"/>
        </w:rPr>
        <w:t xml:space="preserve">dottare tutti gli atti o provvedimenti </w:t>
      </w:r>
      <w:r w:rsidR="00614BE5" w:rsidRPr="001E2A05">
        <w:rPr>
          <w:rFonts w:ascii="Garamond" w:eastAsiaTheme="minorEastAsia" w:hAnsi="Garamond" w:cstheme="majorBidi"/>
        </w:rPr>
        <w:t>necessari</w:t>
      </w:r>
      <w:r w:rsidR="009E078A" w:rsidRPr="001E2A05">
        <w:rPr>
          <w:rFonts w:ascii="Garamond" w:eastAsiaTheme="minorEastAsia" w:hAnsi="Garamond" w:cstheme="majorBidi"/>
        </w:rPr>
        <w:t xml:space="preserve"> ad assicurare</w:t>
      </w:r>
      <w:r w:rsidR="00614BE5" w:rsidRPr="08B639C8">
        <w:rPr>
          <w:rFonts w:ascii="Garamond" w:eastAsiaTheme="minorEastAsia" w:hAnsi="Garamond" w:cstheme="majorBidi"/>
        </w:rPr>
        <w:t xml:space="preserve"> il coordinamento operativo tra le varie amministrazioni, enti o organi coinvolti;</w:t>
      </w:r>
    </w:p>
    <w:p w14:paraId="074125EF" w14:textId="2971D559" w:rsidR="00645EE0" w:rsidRPr="001603C3" w:rsidRDefault="004634D7" w:rsidP="00310D74">
      <w:pPr>
        <w:pStyle w:val="Paragrafoelenco"/>
        <w:numPr>
          <w:ilvl w:val="1"/>
          <w:numId w:val="23"/>
        </w:numPr>
        <w:spacing w:after="120"/>
        <w:ind w:left="1353"/>
        <w:jc w:val="both"/>
        <w:rPr>
          <w:rFonts w:ascii="Garamond" w:eastAsiaTheme="minorEastAsia" w:hAnsi="Garamond" w:cstheme="majorBidi"/>
        </w:rPr>
      </w:pPr>
      <w:r>
        <w:rPr>
          <w:rFonts w:ascii="Garamond" w:eastAsiaTheme="minorEastAsia" w:hAnsi="Garamond" w:cstheme="majorBidi"/>
        </w:rPr>
        <w:t>a</w:t>
      </w:r>
      <w:r w:rsidR="00614BE5" w:rsidRPr="00572C5E">
        <w:rPr>
          <w:rFonts w:ascii="Garamond" w:eastAsiaTheme="minorEastAsia" w:hAnsi="Garamond" w:cstheme="majorBidi"/>
        </w:rPr>
        <w:t xml:space="preserve">ssicurare lo svolgimento di tutte le azioni propedeutiche e funzionali al raggiungimento </w:t>
      </w:r>
      <w:r w:rsidR="76887F51" w:rsidRPr="00572C5E">
        <w:rPr>
          <w:rFonts w:ascii="Garamond" w:eastAsiaTheme="minorEastAsia" w:hAnsi="Garamond" w:cstheme="majorBidi"/>
        </w:rPr>
        <w:t>degli obiettivi del PNRR</w:t>
      </w:r>
      <w:r w:rsidR="00645EE0" w:rsidRPr="008407B0">
        <w:rPr>
          <w:rFonts w:ascii="Garamond" w:eastAsiaTheme="minorEastAsia" w:hAnsi="Garamond" w:cstheme="majorBidi"/>
        </w:rPr>
        <w:t>.</w:t>
      </w:r>
      <w:r w:rsidR="00645EE0" w:rsidRPr="3A07E1FD">
        <w:rPr>
          <w:rFonts w:ascii="Garamond" w:eastAsiaTheme="minorEastAsia" w:hAnsi="Garamond" w:cstheme="majorBidi"/>
        </w:rPr>
        <w:t xml:space="preserve"> In particolare, è tenuto a:</w:t>
      </w:r>
    </w:p>
    <w:p w14:paraId="49EF7B45" w14:textId="3FB4043F" w:rsidR="00645EE0" w:rsidRPr="001603C3" w:rsidRDefault="00645EE0" w:rsidP="00310D74">
      <w:pPr>
        <w:pStyle w:val="Paragrafoelenco"/>
        <w:numPr>
          <w:ilvl w:val="2"/>
          <w:numId w:val="23"/>
        </w:numPr>
        <w:spacing w:after="120"/>
        <w:jc w:val="both"/>
        <w:rPr>
          <w:rFonts w:ascii="Garamond" w:eastAsiaTheme="minorEastAsia" w:hAnsi="Garamond" w:cstheme="majorHAnsi"/>
        </w:rPr>
      </w:pPr>
      <w:r w:rsidRPr="001603C3">
        <w:rPr>
          <w:rFonts w:ascii="Garamond" w:eastAsiaTheme="minorEastAsia" w:hAnsi="Garamond" w:cstheme="majorHAnsi"/>
        </w:rPr>
        <w:t xml:space="preserve">assicurare il coordinamento delle attività di gestione, nonché il monitoraggio, la rendicontazione ed il </w:t>
      </w:r>
      <w:commentRangeStart w:id="21"/>
      <w:r w:rsidRPr="001603C3">
        <w:rPr>
          <w:rFonts w:ascii="Garamond" w:eastAsiaTheme="minorEastAsia" w:hAnsi="Garamond" w:cstheme="majorHAnsi"/>
        </w:rPr>
        <w:t>controllo</w:t>
      </w:r>
      <w:commentRangeEnd w:id="21"/>
      <w:r w:rsidR="00AB0CDB">
        <w:rPr>
          <w:rStyle w:val="Rimandocommento"/>
        </w:rPr>
        <w:commentReference w:id="21"/>
      </w:r>
      <w:r w:rsidRPr="001603C3">
        <w:rPr>
          <w:rFonts w:ascii="Garamond" w:eastAsiaTheme="minorEastAsia" w:hAnsi="Garamond" w:cstheme="majorHAnsi"/>
        </w:rPr>
        <w:t xml:space="preserve"> complessivo </w:t>
      </w:r>
      <w:commentRangeStart w:id="22"/>
      <w:r w:rsidRPr="001603C3">
        <w:rPr>
          <w:rFonts w:ascii="Garamond" w:eastAsiaTheme="minorEastAsia" w:hAnsi="Garamond" w:cstheme="majorHAnsi"/>
        </w:rPr>
        <w:t xml:space="preserve">sul </w:t>
      </w:r>
      <w:commentRangeEnd w:id="22"/>
      <w:r w:rsidR="00AB0CDB">
        <w:rPr>
          <w:rStyle w:val="Rimandocommento"/>
        </w:rPr>
        <w:commentReference w:id="22"/>
      </w:r>
      <w:r w:rsidRPr="001603C3">
        <w:rPr>
          <w:rFonts w:ascii="Garamond" w:eastAsiaTheme="minorEastAsia" w:hAnsi="Garamond" w:cstheme="majorHAnsi"/>
        </w:rPr>
        <w:t>conseguimento dei traguardi ed obiettivi identificati</w:t>
      </w:r>
      <w:ins w:id="23" w:author="Di Palma Valeria" w:date="2025-05-29T10:25:00Z" w16du:dateUtc="2025-05-29T08:25:00Z">
        <w:r w:rsidR="009D626C">
          <w:rPr>
            <w:rFonts w:ascii="Garamond" w:eastAsiaTheme="minorEastAsia" w:hAnsi="Garamond" w:cstheme="majorHAnsi"/>
          </w:rPr>
          <w:t xml:space="preserve"> </w:t>
        </w:r>
        <w:r w:rsidR="009D626C" w:rsidRPr="009C4EE2">
          <w:rPr>
            <w:rFonts w:ascii="Garamond" w:eastAsiaTheme="minorEastAsia" w:hAnsi="Garamond" w:cstheme="majorHAnsi"/>
            <w:highlight w:val="cyan"/>
            <w:rPrChange w:id="24" w:author="Di Palma Valeria" w:date="2025-05-29T11:32:00Z" w16du:dateUtc="2025-05-29T09:32:00Z">
              <w:rPr>
                <w:rFonts w:ascii="Garamond" w:eastAsiaTheme="minorEastAsia" w:hAnsi="Garamond" w:cstheme="majorHAnsi"/>
              </w:rPr>
            </w:rPrChange>
          </w:rPr>
          <w:t>assicurando</w:t>
        </w:r>
      </w:ins>
      <w:ins w:id="25" w:author="Di Palma Valeria" w:date="2025-05-29T10:26:00Z" w16du:dateUtc="2025-05-29T08:26:00Z">
        <w:r w:rsidR="009D626C" w:rsidRPr="009C4EE2">
          <w:rPr>
            <w:rFonts w:ascii="Garamond" w:eastAsiaTheme="minorEastAsia" w:hAnsi="Garamond" w:cstheme="majorHAnsi"/>
            <w:highlight w:val="cyan"/>
            <w:rPrChange w:id="26" w:author="Di Palma Valeria" w:date="2025-05-29T11:32:00Z" w16du:dateUtc="2025-05-29T09:32:00Z">
              <w:rPr>
                <w:rFonts w:ascii="Garamond" w:eastAsiaTheme="minorEastAsia" w:hAnsi="Garamond" w:cstheme="majorHAnsi"/>
              </w:rPr>
            </w:rPrChange>
          </w:rPr>
          <w:t xml:space="preserve"> anche </w:t>
        </w:r>
      </w:ins>
      <w:ins w:id="27" w:author="Di Palma Valeria" w:date="2025-05-29T10:25:00Z" w16du:dateUtc="2025-05-29T08:25:00Z">
        <w:r w:rsidR="009D626C" w:rsidRPr="009C4EE2">
          <w:rPr>
            <w:rFonts w:ascii="Garamond" w:eastAsiaTheme="minorEastAsia" w:hAnsi="Garamond" w:cstheme="majorHAnsi"/>
            <w:highlight w:val="cyan"/>
            <w:rPrChange w:id="28" w:author="Di Palma Valeria" w:date="2025-05-29T11:32:00Z" w16du:dateUtc="2025-05-29T09:32:00Z">
              <w:rPr>
                <w:rFonts w:ascii="Garamond" w:eastAsiaTheme="minorEastAsia" w:hAnsi="Garamond" w:cstheme="majorHAnsi"/>
              </w:rPr>
            </w:rPrChange>
          </w:rPr>
          <w:t>l</w:t>
        </w:r>
      </w:ins>
      <w:ins w:id="29" w:author="Di Palma Valeria" w:date="2025-05-29T10:26:00Z" w16du:dateUtc="2025-05-29T08:26:00Z">
        <w:r w:rsidR="009D626C" w:rsidRPr="009C4EE2">
          <w:rPr>
            <w:rFonts w:ascii="Garamond" w:eastAsiaTheme="minorEastAsia" w:hAnsi="Garamond" w:cstheme="majorHAnsi"/>
            <w:highlight w:val="cyan"/>
            <w:rPrChange w:id="30" w:author="Di Palma Valeria" w:date="2025-05-29T11:32:00Z" w16du:dateUtc="2025-05-29T09:32:00Z">
              <w:rPr>
                <w:rFonts w:ascii="Garamond" w:eastAsiaTheme="minorEastAsia" w:hAnsi="Garamond" w:cstheme="majorHAnsi"/>
              </w:rPr>
            </w:rPrChange>
          </w:rPr>
          <w:t>a separazione delle funzioni di gestione e controllo</w:t>
        </w:r>
      </w:ins>
      <w:r w:rsidRPr="009C4EE2">
        <w:rPr>
          <w:rFonts w:ascii="Garamond" w:eastAsiaTheme="minorEastAsia" w:hAnsi="Garamond" w:cstheme="majorHAnsi"/>
          <w:highlight w:val="cyan"/>
          <w:rPrChange w:id="31" w:author="Di Palma Valeria" w:date="2025-05-29T11:32:00Z" w16du:dateUtc="2025-05-29T09:32:00Z">
            <w:rPr>
              <w:rFonts w:ascii="Garamond" w:eastAsiaTheme="minorEastAsia" w:hAnsi="Garamond" w:cstheme="majorHAnsi"/>
            </w:rPr>
          </w:rPrChange>
        </w:rPr>
        <w:t>;</w:t>
      </w:r>
    </w:p>
    <w:p w14:paraId="5EA147D0" w14:textId="5A648B89" w:rsidR="00645EE0" w:rsidRPr="001603C3" w:rsidRDefault="00645EE0" w:rsidP="00310D74">
      <w:pPr>
        <w:pStyle w:val="Paragrafoelenco"/>
        <w:numPr>
          <w:ilvl w:val="2"/>
          <w:numId w:val="23"/>
        </w:numPr>
        <w:spacing w:after="120"/>
        <w:jc w:val="both"/>
        <w:rPr>
          <w:rFonts w:ascii="Garamond" w:eastAsiaTheme="minorEastAsia" w:hAnsi="Garamond" w:cstheme="majorHAnsi"/>
        </w:rPr>
      </w:pPr>
      <w:r w:rsidRPr="001603C3">
        <w:rPr>
          <w:rFonts w:ascii="Garamond" w:eastAsiaTheme="minorEastAsia" w:hAnsi="Garamond" w:cstheme="majorHAnsi"/>
        </w:rPr>
        <w:t xml:space="preserve">vigilare affinché vengano adottate procedure e atti di selezione coerenti con le regole e gli obiettivi del PNRR, nonché </w:t>
      </w:r>
      <w:r w:rsidR="00F734E3">
        <w:rPr>
          <w:rFonts w:ascii="Garamond" w:eastAsiaTheme="minorEastAsia" w:hAnsi="Garamond" w:cstheme="majorHAnsi"/>
        </w:rPr>
        <w:t xml:space="preserve">adeguati </w:t>
      </w:r>
      <w:r w:rsidRPr="001603C3">
        <w:rPr>
          <w:rFonts w:ascii="Garamond" w:eastAsiaTheme="minorEastAsia" w:hAnsi="Garamond" w:cstheme="majorHAnsi"/>
        </w:rPr>
        <w:t>meccanismi di prevenzione delle criticità;</w:t>
      </w:r>
    </w:p>
    <w:p w14:paraId="3570E327" w14:textId="77777777" w:rsidR="00A82F56" w:rsidRPr="001603C3" w:rsidRDefault="00A82F56" w:rsidP="00310D74">
      <w:pPr>
        <w:pStyle w:val="Paragrafoelenco"/>
        <w:numPr>
          <w:ilvl w:val="2"/>
          <w:numId w:val="23"/>
        </w:numPr>
        <w:spacing w:after="120"/>
        <w:jc w:val="both"/>
        <w:rPr>
          <w:rFonts w:ascii="Garamond" w:eastAsiaTheme="minorEastAsia" w:hAnsi="Garamond" w:cstheme="majorHAnsi"/>
        </w:rPr>
      </w:pPr>
      <w:r w:rsidRPr="001603C3">
        <w:rPr>
          <w:rFonts w:ascii="Garamond" w:eastAsiaTheme="minorEastAsia" w:hAnsi="Garamond" w:cstheme="majorHAnsi"/>
        </w:rPr>
        <w:t>laddove opportuno, emanare istruzioni e linee guida per assicurare il conseguimento dei Traguardi e degli Obiettivi, la regolarità della spesa, la corretta valorizzazione degli indicatori in coerenza con le indicazioni fornite dal Servizio centrale per il Coordinamento del PNRR, ora Ispettorato generale PNRR e/o l’Unità di Missione presso il Ministero dell’economia e Finanze, nonché il rispetto di ogni altro adempimento previsto dalla normativa europea e nazionale applicabile al PNRR;</w:t>
      </w:r>
    </w:p>
    <w:p w14:paraId="0C697894" w14:textId="5E49E7F3" w:rsidR="00A82F56" w:rsidRPr="00CF49C7" w:rsidRDefault="005C103B" w:rsidP="00310D74">
      <w:pPr>
        <w:pStyle w:val="Paragrafoelenco"/>
        <w:numPr>
          <w:ilvl w:val="2"/>
          <w:numId w:val="23"/>
        </w:numPr>
        <w:spacing w:after="120"/>
        <w:jc w:val="both"/>
        <w:rPr>
          <w:rFonts w:ascii="Garamond" w:eastAsiaTheme="minorEastAsia" w:hAnsi="Garamond" w:cstheme="majorBidi"/>
        </w:rPr>
      </w:pPr>
      <w:r>
        <w:rPr>
          <w:rFonts w:ascii="Garamond" w:eastAsiaTheme="minorEastAsia" w:hAnsi="Garamond" w:cstheme="majorBidi"/>
        </w:rPr>
        <w:t>n</w:t>
      </w:r>
      <w:r w:rsidR="168BCD4A" w:rsidRPr="51C263B4">
        <w:rPr>
          <w:rFonts w:ascii="Garamond" w:eastAsiaTheme="minorEastAsia" w:hAnsi="Garamond" w:cstheme="majorBidi"/>
        </w:rPr>
        <w:t xml:space="preserve">ominare il tecnico </w:t>
      </w:r>
      <w:r w:rsidR="00BC47D7" w:rsidRPr="00BC47D7">
        <w:rPr>
          <w:rFonts w:ascii="Garamond" w:eastAsiaTheme="minorEastAsia" w:hAnsi="Garamond" w:cstheme="majorBidi"/>
        </w:rPr>
        <w:t xml:space="preserve">esperto indipendente del settore </w:t>
      </w:r>
      <w:r w:rsidR="168BCD4A" w:rsidRPr="51C263B4">
        <w:rPr>
          <w:rFonts w:ascii="Garamond" w:eastAsiaTheme="minorEastAsia" w:hAnsi="Garamond" w:cstheme="majorBidi"/>
        </w:rPr>
        <w:t xml:space="preserve">che dovrà assicurare la predisposizione </w:t>
      </w:r>
      <w:r w:rsidR="104181B6" w:rsidRPr="51C263B4">
        <w:rPr>
          <w:rFonts w:ascii="Garamond" w:eastAsiaTheme="minorEastAsia" w:hAnsi="Garamond" w:cstheme="majorBidi"/>
        </w:rPr>
        <w:t>della</w:t>
      </w:r>
      <w:r w:rsidR="168BCD4A" w:rsidRPr="51C263B4">
        <w:rPr>
          <w:rFonts w:ascii="Garamond" w:eastAsiaTheme="minorEastAsia" w:hAnsi="Garamond" w:cstheme="majorBidi"/>
        </w:rPr>
        <w:t xml:space="preserve"> “relazione, che giustifichi </w:t>
      </w:r>
      <w:r w:rsidR="4353BD13" w:rsidRPr="51C263B4">
        <w:rPr>
          <w:rFonts w:ascii="Garamond" w:eastAsiaTheme="minorEastAsia" w:hAnsi="Garamond" w:cstheme="majorBidi"/>
        </w:rPr>
        <w:t xml:space="preserve">il numero di posti </w:t>
      </w:r>
      <w:r w:rsidR="168BCD4A" w:rsidRPr="51C263B4">
        <w:rPr>
          <w:rFonts w:ascii="Garamond" w:eastAsiaTheme="minorEastAsia" w:hAnsi="Garamond" w:cstheme="majorBidi"/>
        </w:rPr>
        <w:t>raggiunt</w:t>
      </w:r>
      <w:r w:rsidR="56CE01DD" w:rsidRPr="51C263B4">
        <w:rPr>
          <w:rFonts w:ascii="Garamond" w:eastAsiaTheme="minorEastAsia" w:hAnsi="Garamond" w:cstheme="majorBidi"/>
        </w:rPr>
        <w:t>o e il rispetto degli standard abitativi</w:t>
      </w:r>
      <w:r w:rsidR="168BCD4A" w:rsidRPr="51C263B4">
        <w:rPr>
          <w:rFonts w:ascii="Garamond" w:eastAsiaTheme="minorEastAsia" w:hAnsi="Garamond" w:cstheme="majorBidi"/>
        </w:rPr>
        <w:t xml:space="preserve">” </w:t>
      </w:r>
      <w:r w:rsidR="19AA2793" w:rsidRPr="51C263B4">
        <w:rPr>
          <w:rFonts w:ascii="Garamond" w:eastAsiaTheme="minorEastAsia" w:hAnsi="Garamond" w:cstheme="majorBidi"/>
        </w:rPr>
        <w:t xml:space="preserve">prevista dagli </w:t>
      </w:r>
      <w:r w:rsidR="19AA2793" w:rsidRPr="51C263B4">
        <w:rPr>
          <w:rFonts w:ascii="Garamond" w:eastAsiaTheme="minorEastAsia" w:hAnsi="Garamond" w:cstheme="majorBidi"/>
          <w:i/>
          <w:iCs/>
        </w:rPr>
        <w:t>Operational Arrangements</w:t>
      </w:r>
      <w:r w:rsidR="19AA2793" w:rsidRPr="51C263B4">
        <w:rPr>
          <w:rFonts w:ascii="Garamond" w:eastAsiaTheme="minorEastAsia" w:hAnsi="Garamond" w:cstheme="majorBidi"/>
        </w:rPr>
        <w:t xml:space="preserve"> </w:t>
      </w:r>
      <w:r w:rsidR="168BCD4A" w:rsidRPr="51C263B4">
        <w:rPr>
          <w:rFonts w:ascii="Garamond" w:eastAsiaTheme="minorEastAsia" w:hAnsi="Garamond" w:cstheme="majorBidi"/>
        </w:rPr>
        <w:t>al fine di ottenere il rimborso della rata</w:t>
      </w:r>
      <w:r w:rsidR="00BC47D7">
        <w:rPr>
          <w:rFonts w:ascii="Garamond" w:eastAsiaTheme="minorEastAsia" w:hAnsi="Garamond" w:cstheme="majorBidi"/>
        </w:rPr>
        <w:t xml:space="preserve"> da parte del soggetto attuatore</w:t>
      </w:r>
      <w:r w:rsidR="168BCD4A" w:rsidRPr="51C263B4">
        <w:rPr>
          <w:rFonts w:ascii="Garamond" w:eastAsiaTheme="minorEastAsia" w:hAnsi="Garamond" w:cstheme="majorBidi"/>
        </w:rPr>
        <w:t>;</w:t>
      </w:r>
    </w:p>
    <w:p w14:paraId="48F9D855" w14:textId="528C4E9B" w:rsidR="00A82F56" w:rsidRDefault="00A82F56" w:rsidP="00310D74">
      <w:pPr>
        <w:pStyle w:val="Paragrafoelenco"/>
        <w:numPr>
          <w:ilvl w:val="2"/>
          <w:numId w:val="23"/>
        </w:numPr>
        <w:spacing w:after="120"/>
        <w:jc w:val="both"/>
        <w:rPr>
          <w:rFonts w:ascii="Garamond" w:eastAsiaTheme="minorEastAsia" w:hAnsi="Garamond" w:cstheme="majorBidi"/>
        </w:rPr>
      </w:pPr>
      <w:r w:rsidRPr="3A07E1FD">
        <w:rPr>
          <w:rFonts w:ascii="Garamond" w:eastAsiaTheme="minorEastAsia" w:hAnsi="Garamond" w:cstheme="majorBidi"/>
        </w:rPr>
        <w:t>espleta</w:t>
      </w:r>
      <w:r w:rsidR="7A43F645" w:rsidRPr="3A07E1FD">
        <w:rPr>
          <w:rFonts w:ascii="Garamond" w:eastAsiaTheme="minorEastAsia" w:hAnsi="Garamond" w:cstheme="majorBidi"/>
        </w:rPr>
        <w:t>r</w:t>
      </w:r>
      <w:r w:rsidRPr="3A07E1FD">
        <w:rPr>
          <w:rFonts w:ascii="Garamond" w:eastAsiaTheme="minorEastAsia" w:hAnsi="Garamond" w:cstheme="majorBidi"/>
        </w:rPr>
        <w:t>e le verifiche di competenza</w:t>
      </w:r>
      <w:r w:rsidR="00D57E66" w:rsidRPr="3A07E1FD">
        <w:rPr>
          <w:rFonts w:ascii="Garamond" w:eastAsiaTheme="minorEastAsia" w:hAnsi="Garamond" w:cstheme="majorBidi"/>
        </w:rPr>
        <w:t xml:space="preserve"> relative al raggiungimento </w:t>
      </w:r>
      <w:r w:rsidR="1A880A54" w:rsidRPr="3A07E1FD">
        <w:rPr>
          <w:rFonts w:ascii="Garamond" w:eastAsiaTheme="minorEastAsia" w:hAnsi="Garamond" w:cstheme="majorBidi"/>
        </w:rPr>
        <w:t>degli obiettivi</w:t>
      </w:r>
      <w:r w:rsidR="00D57E66" w:rsidRPr="3A07E1FD">
        <w:rPr>
          <w:rFonts w:ascii="Garamond" w:eastAsiaTheme="minorEastAsia" w:hAnsi="Garamond" w:cstheme="majorBidi"/>
        </w:rPr>
        <w:t xml:space="preserve"> e sulla regolarità della spesa </w:t>
      </w:r>
      <w:r w:rsidR="00455BC3">
        <w:rPr>
          <w:rFonts w:ascii="Garamond" w:eastAsiaTheme="minorEastAsia" w:hAnsi="Garamond" w:cstheme="majorBidi"/>
        </w:rPr>
        <w:t xml:space="preserve">attraverso il controllo e la successiva approvazione dei rendiconti </w:t>
      </w:r>
      <w:r w:rsidR="00907B7A">
        <w:rPr>
          <w:rFonts w:ascii="Garamond" w:eastAsiaTheme="minorEastAsia" w:hAnsi="Garamond" w:cstheme="majorBidi"/>
        </w:rPr>
        <w:t xml:space="preserve">di progetto </w:t>
      </w:r>
      <w:r w:rsidR="00D57E66" w:rsidRPr="3A07E1FD">
        <w:rPr>
          <w:rFonts w:ascii="Garamond" w:eastAsiaTheme="minorEastAsia" w:hAnsi="Garamond" w:cstheme="majorBidi"/>
        </w:rPr>
        <w:t>e trasme</w:t>
      </w:r>
      <w:r w:rsidRPr="3A07E1FD">
        <w:rPr>
          <w:rFonts w:ascii="Garamond" w:eastAsiaTheme="minorEastAsia" w:hAnsi="Garamond" w:cstheme="majorBidi"/>
        </w:rPr>
        <w:t xml:space="preserve">ttere gli esiti all’Unità di Missione al fine di consentire alla stessa di effettuare la Rendicontazione di Milestone/Target </w:t>
      </w:r>
      <w:commentRangeStart w:id="32"/>
      <w:r w:rsidRPr="3A07E1FD">
        <w:rPr>
          <w:rFonts w:ascii="Garamond" w:eastAsiaTheme="minorEastAsia" w:hAnsi="Garamond" w:cstheme="majorBidi"/>
        </w:rPr>
        <w:t xml:space="preserve">e </w:t>
      </w:r>
      <w:del w:id="33" w:author="Di Palma Valeria" w:date="2025-05-29T10:27:00Z" w16du:dateUtc="2025-05-29T08:27:00Z">
        <w:r w:rsidRPr="3A07E1FD" w:rsidDel="009D626C">
          <w:rPr>
            <w:rFonts w:ascii="Garamond" w:eastAsiaTheme="minorEastAsia" w:hAnsi="Garamond" w:cstheme="majorBidi"/>
          </w:rPr>
          <w:delText xml:space="preserve">delle spese </w:delText>
        </w:r>
        <w:commentRangeEnd w:id="32"/>
        <w:r w:rsidR="00AB0CDB" w:rsidDel="009D626C">
          <w:rPr>
            <w:rStyle w:val="Rimandocommento"/>
          </w:rPr>
          <w:commentReference w:id="32"/>
        </w:r>
      </w:del>
      <w:proofErr w:type="spellStart"/>
      <w:ins w:id="34" w:author="Di Palma Valeria" w:date="2025-05-29T11:35:00Z" w16du:dateUtc="2025-05-29T09:35:00Z">
        <w:r w:rsidR="009C4EE2" w:rsidRPr="009C4EE2">
          <w:rPr>
            <w:rFonts w:ascii="Garamond" w:eastAsiaTheme="minorEastAsia" w:hAnsi="Garamond" w:cstheme="majorBidi"/>
            <w:highlight w:val="cyan"/>
            <w:rPrChange w:id="35" w:author="Di Palma Valeria" w:date="2025-05-29T11:41:00Z" w16du:dateUtc="2025-05-29T09:41:00Z">
              <w:rPr>
                <w:rFonts w:ascii="Garamond" w:eastAsiaTheme="minorEastAsia" w:hAnsi="Garamond" w:cstheme="majorBidi"/>
              </w:rPr>
            </w:rPrChange>
          </w:rPr>
          <w:t>e</w:t>
        </w:r>
        <w:proofErr w:type="spellEnd"/>
        <w:r w:rsidR="009C4EE2" w:rsidRPr="009C4EE2">
          <w:rPr>
            <w:rFonts w:ascii="Garamond" w:eastAsiaTheme="minorEastAsia" w:hAnsi="Garamond" w:cstheme="majorBidi"/>
            <w:highlight w:val="cyan"/>
            <w:rPrChange w:id="36" w:author="Di Palma Valeria" w:date="2025-05-29T11:41:00Z" w16du:dateUtc="2025-05-29T09:41:00Z">
              <w:rPr>
                <w:rFonts w:ascii="Garamond" w:eastAsiaTheme="minorEastAsia" w:hAnsi="Garamond" w:cstheme="majorBidi"/>
              </w:rPr>
            </w:rPrChange>
          </w:rPr>
          <w:t xml:space="preserve"> per le spese</w:t>
        </w:r>
      </w:ins>
      <w:ins w:id="37" w:author="Di Palma Valeria" w:date="2025-05-29T11:40:00Z" w16du:dateUtc="2025-05-29T09:40:00Z">
        <w:r w:rsidR="009C4EE2" w:rsidRPr="009C4EE2">
          <w:rPr>
            <w:rFonts w:ascii="Garamond" w:eastAsiaTheme="minorEastAsia" w:hAnsi="Garamond" w:cstheme="majorBidi"/>
            <w:highlight w:val="cyan"/>
            <w:rPrChange w:id="38" w:author="Di Palma Valeria" w:date="2025-05-29T11:41:00Z" w16du:dateUtc="2025-05-29T09:41:00Z">
              <w:rPr>
                <w:rFonts w:ascii="Garamond" w:eastAsiaTheme="minorEastAsia" w:hAnsi="Garamond" w:cstheme="majorBidi"/>
              </w:rPr>
            </w:rPrChange>
          </w:rPr>
          <w:t xml:space="preserve"> </w:t>
        </w:r>
      </w:ins>
      <w:ins w:id="39" w:author="Di Palma Valeria" w:date="2025-05-29T11:35:00Z" w16du:dateUtc="2025-05-29T09:35:00Z">
        <w:r w:rsidR="009C4EE2" w:rsidRPr="009C4EE2">
          <w:rPr>
            <w:rFonts w:ascii="Garamond" w:eastAsiaTheme="minorEastAsia" w:hAnsi="Garamond" w:cstheme="majorBidi"/>
            <w:highlight w:val="cyan"/>
            <w:rPrChange w:id="40" w:author="Di Palma Valeria" w:date="2025-05-29T11:41:00Z" w16du:dateUtc="2025-05-29T09:41:00Z">
              <w:rPr>
                <w:rFonts w:ascii="Garamond" w:eastAsiaTheme="minorEastAsia" w:hAnsi="Garamond" w:cstheme="majorBidi"/>
              </w:rPr>
            </w:rPrChange>
          </w:rPr>
          <w:t xml:space="preserve">il </w:t>
        </w:r>
      </w:ins>
      <w:ins w:id="41" w:author="Di Palma Valeria" w:date="2025-05-29T10:27:00Z" w16du:dateUtc="2025-05-29T08:27:00Z">
        <w:r w:rsidR="009D626C" w:rsidRPr="009C4EE2">
          <w:rPr>
            <w:rFonts w:ascii="Garamond" w:eastAsiaTheme="minorEastAsia" w:hAnsi="Garamond" w:cstheme="majorBidi"/>
            <w:highlight w:val="cyan"/>
            <w:rPrChange w:id="42" w:author="Di Palma Valeria" w:date="2025-05-29T11:41:00Z" w16du:dateUtc="2025-05-29T09:41:00Z">
              <w:rPr>
                <w:rFonts w:ascii="Garamond" w:eastAsiaTheme="minorEastAsia" w:hAnsi="Garamond" w:cstheme="majorBidi"/>
              </w:rPr>
            </w:rPrChange>
          </w:rPr>
          <w:t xml:space="preserve"> </w:t>
        </w:r>
        <w:r w:rsidR="009D626C" w:rsidRPr="009C4EE2">
          <w:rPr>
            <w:rFonts w:ascii="Garamond" w:eastAsiaTheme="minorEastAsia" w:hAnsi="Garamond" w:cstheme="majorBidi"/>
            <w:highlight w:val="cyan"/>
            <w:rPrChange w:id="43" w:author="Di Palma Valeria" w:date="2025-05-29T11:33:00Z" w16du:dateUtc="2025-05-29T09:33:00Z">
              <w:rPr>
                <w:rFonts w:ascii="Garamond" w:eastAsiaTheme="minorEastAsia" w:hAnsi="Garamond" w:cstheme="majorBidi"/>
              </w:rPr>
            </w:rPrChange>
          </w:rPr>
          <w:t>rendicont</w:t>
        </w:r>
      </w:ins>
      <w:ins w:id="44" w:author="Di Palma Valeria" w:date="2025-05-29T11:40:00Z" w16du:dateUtc="2025-05-29T09:40:00Z">
        <w:r w:rsidR="009C4EE2">
          <w:rPr>
            <w:rFonts w:ascii="Garamond" w:eastAsiaTheme="minorEastAsia" w:hAnsi="Garamond" w:cstheme="majorBidi"/>
            <w:highlight w:val="cyan"/>
          </w:rPr>
          <w:t>o di</w:t>
        </w:r>
      </w:ins>
      <w:ins w:id="45" w:author="Di Palma Valeria" w:date="2025-05-29T10:27:00Z" w16du:dateUtc="2025-05-29T08:27:00Z">
        <w:r w:rsidR="009D626C" w:rsidRPr="009C4EE2">
          <w:rPr>
            <w:rFonts w:ascii="Garamond" w:eastAsiaTheme="minorEastAsia" w:hAnsi="Garamond" w:cstheme="majorBidi"/>
            <w:highlight w:val="cyan"/>
            <w:rPrChange w:id="46" w:author="Di Palma Valeria" w:date="2025-05-29T11:33:00Z" w16du:dateUtc="2025-05-29T09:33:00Z">
              <w:rPr>
                <w:rFonts w:ascii="Garamond" w:eastAsiaTheme="minorEastAsia" w:hAnsi="Garamond" w:cstheme="majorBidi"/>
              </w:rPr>
            </w:rPrChange>
          </w:rPr>
          <w:t xml:space="preserve"> Misura</w:t>
        </w:r>
        <w:r w:rsidR="009D626C">
          <w:rPr>
            <w:rFonts w:ascii="Garamond" w:eastAsiaTheme="minorEastAsia" w:hAnsi="Garamond" w:cstheme="majorBidi"/>
          </w:rPr>
          <w:t xml:space="preserve"> </w:t>
        </w:r>
      </w:ins>
      <w:r w:rsidRPr="3A07E1FD">
        <w:rPr>
          <w:rFonts w:ascii="Garamond" w:eastAsiaTheme="minorEastAsia" w:hAnsi="Garamond" w:cstheme="majorBidi"/>
        </w:rPr>
        <w:t xml:space="preserve">nelle modalità indicate dal Dipartimento della </w:t>
      </w:r>
      <w:r w:rsidR="005C103B">
        <w:rPr>
          <w:rFonts w:ascii="Garamond" w:eastAsiaTheme="minorEastAsia" w:hAnsi="Garamond" w:cstheme="majorBidi"/>
        </w:rPr>
        <w:t>R</w:t>
      </w:r>
      <w:r w:rsidRPr="3A07E1FD">
        <w:rPr>
          <w:rFonts w:ascii="Garamond" w:eastAsiaTheme="minorEastAsia" w:hAnsi="Garamond" w:cstheme="majorBidi"/>
        </w:rPr>
        <w:t xml:space="preserve">agioneria </w:t>
      </w:r>
      <w:r w:rsidR="005C103B">
        <w:rPr>
          <w:rFonts w:ascii="Garamond" w:eastAsiaTheme="minorEastAsia" w:hAnsi="Garamond" w:cstheme="majorBidi"/>
        </w:rPr>
        <w:t>G</w:t>
      </w:r>
      <w:r w:rsidRPr="3A07E1FD">
        <w:rPr>
          <w:rFonts w:ascii="Garamond" w:eastAsiaTheme="minorEastAsia" w:hAnsi="Garamond" w:cstheme="majorBidi"/>
        </w:rPr>
        <w:t>enerale dello Stato</w:t>
      </w:r>
      <w:r w:rsidR="005C103B">
        <w:rPr>
          <w:rFonts w:ascii="Garamond" w:eastAsiaTheme="minorEastAsia" w:hAnsi="Garamond" w:cstheme="majorBidi"/>
        </w:rPr>
        <w:t xml:space="preserve"> - </w:t>
      </w:r>
      <w:r w:rsidRPr="3A07E1FD">
        <w:rPr>
          <w:rFonts w:ascii="Garamond" w:eastAsiaTheme="minorEastAsia" w:hAnsi="Garamond" w:cstheme="majorBidi"/>
        </w:rPr>
        <w:t>Servizio centrale per il PNRR, ora Ispettorato Generale PNRR;</w:t>
      </w:r>
    </w:p>
    <w:p w14:paraId="5981E9D0" w14:textId="7816C6B4" w:rsidR="001F3153" w:rsidRPr="00D63703" w:rsidRDefault="009E078A" w:rsidP="00310D74">
      <w:pPr>
        <w:pStyle w:val="Paragrafoelenco"/>
        <w:numPr>
          <w:ilvl w:val="2"/>
          <w:numId w:val="23"/>
        </w:numPr>
        <w:spacing w:after="120"/>
        <w:jc w:val="both"/>
        <w:rPr>
          <w:rFonts w:ascii="Garamond" w:eastAsiaTheme="minorEastAsia" w:hAnsi="Garamond" w:cstheme="majorBidi"/>
        </w:rPr>
      </w:pPr>
      <w:r w:rsidRPr="001E2A05">
        <w:rPr>
          <w:rFonts w:ascii="Garamond" w:eastAsiaTheme="minorEastAsia" w:hAnsi="Garamond" w:cstheme="majorBidi"/>
        </w:rPr>
        <w:t xml:space="preserve">inoltrare </w:t>
      </w:r>
      <w:r w:rsidR="001F3153" w:rsidRPr="001E2A05">
        <w:rPr>
          <w:rFonts w:ascii="Garamond" w:eastAsiaTheme="minorEastAsia" w:hAnsi="Garamond" w:cstheme="majorBidi"/>
        </w:rPr>
        <w:t>all’Unità di Missione</w:t>
      </w:r>
      <w:r w:rsidR="00046AA3" w:rsidRPr="001E2A05">
        <w:rPr>
          <w:rFonts w:ascii="Garamond" w:eastAsiaTheme="minorEastAsia" w:hAnsi="Garamond" w:cstheme="majorBidi"/>
        </w:rPr>
        <w:t xml:space="preserve">, per l’attivazione della successiva </w:t>
      </w:r>
      <w:r w:rsidR="00B364EA" w:rsidRPr="001E2A05">
        <w:rPr>
          <w:rFonts w:ascii="Garamond" w:eastAsiaTheme="minorEastAsia" w:hAnsi="Garamond" w:cstheme="majorBidi"/>
        </w:rPr>
        <w:t>istanza al Ministero dell’Economia e delle Finanze</w:t>
      </w:r>
      <w:r w:rsidR="00046AA3" w:rsidRPr="001E2A05">
        <w:rPr>
          <w:rFonts w:ascii="Garamond" w:eastAsiaTheme="minorEastAsia" w:hAnsi="Garamond" w:cstheme="majorBidi"/>
        </w:rPr>
        <w:t xml:space="preserve">, </w:t>
      </w:r>
      <w:r w:rsidR="001F3153" w:rsidRPr="001E2A05">
        <w:rPr>
          <w:rFonts w:ascii="Garamond" w:eastAsiaTheme="minorEastAsia" w:hAnsi="Garamond" w:cstheme="majorBidi"/>
        </w:rPr>
        <w:t xml:space="preserve">la </w:t>
      </w:r>
      <w:r w:rsidR="001F3153" w:rsidRPr="00D63703">
        <w:rPr>
          <w:rFonts w:ascii="Garamond" w:eastAsiaTheme="minorEastAsia" w:hAnsi="Garamond" w:cstheme="majorBidi"/>
        </w:rPr>
        <w:t xml:space="preserve">richiesta </w:t>
      </w:r>
      <w:r w:rsidR="00D63703" w:rsidRPr="00D63703">
        <w:rPr>
          <w:rFonts w:ascii="Garamond" w:eastAsiaTheme="minorEastAsia" w:hAnsi="Garamond" w:cstheme="majorBidi"/>
        </w:rPr>
        <w:t xml:space="preserve">della disponibilità finanziaria necessaria a consentire i trasferimenti ai soggetti attuatori; </w:t>
      </w:r>
    </w:p>
    <w:p w14:paraId="6DC18C39" w14:textId="0AFC7629" w:rsidR="00A82F56" w:rsidRPr="001603C3" w:rsidRDefault="001F3153" w:rsidP="00310D74">
      <w:pPr>
        <w:pStyle w:val="Paragrafoelenco"/>
        <w:numPr>
          <w:ilvl w:val="2"/>
          <w:numId w:val="23"/>
        </w:numPr>
        <w:spacing w:after="120"/>
        <w:jc w:val="both"/>
        <w:rPr>
          <w:rFonts w:ascii="Garamond" w:eastAsiaTheme="minorEastAsia" w:hAnsi="Garamond" w:cstheme="majorHAnsi"/>
        </w:rPr>
      </w:pPr>
      <w:r>
        <w:rPr>
          <w:rFonts w:ascii="Garamond" w:eastAsiaTheme="minorEastAsia" w:hAnsi="Garamond" w:cstheme="majorHAnsi"/>
        </w:rPr>
        <w:t>p</w:t>
      </w:r>
      <w:r w:rsidR="00572C5E">
        <w:rPr>
          <w:rFonts w:ascii="Garamond" w:eastAsiaTheme="minorEastAsia" w:hAnsi="Garamond" w:cstheme="majorHAnsi"/>
        </w:rPr>
        <w:t xml:space="preserve">redisporre e sottoscrivere </w:t>
      </w:r>
      <w:r w:rsidR="00D7383C">
        <w:rPr>
          <w:rFonts w:ascii="Garamond" w:eastAsiaTheme="minorEastAsia" w:hAnsi="Garamond" w:cstheme="majorHAnsi"/>
        </w:rPr>
        <w:t xml:space="preserve">le Disposizione di pagamento </w:t>
      </w:r>
      <w:r w:rsidR="00572C5E">
        <w:rPr>
          <w:rFonts w:ascii="Garamond" w:eastAsiaTheme="minorEastAsia" w:hAnsi="Garamond" w:cstheme="majorHAnsi"/>
        </w:rPr>
        <w:t xml:space="preserve">(DP) </w:t>
      </w:r>
      <w:r w:rsidR="00D7383C">
        <w:rPr>
          <w:rFonts w:ascii="Garamond" w:eastAsiaTheme="minorEastAsia" w:hAnsi="Garamond" w:cstheme="majorHAnsi"/>
        </w:rPr>
        <w:t xml:space="preserve">all’interno del Modulo finanziario </w:t>
      </w:r>
      <w:r w:rsidR="00572C5E">
        <w:rPr>
          <w:rFonts w:ascii="Garamond" w:eastAsiaTheme="minorEastAsia" w:hAnsi="Garamond" w:cstheme="majorHAnsi"/>
        </w:rPr>
        <w:t xml:space="preserve">del sistema informativo </w:t>
      </w:r>
      <w:r w:rsidR="00D7383C">
        <w:rPr>
          <w:rFonts w:ascii="Garamond" w:eastAsiaTheme="minorEastAsia" w:hAnsi="Garamond" w:cstheme="majorHAnsi"/>
        </w:rPr>
        <w:t xml:space="preserve">REGIS, </w:t>
      </w:r>
      <w:r w:rsidR="00A82F56" w:rsidRPr="001603C3">
        <w:rPr>
          <w:rFonts w:ascii="Garamond" w:eastAsiaTheme="minorEastAsia" w:hAnsi="Garamond" w:cstheme="majorHAnsi"/>
        </w:rPr>
        <w:t xml:space="preserve">previa presentazione da parte del Soggetto attuatore della richiesta di </w:t>
      </w:r>
      <w:r w:rsidR="00572C5E">
        <w:rPr>
          <w:rFonts w:ascii="Garamond" w:eastAsiaTheme="minorEastAsia" w:hAnsi="Garamond" w:cstheme="majorHAnsi"/>
        </w:rPr>
        <w:t xml:space="preserve">trasferimento a titolo di </w:t>
      </w:r>
      <w:r w:rsidR="00A82F56" w:rsidRPr="001603C3">
        <w:rPr>
          <w:rFonts w:ascii="Garamond" w:eastAsiaTheme="minorEastAsia" w:hAnsi="Garamond" w:cstheme="majorHAnsi"/>
        </w:rPr>
        <w:t xml:space="preserve">anticipo, </w:t>
      </w:r>
      <w:r w:rsidR="00572C5E">
        <w:rPr>
          <w:rFonts w:ascii="Garamond" w:eastAsiaTheme="minorEastAsia" w:hAnsi="Garamond" w:cstheme="majorHAnsi"/>
        </w:rPr>
        <w:t xml:space="preserve">di trasferimento </w:t>
      </w:r>
      <w:r w:rsidR="00A82F56" w:rsidRPr="001603C3">
        <w:rPr>
          <w:rFonts w:ascii="Garamond" w:eastAsiaTheme="minorEastAsia" w:hAnsi="Garamond" w:cstheme="majorHAnsi"/>
        </w:rPr>
        <w:t>intermedio e di saldo, verificata la ricorrenza dei presupposti per l’erogazione e le disponibilità;</w:t>
      </w:r>
    </w:p>
    <w:p w14:paraId="74DD93EB" w14:textId="08B721EF" w:rsidR="00645EE0" w:rsidRPr="00982860" w:rsidRDefault="005C103B" w:rsidP="00310D74">
      <w:pPr>
        <w:pStyle w:val="Paragrafoelenco"/>
        <w:numPr>
          <w:ilvl w:val="2"/>
          <w:numId w:val="23"/>
        </w:numPr>
        <w:spacing w:after="120"/>
        <w:jc w:val="both"/>
        <w:rPr>
          <w:rFonts w:ascii="Garamond" w:eastAsiaTheme="minorEastAsia" w:hAnsi="Garamond" w:cstheme="majorHAnsi"/>
        </w:rPr>
      </w:pPr>
      <w:r w:rsidRPr="00982860">
        <w:rPr>
          <w:rFonts w:ascii="Garamond" w:eastAsiaTheme="minorEastAsia" w:hAnsi="Garamond" w:cstheme="majorHAnsi"/>
        </w:rPr>
        <w:t>g</w:t>
      </w:r>
      <w:r w:rsidR="00A82F56" w:rsidRPr="00982860">
        <w:rPr>
          <w:rFonts w:ascii="Garamond" w:eastAsiaTheme="minorEastAsia" w:hAnsi="Garamond" w:cstheme="majorHAnsi"/>
        </w:rPr>
        <w:t>arantire l'avvio delle procedure di recupero e restituzione, anche mediante compensazione delle risorse indebitamente utilizzate</w:t>
      </w:r>
    </w:p>
    <w:p w14:paraId="21E85C0F" w14:textId="2A685E00" w:rsidR="00614BE5" w:rsidRPr="001603C3" w:rsidRDefault="005C103B" w:rsidP="00310D74">
      <w:pPr>
        <w:pStyle w:val="Paragrafoelenco"/>
        <w:numPr>
          <w:ilvl w:val="1"/>
          <w:numId w:val="23"/>
        </w:numPr>
        <w:spacing w:after="120" w:line="240" w:lineRule="auto"/>
        <w:ind w:left="1353"/>
        <w:jc w:val="both"/>
        <w:rPr>
          <w:rFonts w:ascii="Garamond" w:eastAsiaTheme="minorEastAsia" w:hAnsi="Garamond" w:cstheme="majorHAnsi"/>
        </w:rPr>
      </w:pPr>
      <w:r>
        <w:rPr>
          <w:rFonts w:ascii="Garamond" w:hAnsi="Garamond" w:cstheme="majorHAnsi"/>
        </w:rPr>
        <w:t xml:space="preserve">provvedere alla </w:t>
      </w:r>
      <w:r w:rsidR="00614BE5" w:rsidRPr="00572C5E">
        <w:rPr>
          <w:rFonts w:ascii="Garamond" w:hAnsi="Garamond" w:cstheme="majorHAnsi"/>
        </w:rPr>
        <w:t>revisione e approvazione dei Piani</w:t>
      </w:r>
      <w:r w:rsidR="00B51876" w:rsidRPr="00572C5E">
        <w:rPr>
          <w:rFonts w:ascii="Garamond" w:hAnsi="Garamond" w:cstheme="majorHAnsi"/>
        </w:rPr>
        <w:t xml:space="preserve"> d</w:t>
      </w:r>
      <w:r w:rsidR="00E45D00">
        <w:rPr>
          <w:rFonts w:ascii="Garamond" w:hAnsi="Garamond" w:cstheme="majorHAnsi"/>
        </w:rPr>
        <w:t>i A</w:t>
      </w:r>
      <w:r w:rsidR="00B51876" w:rsidRPr="00572C5E">
        <w:rPr>
          <w:rFonts w:ascii="Garamond" w:hAnsi="Garamond" w:cstheme="majorHAnsi"/>
        </w:rPr>
        <w:t>zione</w:t>
      </w:r>
      <w:r w:rsidR="00614BE5" w:rsidRPr="00572C5E">
        <w:rPr>
          <w:rFonts w:ascii="Garamond" w:hAnsi="Garamond" w:cstheme="majorHAnsi"/>
        </w:rPr>
        <w:t xml:space="preserve"> Locali</w:t>
      </w:r>
      <w:r w:rsidR="00645EE0" w:rsidRPr="00745445">
        <w:rPr>
          <w:rFonts w:ascii="Garamond" w:hAnsi="Garamond" w:cstheme="majorHAnsi"/>
        </w:rPr>
        <w:t>.</w:t>
      </w:r>
      <w:r w:rsidR="00645EE0" w:rsidRPr="001603C3">
        <w:rPr>
          <w:rFonts w:ascii="Garamond" w:hAnsi="Garamond" w:cstheme="majorHAnsi"/>
        </w:rPr>
        <w:t xml:space="preserve"> In particolare, è tenuto</w:t>
      </w:r>
      <w:r w:rsidR="00142439" w:rsidRPr="00142439">
        <w:rPr>
          <w:rFonts w:ascii="Garamond" w:hAnsi="Garamond" w:cstheme="majorHAnsi"/>
        </w:rPr>
        <w:t>, qualora non abbia già provveduto</w:t>
      </w:r>
      <w:r w:rsidR="00142439">
        <w:rPr>
          <w:rFonts w:ascii="Garamond" w:hAnsi="Garamond" w:cstheme="majorHAnsi"/>
        </w:rPr>
        <w:t>,</w:t>
      </w:r>
      <w:r w:rsidR="00142439" w:rsidRPr="00142439">
        <w:rPr>
          <w:rFonts w:ascii="Garamond" w:hAnsi="Garamond" w:cstheme="majorHAnsi"/>
        </w:rPr>
        <w:t xml:space="preserve"> </w:t>
      </w:r>
      <w:r w:rsidR="00645EE0" w:rsidRPr="001603C3">
        <w:rPr>
          <w:rFonts w:ascii="Garamond" w:hAnsi="Garamond" w:cstheme="majorHAnsi"/>
        </w:rPr>
        <w:t>a:</w:t>
      </w:r>
    </w:p>
    <w:p w14:paraId="29635737" w14:textId="4FCDAAA7" w:rsidR="00645EE0" w:rsidRPr="009E078A" w:rsidRDefault="00645EE0" w:rsidP="00310D74">
      <w:pPr>
        <w:pStyle w:val="Paragrafoelenco"/>
        <w:numPr>
          <w:ilvl w:val="0"/>
          <w:numId w:val="28"/>
        </w:numPr>
        <w:spacing w:after="120" w:line="240" w:lineRule="auto"/>
        <w:jc w:val="both"/>
        <w:rPr>
          <w:rFonts w:ascii="Garamond" w:hAnsi="Garamond" w:cstheme="majorBidi"/>
        </w:rPr>
      </w:pPr>
      <w:r w:rsidRPr="3A07E1FD">
        <w:rPr>
          <w:rFonts w:ascii="Garamond" w:hAnsi="Garamond" w:cstheme="majorBidi"/>
        </w:rPr>
        <w:t xml:space="preserve">definire le procedure per la </w:t>
      </w:r>
      <w:r w:rsidRPr="009E078A">
        <w:rPr>
          <w:rFonts w:ascii="Garamond" w:hAnsi="Garamond" w:cstheme="majorBidi"/>
        </w:rPr>
        <w:t xml:space="preserve">presentazione </w:t>
      </w:r>
      <w:r w:rsidR="00D57E66" w:rsidRPr="009E078A">
        <w:rPr>
          <w:rFonts w:ascii="Garamond" w:hAnsi="Garamond" w:cstheme="majorBidi"/>
        </w:rPr>
        <w:t xml:space="preserve">da parte dei soggetti attuatori dei Piani </w:t>
      </w:r>
      <w:r w:rsidR="004B1C2E" w:rsidRPr="009E078A">
        <w:rPr>
          <w:rFonts w:ascii="Garamond" w:hAnsi="Garamond" w:cstheme="majorBidi"/>
        </w:rPr>
        <w:t>d</w:t>
      </w:r>
      <w:r w:rsidR="00E45D00">
        <w:rPr>
          <w:rFonts w:ascii="Garamond" w:hAnsi="Garamond" w:cstheme="majorBidi"/>
        </w:rPr>
        <w:t>i A</w:t>
      </w:r>
      <w:r w:rsidR="004B1C2E" w:rsidRPr="009E078A">
        <w:rPr>
          <w:rFonts w:ascii="Garamond" w:hAnsi="Garamond" w:cstheme="majorBidi"/>
        </w:rPr>
        <w:t xml:space="preserve">zione </w:t>
      </w:r>
      <w:r w:rsidR="00D57E66" w:rsidRPr="009E078A">
        <w:rPr>
          <w:rFonts w:ascii="Garamond" w:hAnsi="Garamond" w:cstheme="majorBidi"/>
        </w:rPr>
        <w:t xml:space="preserve">locali </w:t>
      </w:r>
      <w:r w:rsidRPr="009E078A">
        <w:rPr>
          <w:rFonts w:ascii="Garamond" w:hAnsi="Garamond" w:cstheme="majorBidi"/>
        </w:rPr>
        <w:t xml:space="preserve">e </w:t>
      </w:r>
      <w:r w:rsidR="00D57E66" w:rsidRPr="009E078A">
        <w:rPr>
          <w:rFonts w:ascii="Garamond" w:hAnsi="Garamond" w:cstheme="majorBidi"/>
        </w:rPr>
        <w:t>procedere all’</w:t>
      </w:r>
      <w:r w:rsidRPr="009E078A">
        <w:rPr>
          <w:rFonts w:ascii="Garamond" w:hAnsi="Garamond" w:cstheme="majorBidi"/>
        </w:rPr>
        <w:t xml:space="preserve">approvazione </w:t>
      </w:r>
      <w:r w:rsidR="0814F14D" w:rsidRPr="009E078A">
        <w:rPr>
          <w:rFonts w:ascii="Garamond" w:hAnsi="Garamond" w:cstheme="majorBidi"/>
        </w:rPr>
        <w:t>de</w:t>
      </w:r>
      <w:r w:rsidR="00D57E66" w:rsidRPr="009E078A">
        <w:rPr>
          <w:rFonts w:ascii="Garamond" w:hAnsi="Garamond" w:cstheme="majorBidi"/>
        </w:rPr>
        <w:t>gli stessi in collaborazione con le amministrazioni regionali</w:t>
      </w:r>
      <w:r w:rsidRPr="009E078A">
        <w:rPr>
          <w:rFonts w:ascii="Garamond" w:hAnsi="Garamond" w:cstheme="majorBidi"/>
        </w:rPr>
        <w:t>;</w:t>
      </w:r>
    </w:p>
    <w:p w14:paraId="45B296B1" w14:textId="587D6A99" w:rsidR="00645EE0" w:rsidRPr="001603C3" w:rsidRDefault="00645EE0" w:rsidP="00310D74">
      <w:pPr>
        <w:pStyle w:val="Paragrafoelenco"/>
        <w:numPr>
          <w:ilvl w:val="0"/>
          <w:numId w:val="28"/>
        </w:numPr>
        <w:spacing w:after="120" w:line="240" w:lineRule="auto"/>
        <w:jc w:val="both"/>
        <w:rPr>
          <w:rFonts w:ascii="Garamond" w:hAnsi="Garamond" w:cstheme="majorBidi"/>
        </w:rPr>
      </w:pPr>
      <w:r w:rsidRPr="3A07E1FD">
        <w:rPr>
          <w:rFonts w:ascii="Garamond" w:hAnsi="Garamond" w:cstheme="majorBidi"/>
        </w:rPr>
        <w:t>adottare tutti gli atti necessari per eventuali rimodulazioni progettuali;</w:t>
      </w:r>
    </w:p>
    <w:p w14:paraId="7C281966" w14:textId="5E6F5316" w:rsidR="00645EE0" w:rsidRPr="001603C3" w:rsidRDefault="00F632C6" w:rsidP="00310D74">
      <w:pPr>
        <w:pStyle w:val="Paragrafoelenco"/>
        <w:numPr>
          <w:ilvl w:val="0"/>
          <w:numId w:val="28"/>
        </w:numPr>
        <w:spacing w:after="120"/>
        <w:jc w:val="both"/>
        <w:rPr>
          <w:rFonts w:ascii="Garamond" w:hAnsi="Garamond" w:cstheme="majorHAnsi"/>
        </w:rPr>
      </w:pPr>
      <w:r>
        <w:rPr>
          <w:rFonts w:ascii="Garamond" w:hAnsi="Garamond" w:cstheme="majorHAnsi"/>
        </w:rPr>
        <w:t>a</w:t>
      </w:r>
      <w:r w:rsidR="00A82F56" w:rsidRPr="001603C3">
        <w:rPr>
          <w:rFonts w:ascii="Garamond" w:hAnsi="Garamond" w:cstheme="majorHAnsi"/>
        </w:rPr>
        <w:t>dottare, in attuazione degli indirizzi forniti dal Servizio Centrale per il Coordinamento del PNRR, ora Ispettorato generale PNRR, le iniziative necessarie a prevenire le frodi, la corruzione, il conflitto di interessi ed evitare il doppio finanziamento pubblico degli interventi, anche attraverso collaborazioni con altre Amministrazioni e/o adottando procedure di controllo automatizzato mediante l’incrocio di banche dati;</w:t>
      </w:r>
    </w:p>
    <w:p w14:paraId="6A207121" w14:textId="3716BC5C" w:rsidR="00614BE5" w:rsidRPr="003461F9" w:rsidRDefault="00614BE5" w:rsidP="00310D74">
      <w:pPr>
        <w:pStyle w:val="Paragrafoelenco"/>
        <w:numPr>
          <w:ilvl w:val="1"/>
          <w:numId w:val="23"/>
        </w:numPr>
        <w:spacing w:after="120" w:line="240" w:lineRule="auto"/>
        <w:ind w:left="1353"/>
        <w:jc w:val="both"/>
        <w:rPr>
          <w:rFonts w:ascii="Garamond" w:eastAsiaTheme="minorEastAsia" w:hAnsi="Garamond" w:cstheme="majorHAnsi"/>
        </w:rPr>
      </w:pPr>
      <w:r w:rsidRPr="001E2A05">
        <w:rPr>
          <w:rFonts w:ascii="Garamond" w:eastAsiaTheme="minorEastAsia" w:hAnsi="Garamond" w:cstheme="majorBidi"/>
        </w:rPr>
        <w:lastRenderedPageBreak/>
        <w:t>predispo</w:t>
      </w:r>
      <w:r w:rsidR="00046AA3" w:rsidRPr="001E2A05">
        <w:rPr>
          <w:rFonts w:ascii="Garamond" w:eastAsiaTheme="minorEastAsia" w:hAnsi="Garamond" w:cstheme="majorBidi"/>
        </w:rPr>
        <w:t>rre</w:t>
      </w:r>
      <w:r w:rsidR="00C11434">
        <w:rPr>
          <w:rFonts w:ascii="Garamond" w:hAnsi="Garamond" w:cstheme="majorHAnsi"/>
        </w:rPr>
        <w:t xml:space="preserve">, approvare e inviare </w:t>
      </w:r>
      <w:r w:rsidR="005C103B">
        <w:rPr>
          <w:rFonts w:ascii="Garamond" w:hAnsi="Garamond" w:cstheme="majorHAnsi"/>
        </w:rPr>
        <w:t>agli organi di controllo</w:t>
      </w:r>
      <w:r w:rsidR="00C11434">
        <w:rPr>
          <w:rFonts w:ascii="Garamond" w:hAnsi="Garamond" w:cstheme="majorHAnsi"/>
        </w:rPr>
        <w:t xml:space="preserve"> </w:t>
      </w:r>
      <w:r w:rsidRPr="00572C5E">
        <w:rPr>
          <w:rFonts w:ascii="Garamond" w:hAnsi="Garamond" w:cstheme="majorHAnsi"/>
        </w:rPr>
        <w:t xml:space="preserve">le Convenzioni </w:t>
      </w:r>
      <w:r w:rsidR="00C11434">
        <w:rPr>
          <w:rFonts w:ascii="Garamond" w:hAnsi="Garamond" w:cstheme="majorHAnsi"/>
        </w:rPr>
        <w:t xml:space="preserve">sottoscritte </w:t>
      </w:r>
      <w:r w:rsidRPr="00572C5E">
        <w:rPr>
          <w:rFonts w:ascii="Garamond" w:hAnsi="Garamond" w:cstheme="majorHAnsi"/>
        </w:rPr>
        <w:t xml:space="preserve">tra </w:t>
      </w:r>
      <w:r w:rsidR="00D57E66" w:rsidRPr="00572C5E">
        <w:rPr>
          <w:rFonts w:ascii="Garamond" w:hAnsi="Garamond" w:cstheme="majorHAnsi"/>
        </w:rPr>
        <w:t xml:space="preserve">le strutture dell’Amministrazione </w:t>
      </w:r>
      <w:r w:rsidR="0017628E" w:rsidRPr="00572C5E">
        <w:rPr>
          <w:rFonts w:ascii="Garamond" w:hAnsi="Garamond" w:cstheme="majorHAnsi"/>
        </w:rPr>
        <w:t>titolare</w:t>
      </w:r>
      <w:r w:rsidR="00D57E66" w:rsidRPr="00572C5E">
        <w:rPr>
          <w:rFonts w:ascii="Garamond" w:hAnsi="Garamond" w:cstheme="majorHAnsi"/>
        </w:rPr>
        <w:t xml:space="preserve">, le Regioni e i soggetti attuatori </w:t>
      </w:r>
      <w:r w:rsidRPr="00572C5E">
        <w:rPr>
          <w:rFonts w:ascii="Garamond" w:hAnsi="Garamond" w:cstheme="majorHAnsi"/>
        </w:rPr>
        <w:t>nel rispetto della disciplina di cui al decreto legislativo 31 marzo 2023, n.</w:t>
      </w:r>
      <w:r w:rsidR="00E45D00">
        <w:rPr>
          <w:rFonts w:ascii="Garamond" w:hAnsi="Garamond" w:cstheme="majorHAnsi"/>
        </w:rPr>
        <w:t xml:space="preserve"> </w:t>
      </w:r>
      <w:r w:rsidRPr="00572C5E">
        <w:rPr>
          <w:rFonts w:ascii="Garamond" w:hAnsi="Garamond" w:cstheme="majorHAnsi"/>
        </w:rPr>
        <w:t>36</w:t>
      </w:r>
      <w:r w:rsidRPr="003461F9">
        <w:rPr>
          <w:rFonts w:ascii="Garamond" w:hAnsi="Garamond" w:cstheme="majorHAnsi"/>
        </w:rPr>
        <w:t>;</w:t>
      </w:r>
    </w:p>
    <w:p w14:paraId="79A0FC57" w14:textId="18E33285" w:rsidR="00614BE5" w:rsidRPr="001603C3" w:rsidRDefault="00614BE5" w:rsidP="00310D74">
      <w:pPr>
        <w:pStyle w:val="Paragrafoelenco"/>
        <w:numPr>
          <w:ilvl w:val="1"/>
          <w:numId w:val="23"/>
        </w:numPr>
        <w:spacing w:after="120" w:line="240" w:lineRule="auto"/>
        <w:ind w:left="1353"/>
        <w:jc w:val="both"/>
        <w:rPr>
          <w:rFonts w:ascii="Garamond" w:eastAsiaTheme="minorEastAsia" w:hAnsi="Garamond" w:cstheme="majorHAnsi"/>
        </w:rPr>
      </w:pPr>
      <w:r w:rsidRPr="00572C5E">
        <w:rPr>
          <w:rFonts w:ascii="Garamond" w:hAnsi="Garamond" w:cstheme="majorHAnsi"/>
        </w:rPr>
        <w:t>verificare la coerenza dei dispositivi adottati dal Soggetto Attuatore</w:t>
      </w:r>
      <w:r w:rsidR="00D57E66">
        <w:rPr>
          <w:rFonts w:ascii="Garamond" w:hAnsi="Garamond" w:cstheme="majorHAnsi"/>
        </w:rPr>
        <w:t xml:space="preserve"> attraverso verifiche </w:t>
      </w:r>
      <w:r w:rsidR="00D57E66" w:rsidRPr="00310D74">
        <w:rPr>
          <w:rFonts w:ascii="Garamond" w:hAnsi="Garamond" w:cstheme="majorHAnsi"/>
          <w:i/>
          <w:iCs/>
        </w:rPr>
        <w:t>ex ante</w:t>
      </w:r>
      <w:r w:rsidR="00D57E66">
        <w:rPr>
          <w:rFonts w:ascii="Garamond" w:hAnsi="Garamond" w:cstheme="majorHAnsi"/>
        </w:rPr>
        <w:t xml:space="preserve"> dei </w:t>
      </w:r>
      <w:r w:rsidR="00142439">
        <w:rPr>
          <w:rFonts w:ascii="Garamond" w:hAnsi="Garamond" w:cstheme="majorHAnsi"/>
        </w:rPr>
        <w:t xml:space="preserve">medesimi </w:t>
      </w:r>
      <w:r w:rsidR="00AD12CC">
        <w:rPr>
          <w:rFonts w:ascii="Garamond" w:hAnsi="Garamond" w:cstheme="majorHAnsi"/>
        </w:rPr>
        <w:t xml:space="preserve">al fine di </w:t>
      </w:r>
      <w:r w:rsidR="00D57E66">
        <w:rPr>
          <w:rFonts w:ascii="Garamond" w:hAnsi="Garamond" w:cstheme="majorHAnsi"/>
        </w:rPr>
        <w:t>controllarne la coerenza con i Piani di azione locali;</w:t>
      </w:r>
    </w:p>
    <w:p w14:paraId="2FFD9163" w14:textId="59EC1357" w:rsidR="00614BE5" w:rsidRPr="003461F9" w:rsidRDefault="00614BE5" w:rsidP="00310D74">
      <w:pPr>
        <w:pStyle w:val="Paragrafoelenco"/>
        <w:numPr>
          <w:ilvl w:val="1"/>
          <w:numId w:val="23"/>
        </w:numPr>
        <w:spacing w:after="120" w:line="240" w:lineRule="auto"/>
        <w:ind w:left="1353"/>
        <w:jc w:val="both"/>
        <w:rPr>
          <w:rFonts w:ascii="Garamond" w:eastAsiaTheme="minorEastAsia" w:hAnsi="Garamond" w:cstheme="majorHAnsi"/>
        </w:rPr>
      </w:pPr>
      <w:r w:rsidRPr="00572C5E">
        <w:rPr>
          <w:rFonts w:ascii="Garamond" w:hAnsi="Garamond" w:cstheme="majorHAnsi"/>
        </w:rPr>
        <w:t>rim</w:t>
      </w:r>
      <w:r w:rsidR="005C103B">
        <w:rPr>
          <w:rFonts w:ascii="Garamond" w:hAnsi="Garamond" w:cstheme="majorHAnsi"/>
        </w:rPr>
        <w:t>uovere g</w:t>
      </w:r>
      <w:r w:rsidRPr="00572C5E">
        <w:rPr>
          <w:rFonts w:ascii="Garamond" w:hAnsi="Garamond" w:cstheme="majorHAnsi"/>
        </w:rPr>
        <w:t>li ostacoli che impediscono l’avvio delle attività</w:t>
      </w:r>
      <w:r w:rsidRPr="003461F9">
        <w:rPr>
          <w:rFonts w:ascii="Garamond" w:hAnsi="Garamond" w:cstheme="majorHAnsi"/>
        </w:rPr>
        <w:t>;</w:t>
      </w:r>
    </w:p>
    <w:p w14:paraId="2DBF5F81" w14:textId="5BD03DDC" w:rsidR="00614BE5" w:rsidRPr="001603C3" w:rsidRDefault="00614BE5" w:rsidP="00310D74">
      <w:pPr>
        <w:pStyle w:val="Paragrafoelenco"/>
        <w:numPr>
          <w:ilvl w:val="1"/>
          <w:numId w:val="23"/>
        </w:numPr>
        <w:spacing w:after="120" w:line="240" w:lineRule="auto"/>
        <w:ind w:left="1353"/>
        <w:jc w:val="both"/>
        <w:rPr>
          <w:rFonts w:ascii="Garamond" w:eastAsiaTheme="minorEastAsia" w:hAnsi="Garamond" w:cstheme="majorHAnsi"/>
        </w:rPr>
      </w:pPr>
      <w:commentRangeStart w:id="47"/>
      <w:del w:id="48" w:author="Di Palma Valeria" w:date="2025-05-29T10:37:00Z" w16du:dateUtc="2025-05-29T08:37:00Z">
        <w:r w:rsidRPr="00572C5E" w:rsidDel="004A2F09">
          <w:rPr>
            <w:rFonts w:ascii="Garamond" w:hAnsi="Garamond" w:cstheme="majorHAnsi"/>
          </w:rPr>
          <w:delText>alimenta</w:delText>
        </w:r>
        <w:r w:rsidR="005C103B" w:rsidDel="004A2F09">
          <w:rPr>
            <w:rFonts w:ascii="Garamond" w:hAnsi="Garamond" w:cstheme="majorHAnsi"/>
          </w:rPr>
          <w:delText>re</w:delText>
        </w:r>
        <w:commentRangeEnd w:id="47"/>
        <w:r w:rsidR="00AB0CDB" w:rsidDel="004A2F09">
          <w:rPr>
            <w:rStyle w:val="Rimandocommento"/>
          </w:rPr>
          <w:commentReference w:id="47"/>
        </w:r>
        <w:r w:rsidRPr="00572C5E" w:rsidDel="004A2F09">
          <w:rPr>
            <w:rFonts w:ascii="Garamond" w:hAnsi="Garamond" w:cstheme="majorHAnsi"/>
          </w:rPr>
          <w:delText xml:space="preserve"> </w:delText>
        </w:r>
      </w:del>
      <w:ins w:id="49" w:author="Di Palma Valeria" w:date="2025-05-29T10:37:00Z" w16du:dateUtc="2025-05-29T08:37:00Z">
        <w:r w:rsidR="004A2F09">
          <w:rPr>
            <w:rFonts w:ascii="Garamond" w:hAnsi="Garamond" w:cstheme="majorHAnsi"/>
          </w:rPr>
          <w:t xml:space="preserve">assicurarsi </w:t>
        </w:r>
        <w:r w:rsidR="004A2F09" w:rsidRPr="00572C5E">
          <w:rPr>
            <w:rFonts w:ascii="Garamond" w:hAnsi="Garamond" w:cstheme="majorHAnsi"/>
          </w:rPr>
          <w:t xml:space="preserve"> </w:t>
        </w:r>
      </w:ins>
      <w:r w:rsidRPr="00572C5E">
        <w:rPr>
          <w:rFonts w:ascii="Garamond" w:hAnsi="Garamond" w:cstheme="majorHAnsi"/>
        </w:rPr>
        <w:t>periodica</w:t>
      </w:r>
      <w:r w:rsidR="005C103B">
        <w:rPr>
          <w:rFonts w:ascii="Garamond" w:hAnsi="Garamond" w:cstheme="majorHAnsi"/>
        </w:rPr>
        <w:t xml:space="preserve">mente </w:t>
      </w:r>
      <w:ins w:id="50" w:author="Di Palma Valeria" w:date="2025-05-29T10:38:00Z" w16du:dateUtc="2025-05-29T08:38:00Z">
        <w:r w:rsidR="004A2F09">
          <w:rPr>
            <w:rFonts w:ascii="Garamond" w:hAnsi="Garamond" w:cstheme="majorHAnsi"/>
          </w:rPr>
          <w:t xml:space="preserve">dell’adeguata implementazione del </w:t>
        </w:r>
      </w:ins>
      <w:del w:id="51" w:author="Di Palma Valeria" w:date="2025-05-29T10:38:00Z" w16du:dateUtc="2025-05-29T08:38:00Z">
        <w:r w:rsidR="005C103B" w:rsidDel="004A2F09">
          <w:rPr>
            <w:rFonts w:ascii="Garamond" w:hAnsi="Garamond" w:cstheme="majorHAnsi"/>
          </w:rPr>
          <w:delText>i</w:delText>
        </w:r>
        <w:r w:rsidRPr="00572C5E" w:rsidDel="004A2F09">
          <w:rPr>
            <w:rFonts w:ascii="Garamond" w:hAnsi="Garamond" w:cstheme="majorHAnsi"/>
          </w:rPr>
          <w:delText>l</w:delText>
        </w:r>
      </w:del>
      <w:r w:rsidRPr="00572C5E">
        <w:rPr>
          <w:rFonts w:ascii="Garamond" w:hAnsi="Garamond" w:cstheme="majorHAnsi"/>
        </w:rPr>
        <w:t xml:space="preserve"> sistema informativo </w:t>
      </w:r>
      <w:proofErr w:type="spellStart"/>
      <w:r w:rsidRPr="00572C5E">
        <w:rPr>
          <w:rFonts w:ascii="Garamond" w:hAnsi="Garamond" w:cstheme="majorHAnsi"/>
        </w:rPr>
        <w:t>ReGiS</w:t>
      </w:r>
      <w:proofErr w:type="spellEnd"/>
      <w:r w:rsidR="00645EE0" w:rsidRPr="003461F9">
        <w:rPr>
          <w:rFonts w:ascii="Garamond" w:hAnsi="Garamond" w:cstheme="majorHAnsi"/>
        </w:rPr>
        <w:t>.</w:t>
      </w:r>
      <w:r w:rsidR="00645EE0" w:rsidRPr="001603C3">
        <w:rPr>
          <w:rFonts w:ascii="Garamond" w:hAnsi="Garamond" w:cstheme="majorHAnsi"/>
        </w:rPr>
        <w:t xml:space="preserve"> In particolare, è tenuto a:</w:t>
      </w:r>
    </w:p>
    <w:p w14:paraId="144C71BE" w14:textId="19794A92" w:rsidR="00645EE0" w:rsidRPr="001603C3" w:rsidRDefault="00AD12CC" w:rsidP="00310D74">
      <w:pPr>
        <w:pStyle w:val="Paragrafoelenco"/>
        <w:numPr>
          <w:ilvl w:val="2"/>
          <w:numId w:val="23"/>
        </w:numPr>
        <w:spacing w:after="120" w:line="240" w:lineRule="auto"/>
        <w:jc w:val="both"/>
        <w:rPr>
          <w:rFonts w:ascii="Garamond" w:eastAsiaTheme="minorEastAsia" w:hAnsi="Garamond" w:cstheme="majorHAnsi"/>
        </w:rPr>
      </w:pPr>
      <w:r>
        <w:rPr>
          <w:rFonts w:ascii="Garamond" w:hAnsi="Garamond" w:cstheme="majorHAnsi"/>
        </w:rPr>
        <w:t xml:space="preserve">assicurarsi che i soggetti attuatori acquisiscano le utenze e procedano al regolare caricamento dei CUP/progetti e </w:t>
      </w:r>
      <w:r w:rsidR="00645EE0" w:rsidRPr="001603C3">
        <w:rPr>
          <w:rFonts w:ascii="Garamond" w:hAnsi="Garamond" w:cstheme="majorHAnsi"/>
        </w:rPr>
        <w:t>aliment</w:t>
      </w:r>
      <w:r>
        <w:rPr>
          <w:rFonts w:ascii="Garamond" w:hAnsi="Garamond" w:cstheme="majorHAnsi"/>
        </w:rPr>
        <w:t>ino</w:t>
      </w:r>
      <w:r w:rsidR="00645EE0" w:rsidRPr="001603C3">
        <w:rPr>
          <w:rFonts w:ascii="Garamond" w:hAnsi="Garamond" w:cstheme="majorHAnsi"/>
        </w:rPr>
        <w:t xml:space="preserve"> il sistema informativo ReGiS </w:t>
      </w:r>
      <w:r>
        <w:rPr>
          <w:rFonts w:ascii="Garamond" w:hAnsi="Garamond" w:cstheme="majorHAnsi"/>
        </w:rPr>
        <w:t>con riferimento agli aspetti fisici finanziari e procedurali e che i soggetti attuatori alimentino il sistema al fine della rendicontazione del target e della spesa</w:t>
      </w:r>
      <w:r w:rsidR="00645EE0" w:rsidRPr="001603C3">
        <w:rPr>
          <w:rFonts w:ascii="Garamond" w:hAnsi="Garamond"/>
        </w:rPr>
        <w:t>;</w:t>
      </w:r>
    </w:p>
    <w:p w14:paraId="42EDD1B1" w14:textId="5D2E7504" w:rsidR="00A82F56" w:rsidRPr="00A82F56" w:rsidRDefault="00774A30" w:rsidP="00310D74">
      <w:pPr>
        <w:pStyle w:val="Paragrafoelenco"/>
        <w:numPr>
          <w:ilvl w:val="2"/>
          <w:numId w:val="23"/>
        </w:numPr>
        <w:spacing w:after="120"/>
        <w:jc w:val="both"/>
        <w:rPr>
          <w:rFonts w:ascii="Garamond" w:eastAsiaTheme="minorEastAsia" w:hAnsi="Garamond" w:cstheme="majorHAnsi"/>
        </w:rPr>
      </w:pPr>
      <w:r>
        <w:rPr>
          <w:rFonts w:ascii="Garamond" w:eastAsiaTheme="minorEastAsia" w:hAnsi="Garamond" w:cstheme="majorHAnsi"/>
        </w:rPr>
        <w:t>v</w:t>
      </w:r>
      <w:r w:rsidR="00A82F56" w:rsidRPr="001603C3">
        <w:rPr>
          <w:rFonts w:ascii="Garamond" w:eastAsiaTheme="minorEastAsia" w:hAnsi="Garamond" w:cstheme="majorHAnsi"/>
        </w:rPr>
        <w:t xml:space="preserve">erificare la completezza e la coerenza dei dati inseriti dai Soggetti Attuatori nel sistema informativo ReGiS relativamente </w:t>
      </w:r>
      <w:r w:rsidR="00A82F56" w:rsidRPr="00A82F56">
        <w:rPr>
          <w:rFonts w:ascii="Garamond" w:eastAsiaTheme="minorEastAsia" w:hAnsi="Garamond" w:cstheme="majorHAnsi"/>
        </w:rPr>
        <w:t>a Traguardi e Obiettivi, nonché agli indicatori, comunicando gli esiti dell’attività di verifica all’Unità di Missione PNRR MLPS;</w:t>
      </w:r>
    </w:p>
    <w:p w14:paraId="22D3D8DD" w14:textId="3A19C195" w:rsidR="00645EE0" w:rsidRDefault="00774A30" w:rsidP="00310D74">
      <w:pPr>
        <w:pStyle w:val="Paragrafoelenco"/>
        <w:numPr>
          <w:ilvl w:val="2"/>
          <w:numId w:val="23"/>
        </w:numPr>
        <w:spacing w:after="120"/>
        <w:jc w:val="both"/>
        <w:rPr>
          <w:rFonts w:ascii="Garamond" w:eastAsiaTheme="minorEastAsia" w:hAnsi="Garamond" w:cstheme="majorHAnsi"/>
        </w:rPr>
      </w:pPr>
      <w:r>
        <w:rPr>
          <w:rFonts w:ascii="Garamond" w:eastAsiaTheme="minorEastAsia" w:hAnsi="Garamond" w:cstheme="majorHAnsi"/>
        </w:rPr>
        <w:t>p</w:t>
      </w:r>
      <w:r w:rsidR="00AD12CC">
        <w:rPr>
          <w:rFonts w:ascii="Garamond" w:eastAsiaTheme="minorEastAsia" w:hAnsi="Garamond" w:cstheme="majorHAnsi"/>
        </w:rPr>
        <w:t xml:space="preserve">rocedere ai controlli sulla rendicontazione del target e della spesa da parte dei soggetti attuatori sul sistema Regis e </w:t>
      </w:r>
      <w:r w:rsidR="00A82F56" w:rsidRPr="00A82F56">
        <w:rPr>
          <w:rFonts w:ascii="Garamond" w:eastAsiaTheme="minorEastAsia" w:hAnsi="Garamond" w:cstheme="majorHAnsi"/>
        </w:rPr>
        <w:t>comunica</w:t>
      </w:r>
      <w:r w:rsidR="00AD12CC">
        <w:rPr>
          <w:rFonts w:ascii="Garamond" w:eastAsiaTheme="minorEastAsia" w:hAnsi="Garamond" w:cstheme="majorHAnsi"/>
        </w:rPr>
        <w:t xml:space="preserve">re </w:t>
      </w:r>
      <w:r w:rsidR="00A82F56" w:rsidRPr="00A82F56">
        <w:rPr>
          <w:rFonts w:ascii="Garamond" w:eastAsiaTheme="minorEastAsia" w:hAnsi="Garamond" w:cstheme="majorHAnsi"/>
        </w:rPr>
        <w:t xml:space="preserve">gli esiti dell’attività di verifica all’Unità di </w:t>
      </w:r>
      <w:r w:rsidR="00A82F56" w:rsidRPr="003461F9">
        <w:rPr>
          <w:rFonts w:ascii="Garamond" w:eastAsiaTheme="minorEastAsia" w:hAnsi="Garamond" w:cstheme="majorHAnsi"/>
        </w:rPr>
        <w:t>Missione PNRR MLPS</w:t>
      </w:r>
      <w:r w:rsidR="005C103B">
        <w:rPr>
          <w:rFonts w:ascii="Garamond" w:eastAsiaTheme="minorEastAsia" w:hAnsi="Garamond" w:cstheme="majorHAnsi"/>
        </w:rPr>
        <w:t>,</w:t>
      </w:r>
      <w:r w:rsidR="00A82F56" w:rsidRPr="003461F9">
        <w:rPr>
          <w:rFonts w:ascii="Garamond" w:eastAsiaTheme="minorEastAsia" w:hAnsi="Garamond" w:cstheme="majorHAnsi"/>
        </w:rPr>
        <w:t xml:space="preserve"> punto di contatto con </w:t>
      </w:r>
      <w:r w:rsidR="00F632C6">
        <w:rPr>
          <w:rFonts w:ascii="Garamond" w:eastAsiaTheme="minorEastAsia" w:hAnsi="Garamond" w:cstheme="majorHAnsi"/>
        </w:rPr>
        <w:t>l’Ispettorato Gener</w:t>
      </w:r>
      <w:r>
        <w:rPr>
          <w:rFonts w:ascii="Garamond" w:eastAsiaTheme="minorEastAsia" w:hAnsi="Garamond" w:cstheme="majorHAnsi"/>
        </w:rPr>
        <w:t xml:space="preserve">ale </w:t>
      </w:r>
      <w:r w:rsidR="00A82F56" w:rsidRPr="003461F9">
        <w:rPr>
          <w:rFonts w:ascii="Garamond" w:eastAsiaTheme="minorEastAsia" w:hAnsi="Garamond" w:cstheme="majorHAnsi"/>
        </w:rPr>
        <w:t>per il PNRR;</w:t>
      </w:r>
      <w:r w:rsidR="00AD12CC" w:rsidRPr="003461F9">
        <w:rPr>
          <w:rFonts w:ascii="Garamond" w:eastAsiaTheme="minorEastAsia" w:hAnsi="Garamond" w:cstheme="majorHAnsi"/>
        </w:rPr>
        <w:t xml:space="preserve"> </w:t>
      </w:r>
    </w:p>
    <w:p w14:paraId="0265D424" w14:textId="0E79C29B" w:rsidR="00CE09EF" w:rsidRPr="00572C5E" w:rsidRDefault="00CE09EF" w:rsidP="00310D74">
      <w:pPr>
        <w:pStyle w:val="Paragrafoelenco"/>
        <w:numPr>
          <w:ilvl w:val="2"/>
          <w:numId w:val="23"/>
        </w:numPr>
        <w:spacing w:after="120"/>
        <w:jc w:val="both"/>
        <w:rPr>
          <w:rFonts w:ascii="Garamond" w:eastAsiaTheme="minorEastAsia" w:hAnsi="Garamond" w:cstheme="majorHAnsi"/>
        </w:rPr>
      </w:pPr>
      <w:r>
        <w:rPr>
          <w:rFonts w:ascii="Garamond" w:eastAsiaTheme="minorEastAsia" w:hAnsi="Garamond" w:cstheme="majorHAnsi"/>
        </w:rPr>
        <w:t>a</w:t>
      </w:r>
      <w:r w:rsidRPr="00572C5E">
        <w:rPr>
          <w:rFonts w:ascii="Garamond" w:eastAsiaTheme="minorEastAsia" w:hAnsi="Garamond" w:cstheme="majorHAnsi"/>
        </w:rPr>
        <w:t>ll’esito delle attività di verifica</w:t>
      </w:r>
      <w:r w:rsidR="005C103B">
        <w:rPr>
          <w:rFonts w:ascii="Garamond" w:eastAsiaTheme="minorEastAsia" w:hAnsi="Garamond" w:cstheme="majorHAnsi"/>
        </w:rPr>
        <w:t>,</w:t>
      </w:r>
      <w:r w:rsidRPr="00572C5E">
        <w:rPr>
          <w:rFonts w:ascii="Garamond" w:eastAsiaTheme="minorEastAsia" w:hAnsi="Garamond" w:cstheme="majorHAnsi"/>
        </w:rPr>
        <w:t xml:space="preserve"> espletate in merito alla </w:t>
      </w:r>
      <w:proofErr w:type="spellStart"/>
      <w:r w:rsidRPr="00572C5E">
        <w:rPr>
          <w:rFonts w:ascii="Garamond" w:eastAsiaTheme="minorEastAsia" w:hAnsi="Garamond" w:cstheme="majorHAnsi"/>
        </w:rPr>
        <w:t>pre</w:t>
      </w:r>
      <w:proofErr w:type="spellEnd"/>
      <w:r w:rsidRPr="00572C5E">
        <w:rPr>
          <w:rFonts w:ascii="Garamond" w:eastAsiaTheme="minorEastAsia" w:hAnsi="Garamond" w:cstheme="majorHAnsi"/>
        </w:rPr>
        <w:t>-validazione delle informazioni inserite nel sistema informativo ReGiS da parte del Soggetto Attuatore, provvede</w:t>
      </w:r>
      <w:r>
        <w:rPr>
          <w:rFonts w:ascii="Garamond" w:eastAsiaTheme="minorEastAsia" w:hAnsi="Garamond" w:cstheme="majorHAnsi"/>
        </w:rPr>
        <w:t>re</w:t>
      </w:r>
      <w:r w:rsidRPr="00572C5E">
        <w:rPr>
          <w:rFonts w:ascii="Garamond" w:eastAsiaTheme="minorEastAsia" w:hAnsi="Garamond" w:cstheme="majorHAnsi"/>
        </w:rPr>
        <w:t xml:space="preserve"> a validare i dati di monitoraggio relativi alla misura.</w:t>
      </w:r>
    </w:p>
    <w:p w14:paraId="21BF97DB" w14:textId="5DBC632C" w:rsidR="00614BE5" w:rsidRPr="003461F9" w:rsidRDefault="00614BE5" w:rsidP="00310D74">
      <w:pPr>
        <w:pStyle w:val="Paragrafoelenco"/>
        <w:numPr>
          <w:ilvl w:val="1"/>
          <w:numId w:val="23"/>
        </w:numPr>
        <w:spacing w:after="120" w:line="240" w:lineRule="auto"/>
        <w:ind w:left="1353"/>
        <w:jc w:val="both"/>
        <w:rPr>
          <w:rFonts w:ascii="Garamond" w:eastAsiaTheme="minorEastAsia" w:hAnsi="Garamond" w:cstheme="majorHAnsi"/>
        </w:rPr>
      </w:pPr>
      <w:r w:rsidRPr="00572C5E">
        <w:rPr>
          <w:rFonts w:ascii="Garamond" w:hAnsi="Garamond" w:cstheme="majorHAnsi"/>
        </w:rPr>
        <w:t>defini</w:t>
      </w:r>
      <w:r w:rsidR="005C103B">
        <w:rPr>
          <w:rFonts w:ascii="Garamond" w:hAnsi="Garamond" w:cstheme="majorHAnsi"/>
        </w:rPr>
        <w:t xml:space="preserve">re gli </w:t>
      </w:r>
      <w:r w:rsidRPr="00572C5E">
        <w:rPr>
          <w:rFonts w:ascii="Garamond" w:hAnsi="Garamond" w:cstheme="majorHAnsi"/>
        </w:rPr>
        <w:t>strumenti funzionali alla verifica periodica dello stato di attuazione della misura e monitoraggio dell’intervento</w:t>
      </w:r>
      <w:r w:rsidR="00455BC3">
        <w:rPr>
          <w:rFonts w:ascii="Garamond" w:hAnsi="Garamond" w:cstheme="majorHAnsi"/>
        </w:rPr>
        <w:t xml:space="preserve"> in linea con i compiti attribuiti dalla Circolare RGS MEF IG PNRR n. 27 del 2022 e </w:t>
      </w:r>
      <w:proofErr w:type="spellStart"/>
      <w:r w:rsidR="00455BC3">
        <w:rPr>
          <w:rFonts w:ascii="Garamond" w:hAnsi="Garamond" w:cstheme="majorHAnsi"/>
        </w:rPr>
        <w:t>smi</w:t>
      </w:r>
      <w:proofErr w:type="spellEnd"/>
      <w:r w:rsidRPr="003461F9">
        <w:rPr>
          <w:rFonts w:ascii="Garamond" w:hAnsi="Garamond" w:cstheme="majorHAnsi"/>
        </w:rPr>
        <w:t>;</w:t>
      </w:r>
    </w:p>
    <w:p w14:paraId="4E3164AE" w14:textId="52EC9BB7" w:rsidR="00614BE5" w:rsidRPr="00E45D00" w:rsidRDefault="00614BE5" w:rsidP="00310D74">
      <w:pPr>
        <w:pStyle w:val="Paragrafoelenco"/>
        <w:numPr>
          <w:ilvl w:val="1"/>
          <w:numId w:val="23"/>
        </w:numPr>
        <w:spacing w:after="120" w:line="240" w:lineRule="auto"/>
        <w:ind w:left="1353"/>
        <w:jc w:val="both"/>
        <w:rPr>
          <w:rFonts w:ascii="Garamond" w:eastAsiaTheme="minorEastAsia" w:hAnsi="Garamond" w:cstheme="majorHAnsi"/>
        </w:rPr>
      </w:pPr>
      <w:r w:rsidRPr="00E45D00">
        <w:rPr>
          <w:rFonts w:ascii="Garamond" w:hAnsi="Garamond" w:cstheme="majorHAnsi"/>
        </w:rPr>
        <w:t>riscontr</w:t>
      </w:r>
      <w:r w:rsidR="005C103B" w:rsidRPr="00E45D00">
        <w:rPr>
          <w:rFonts w:ascii="Garamond" w:hAnsi="Garamond" w:cstheme="majorHAnsi"/>
        </w:rPr>
        <w:t>are</w:t>
      </w:r>
      <w:r w:rsidRPr="00E45D00">
        <w:rPr>
          <w:rFonts w:ascii="Garamond" w:hAnsi="Garamond" w:cstheme="majorHAnsi"/>
        </w:rPr>
        <w:t xml:space="preserve"> quesiti e richieste informative;</w:t>
      </w:r>
    </w:p>
    <w:p w14:paraId="57F042EC" w14:textId="63479177" w:rsidR="00614BE5" w:rsidRPr="00E45D00" w:rsidRDefault="00614BE5" w:rsidP="00310D74">
      <w:pPr>
        <w:pStyle w:val="Paragrafoelenco"/>
        <w:numPr>
          <w:ilvl w:val="1"/>
          <w:numId w:val="23"/>
        </w:numPr>
        <w:spacing w:after="120" w:line="240" w:lineRule="auto"/>
        <w:ind w:left="1353"/>
        <w:jc w:val="both"/>
        <w:rPr>
          <w:rFonts w:ascii="Garamond" w:eastAsiaTheme="minorEastAsia" w:hAnsi="Garamond" w:cstheme="majorHAnsi"/>
        </w:rPr>
      </w:pPr>
      <w:r w:rsidRPr="00E45D00">
        <w:rPr>
          <w:rFonts w:ascii="Garamond" w:hAnsi="Garamond" w:cstheme="majorHAnsi"/>
        </w:rPr>
        <w:t>defini</w:t>
      </w:r>
      <w:r w:rsidR="005C103B" w:rsidRPr="00E45D00">
        <w:rPr>
          <w:rFonts w:ascii="Garamond" w:hAnsi="Garamond" w:cstheme="majorHAnsi"/>
        </w:rPr>
        <w:t>r</w:t>
      </w:r>
      <w:r w:rsidRPr="00E45D00">
        <w:rPr>
          <w:rFonts w:ascii="Garamond" w:hAnsi="Garamond" w:cstheme="majorHAnsi"/>
        </w:rPr>
        <w:t xml:space="preserve">e </w:t>
      </w:r>
      <w:r w:rsidR="005C103B" w:rsidRPr="00E45D00">
        <w:rPr>
          <w:rFonts w:ascii="Garamond" w:hAnsi="Garamond" w:cstheme="majorHAnsi"/>
        </w:rPr>
        <w:t>gli</w:t>
      </w:r>
      <w:r w:rsidRPr="00E45D00">
        <w:rPr>
          <w:rFonts w:ascii="Garamond" w:hAnsi="Garamond" w:cstheme="majorHAnsi"/>
        </w:rPr>
        <w:t xml:space="preserve"> indicatori di output;</w:t>
      </w:r>
    </w:p>
    <w:p w14:paraId="4F905FF5" w14:textId="1F430857" w:rsidR="00574DFF" w:rsidRPr="00E45D00" w:rsidRDefault="00624852" w:rsidP="00310D74">
      <w:pPr>
        <w:pStyle w:val="Paragrafoelenco"/>
        <w:numPr>
          <w:ilvl w:val="1"/>
          <w:numId w:val="23"/>
        </w:numPr>
        <w:spacing w:after="120" w:line="240" w:lineRule="auto"/>
        <w:ind w:left="1353"/>
        <w:jc w:val="both"/>
        <w:rPr>
          <w:rFonts w:ascii="Garamond" w:eastAsiaTheme="minorEastAsia" w:hAnsi="Garamond" w:cstheme="majorHAnsi"/>
        </w:rPr>
      </w:pPr>
      <w:r w:rsidRPr="00E45D00">
        <w:rPr>
          <w:rFonts w:ascii="Garamond" w:hAnsi="Garamond" w:cstheme="majorHAnsi"/>
        </w:rPr>
        <w:t xml:space="preserve">assicurare il raccordo delle attività con il </w:t>
      </w:r>
      <w:r w:rsidRPr="00E45D00">
        <w:rPr>
          <w:rFonts w:ascii="Garamond" w:hAnsi="Garamond" w:cstheme="majorHAnsi"/>
          <w:i/>
          <w:iCs/>
        </w:rPr>
        <w:t>“Tavolo operativo per la definizione di una nuova strategia di contrasto al caporalato e allo sfruttamento lavorativo in agricoltura”;</w:t>
      </w:r>
    </w:p>
    <w:p w14:paraId="4CDB7DEC" w14:textId="69A3BA82" w:rsidR="00614BE5" w:rsidRPr="00624852" w:rsidRDefault="00624852" w:rsidP="00624852">
      <w:pPr>
        <w:pStyle w:val="Paragrafoelenco"/>
        <w:numPr>
          <w:ilvl w:val="1"/>
          <w:numId w:val="23"/>
        </w:numPr>
        <w:spacing w:after="120" w:line="240" w:lineRule="auto"/>
        <w:ind w:left="1353"/>
        <w:jc w:val="both"/>
        <w:rPr>
          <w:rFonts w:ascii="Garamond" w:eastAsiaTheme="minorEastAsia" w:hAnsi="Garamond" w:cstheme="majorHAnsi"/>
        </w:rPr>
      </w:pPr>
      <w:r w:rsidRPr="00624852">
        <w:rPr>
          <w:rFonts w:ascii="Garamond" w:hAnsi="Garamond" w:cstheme="majorHAnsi"/>
        </w:rPr>
        <w:t>assicurare il coinvolgimento e la responsabilizzazione delle istituzioni locali e dei soggetti del Terzo settore.</w:t>
      </w:r>
    </w:p>
    <w:p w14:paraId="37EF9822" w14:textId="5F0834C5" w:rsidR="00614BE5" w:rsidRDefault="005C561D" w:rsidP="00310D74">
      <w:pPr>
        <w:spacing w:after="120" w:line="240" w:lineRule="auto"/>
        <w:jc w:val="both"/>
        <w:rPr>
          <w:rFonts w:ascii="Garamond" w:hAnsi="Garamond" w:cstheme="majorHAnsi"/>
          <w:b/>
          <w:bCs/>
        </w:rPr>
      </w:pPr>
      <w:r w:rsidRPr="003461F9">
        <w:rPr>
          <w:rFonts w:ascii="Garamond" w:hAnsi="Garamond" w:cstheme="majorHAnsi"/>
        </w:rPr>
        <w:t>2</w:t>
      </w:r>
      <w:r w:rsidR="008216B2" w:rsidRPr="003461F9">
        <w:rPr>
          <w:rFonts w:ascii="Garamond" w:hAnsi="Garamond" w:cstheme="majorHAnsi"/>
        </w:rPr>
        <w:t xml:space="preserve">. </w:t>
      </w:r>
      <w:r w:rsidR="00614BE5" w:rsidRPr="00572C5E">
        <w:rPr>
          <w:rFonts w:ascii="Garamond" w:hAnsi="Garamond" w:cstheme="majorHAnsi"/>
        </w:rPr>
        <w:t xml:space="preserve">Il Commissario Straordinario provvede all’espletamento dei propri compiti e delle proprie funzioni, in </w:t>
      </w:r>
      <w:r w:rsidR="00142439">
        <w:rPr>
          <w:rFonts w:ascii="Garamond" w:hAnsi="Garamond" w:cstheme="majorHAnsi"/>
        </w:rPr>
        <w:t xml:space="preserve">collaborazione </w:t>
      </w:r>
      <w:r w:rsidR="00614BE5" w:rsidRPr="00572C5E">
        <w:rPr>
          <w:rFonts w:ascii="Garamond" w:hAnsi="Garamond" w:cstheme="majorHAnsi"/>
        </w:rPr>
        <w:t xml:space="preserve">con l’Unità di Missione per l’attuazione degli interventi PNRR del Ministero del Lavoro e delle Politiche Sociali, nonché </w:t>
      </w:r>
      <w:r w:rsidR="00142439">
        <w:rPr>
          <w:rFonts w:ascii="Garamond" w:hAnsi="Garamond" w:cstheme="majorHAnsi"/>
        </w:rPr>
        <w:t xml:space="preserve">in raccordo </w:t>
      </w:r>
      <w:r w:rsidR="00614BE5" w:rsidRPr="00572C5E">
        <w:rPr>
          <w:rFonts w:ascii="Garamond" w:hAnsi="Garamond" w:cstheme="majorHAnsi"/>
        </w:rPr>
        <w:t>con</w:t>
      </w:r>
      <w:r w:rsidR="00A36DC5">
        <w:rPr>
          <w:rFonts w:ascii="Garamond" w:hAnsi="Garamond" w:cstheme="majorHAnsi"/>
        </w:rPr>
        <w:t xml:space="preserve"> </w:t>
      </w:r>
      <w:r w:rsidR="00C84837">
        <w:rPr>
          <w:rFonts w:ascii="Garamond" w:hAnsi="Garamond" w:cstheme="majorHAnsi"/>
        </w:rPr>
        <w:t>l’</w:t>
      </w:r>
      <w:r w:rsidR="00C84837" w:rsidRPr="001603C3">
        <w:rPr>
          <w:rFonts w:ascii="Garamond" w:eastAsiaTheme="minorEastAsia" w:hAnsi="Garamond" w:cstheme="majorHAnsi"/>
        </w:rPr>
        <w:t>Ispettorato generale PNRR</w:t>
      </w:r>
      <w:r w:rsidR="00C84837">
        <w:rPr>
          <w:rFonts w:ascii="Garamond" w:eastAsiaTheme="minorEastAsia" w:hAnsi="Garamond" w:cstheme="majorHAnsi"/>
        </w:rPr>
        <w:t xml:space="preserve"> </w:t>
      </w:r>
      <w:r w:rsidR="008C540D" w:rsidRPr="7B9C511D">
        <w:rPr>
          <w:rFonts w:ascii="Garamond" w:hAnsi="Garamond" w:cstheme="majorBidi"/>
        </w:rPr>
        <w:t>del Ministero dell’Economia e delle Finanze</w:t>
      </w:r>
      <w:r w:rsidR="008C540D" w:rsidRPr="7B9C511D" w:rsidDel="008E2E69">
        <w:rPr>
          <w:rFonts w:ascii="Garamond" w:hAnsi="Garamond" w:cstheme="majorBidi"/>
        </w:rPr>
        <w:t xml:space="preserve"> – Dipartimento della Ragioneria Generale dello Stato</w:t>
      </w:r>
      <w:r w:rsidR="008C540D">
        <w:rPr>
          <w:rFonts w:ascii="Garamond" w:eastAsiaTheme="minorEastAsia" w:hAnsi="Garamond" w:cstheme="majorHAnsi"/>
        </w:rPr>
        <w:t xml:space="preserve"> </w:t>
      </w:r>
      <w:r w:rsidR="00C84837">
        <w:rPr>
          <w:rFonts w:ascii="Garamond" w:eastAsiaTheme="minorEastAsia" w:hAnsi="Garamond" w:cstheme="majorHAnsi"/>
        </w:rPr>
        <w:t xml:space="preserve">e </w:t>
      </w:r>
      <w:r w:rsidR="00614BE5" w:rsidRPr="00572C5E">
        <w:rPr>
          <w:rFonts w:ascii="Garamond" w:hAnsi="Garamond" w:cstheme="majorHAnsi"/>
        </w:rPr>
        <w:t>la Struttura di missione PNRR presso la Presidenza del Consiglio dei ministri, di cui all’art. 2 del decreto-legge 24 febbraio 2023, n.</w:t>
      </w:r>
      <w:r w:rsidR="00E45D00">
        <w:rPr>
          <w:rFonts w:ascii="Garamond" w:hAnsi="Garamond" w:cstheme="majorHAnsi"/>
        </w:rPr>
        <w:t xml:space="preserve"> </w:t>
      </w:r>
      <w:r w:rsidR="00614BE5" w:rsidRPr="00572C5E">
        <w:rPr>
          <w:rFonts w:ascii="Garamond" w:hAnsi="Garamond" w:cstheme="majorHAnsi"/>
        </w:rPr>
        <w:t>13, convertito con modificazioni, dalla legge 21 aprile 2023, n. 41</w:t>
      </w:r>
      <w:r w:rsidR="00614BE5" w:rsidRPr="003461F9">
        <w:rPr>
          <w:rFonts w:ascii="Garamond" w:hAnsi="Garamond" w:cstheme="majorHAnsi"/>
        </w:rPr>
        <w:t>.</w:t>
      </w:r>
    </w:p>
    <w:p w14:paraId="4E497250" w14:textId="77777777" w:rsidR="00614BE5" w:rsidRPr="00DA3125" w:rsidRDefault="00614BE5" w:rsidP="00310D74">
      <w:pPr>
        <w:spacing w:after="120" w:line="240" w:lineRule="auto"/>
        <w:jc w:val="both"/>
        <w:rPr>
          <w:rFonts w:ascii="Garamond" w:hAnsi="Garamond" w:cstheme="majorHAnsi"/>
          <w:b/>
          <w:bCs/>
        </w:rPr>
      </w:pPr>
    </w:p>
    <w:p w14:paraId="18C1F92C" w14:textId="60376E79" w:rsidR="00DB6020" w:rsidRPr="00DA3125" w:rsidRDefault="00DB6020" w:rsidP="00310D74">
      <w:pPr>
        <w:spacing w:after="120" w:line="240" w:lineRule="auto"/>
        <w:jc w:val="center"/>
        <w:rPr>
          <w:rFonts w:ascii="Garamond" w:hAnsi="Garamond" w:cstheme="majorHAnsi"/>
          <w:b/>
          <w:bCs/>
        </w:rPr>
      </w:pPr>
      <w:r w:rsidRPr="00DA3125">
        <w:rPr>
          <w:rFonts w:ascii="Garamond" w:hAnsi="Garamond" w:cstheme="majorHAnsi"/>
          <w:b/>
          <w:bCs/>
        </w:rPr>
        <w:t>Articolo 5</w:t>
      </w:r>
    </w:p>
    <w:p w14:paraId="6480DDC1" w14:textId="484B77A5" w:rsidR="00DB6020" w:rsidRPr="00DA3125" w:rsidRDefault="00DB6020" w:rsidP="00310D74">
      <w:pPr>
        <w:spacing w:after="120" w:line="240" w:lineRule="auto"/>
        <w:jc w:val="center"/>
        <w:rPr>
          <w:rFonts w:ascii="Garamond" w:hAnsi="Garamond" w:cstheme="majorBidi"/>
          <w:b/>
          <w:bCs/>
        </w:rPr>
      </w:pPr>
      <w:r w:rsidRPr="00DA3125">
        <w:rPr>
          <w:rFonts w:ascii="Garamond" w:hAnsi="Garamond" w:cstheme="majorBidi"/>
          <w:b/>
          <w:bCs/>
        </w:rPr>
        <w:t xml:space="preserve">(Compiti </w:t>
      </w:r>
      <w:r w:rsidR="00514E20" w:rsidRPr="00DA3125">
        <w:rPr>
          <w:rFonts w:ascii="Garamond" w:hAnsi="Garamond" w:cstheme="majorBidi"/>
          <w:b/>
          <w:bCs/>
        </w:rPr>
        <w:t>del</w:t>
      </w:r>
      <w:r w:rsidR="31CF9AF8" w:rsidRPr="00DA3125">
        <w:rPr>
          <w:rFonts w:ascii="Garamond" w:hAnsi="Garamond" w:cstheme="majorBidi"/>
          <w:b/>
          <w:bCs/>
        </w:rPr>
        <w:t xml:space="preserve"> Soggetto </w:t>
      </w:r>
      <w:r w:rsidR="00371073">
        <w:rPr>
          <w:rFonts w:ascii="Garamond" w:hAnsi="Garamond" w:cstheme="majorBidi"/>
          <w:b/>
          <w:bCs/>
        </w:rPr>
        <w:t>a</w:t>
      </w:r>
      <w:r w:rsidR="31CF9AF8" w:rsidRPr="00DA3125">
        <w:rPr>
          <w:rFonts w:ascii="Garamond" w:hAnsi="Garamond" w:cstheme="majorBidi"/>
          <w:b/>
          <w:bCs/>
        </w:rPr>
        <w:t>ttuatore</w:t>
      </w:r>
      <w:r w:rsidRPr="00DA3125">
        <w:rPr>
          <w:rFonts w:ascii="Garamond" w:hAnsi="Garamond" w:cstheme="majorBidi"/>
          <w:b/>
          <w:bCs/>
        </w:rPr>
        <w:t>)</w:t>
      </w:r>
    </w:p>
    <w:p w14:paraId="03F7AF8A" w14:textId="59861C5D" w:rsidR="006A3EFF" w:rsidRPr="00DA3125" w:rsidRDefault="49F161EF" w:rsidP="00310D74">
      <w:pPr>
        <w:spacing w:after="120" w:line="240" w:lineRule="auto"/>
        <w:jc w:val="both"/>
        <w:rPr>
          <w:rFonts w:ascii="Garamond" w:hAnsi="Garamond" w:cstheme="majorBidi"/>
        </w:rPr>
      </w:pPr>
      <w:r w:rsidRPr="00DA3125">
        <w:rPr>
          <w:rFonts w:ascii="Garamond" w:hAnsi="Garamond" w:cstheme="majorBidi"/>
        </w:rPr>
        <w:t xml:space="preserve">1. Con la sottoscrizione del presente accordo, </w:t>
      </w:r>
      <w:r w:rsidR="16D393D1" w:rsidRPr="00DA3125">
        <w:rPr>
          <w:rFonts w:ascii="Garamond" w:hAnsi="Garamond" w:cstheme="majorBidi"/>
        </w:rPr>
        <w:t xml:space="preserve">il Soggetto </w:t>
      </w:r>
      <w:r w:rsidR="16D393D1" w:rsidRPr="001E2A05">
        <w:rPr>
          <w:rFonts w:ascii="Garamond" w:hAnsi="Garamond" w:cstheme="majorBidi"/>
        </w:rPr>
        <w:t>Attuatore</w:t>
      </w:r>
      <w:r w:rsidR="005C103B">
        <w:rPr>
          <w:rFonts w:ascii="Garamond" w:hAnsi="Garamond" w:cstheme="majorBidi"/>
        </w:rPr>
        <w:t>,</w:t>
      </w:r>
      <w:r w:rsidRPr="001E2A05">
        <w:rPr>
          <w:rFonts w:ascii="Garamond" w:hAnsi="Garamond" w:cstheme="majorBidi"/>
        </w:rPr>
        <w:t xml:space="preserve"> </w:t>
      </w:r>
      <w:r w:rsidR="009C7953" w:rsidRPr="001E2A05">
        <w:rPr>
          <w:rFonts w:ascii="Garamond" w:eastAsiaTheme="minorEastAsia" w:hAnsi="Garamond" w:cstheme="majorBidi"/>
        </w:rPr>
        <w:t xml:space="preserve">secondo </w:t>
      </w:r>
      <w:r w:rsidR="0D4D4620" w:rsidRPr="00DA3125">
        <w:rPr>
          <w:rFonts w:ascii="Garamond" w:hAnsi="Garamond" w:cstheme="majorBidi"/>
        </w:rPr>
        <w:t>quanto previ</w:t>
      </w:r>
      <w:r w:rsidR="1816D8FC" w:rsidRPr="00DA3125">
        <w:rPr>
          <w:rFonts w:ascii="Garamond" w:hAnsi="Garamond" w:cstheme="majorBidi"/>
        </w:rPr>
        <w:t>s</w:t>
      </w:r>
      <w:r w:rsidR="0D4D4620" w:rsidRPr="00DA3125">
        <w:rPr>
          <w:rFonts w:ascii="Garamond" w:hAnsi="Garamond" w:cstheme="majorBidi"/>
        </w:rPr>
        <w:t>to dall’</w:t>
      </w:r>
      <w:r w:rsidR="40F4E976" w:rsidRPr="00DA3125">
        <w:rPr>
          <w:rFonts w:ascii="Garamond" w:hAnsi="Garamond" w:cstheme="majorBidi"/>
        </w:rPr>
        <w:t>art</w:t>
      </w:r>
      <w:r w:rsidR="005C103B">
        <w:rPr>
          <w:rFonts w:ascii="Garamond" w:hAnsi="Garamond" w:cstheme="majorBidi"/>
        </w:rPr>
        <w:t xml:space="preserve">icolo </w:t>
      </w:r>
      <w:r w:rsidR="40F4E976" w:rsidRPr="00DA3125">
        <w:rPr>
          <w:rFonts w:ascii="Garamond" w:hAnsi="Garamond" w:cstheme="majorBidi"/>
        </w:rPr>
        <w:t xml:space="preserve">9 </w:t>
      </w:r>
      <w:r w:rsidR="00142439">
        <w:rPr>
          <w:rFonts w:ascii="Garamond" w:hAnsi="Garamond" w:cstheme="majorBidi"/>
        </w:rPr>
        <w:t>del</w:t>
      </w:r>
      <w:r w:rsidR="005C103B">
        <w:rPr>
          <w:rFonts w:ascii="Garamond" w:hAnsi="Garamond" w:cstheme="majorBidi"/>
        </w:rPr>
        <w:t xml:space="preserve"> d</w:t>
      </w:r>
      <w:r w:rsidR="1375D8A7" w:rsidRPr="00DA3125" w:rsidDel="000A4A14">
        <w:rPr>
          <w:rFonts w:ascii="Garamond" w:hAnsi="Garamond" w:cstheme="majorBidi"/>
        </w:rPr>
        <w:t>ecreto</w:t>
      </w:r>
      <w:r w:rsidR="00774A30">
        <w:rPr>
          <w:rFonts w:ascii="Garamond" w:hAnsi="Garamond" w:cstheme="majorBidi"/>
        </w:rPr>
        <w:t>-l</w:t>
      </w:r>
      <w:r w:rsidR="1375D8A7" w:rsidRPr="00DA3125" w:rsidDel="000A4A14">
        <w:rPr>
          <w:rFonts w:ascii="Garamond" w:hAnsi="Garamond" w:cstheme="majorBidi"/>
        </w:rPr>
        <w:t>egge</w:t>
      </w:r>
      <w:r w:rsidR="1375D8A7" w:rsidRPr="00DA3125">
        <w:rPr>
          <w:rFonts w:ascii="Garamond" w:hAnsi="Garamond" w:cstheme="majorBidi"/>
        </w:rPr>
        <w:t xml:space="preserve"> del 31 maggio 2021</w:t>
      </w:r>
      <w:r w:rsidR="005C103B">
        <w:rPr>
          <w:rFonts w:ascii="Garamond" w:hAnsi="Garamond" w:cstheme="majorBidi"/>
        </w:rPr>
        <w:t>,</w:t>
      </w:r>
      <w:r w:rsidR="1375D8A7" w:rsidRPr="00DA3125">
        <w:rPr>
          <w:rFonts w:ascii="Garamond" w:hAnsi="Garamond" w:cstheme="majorBidi"/>
        </w:rPr>
        <w:t xml:space="preserve"> n.</w:t>
      </w:r>
      <w:r w:rsidR="00E45D00">
        <w:rPr>
          <w:rFonts w:ascii="Garamond" w:hAnsi="Garamond" w:cstheme="majorBidi"/>
        </w:rPr>
        <w:t xml:space="preserve"> </w:t>
      </w:r>
      <w:r w:rsidR="1375D8A7" w:rsidRPr="00DA3125">
        <w:rPr>
          <w:rFonts w:ascii="Garamond" w:hAnsi="Garamond" w:cstheme="majorBidi"/>
        </w:rPr>
        <w:t>77, convertito con modificazioni dalla legge del 29 luglio 2021 n.</w:t>
      </w:r>
      <w:r w:rsidR="005C103B">
        <w:rPr>
          <w:rFonts w:ascii="Garamond" w:hAnsi="Garamond" w:cstheme="majorBidi"/>
        </w:rPr>
        <w:t xml:space="preserve"> </w:t>
      </w:r>
      <w:r w:rsidR="1375D8A7" w:rsidRPr="00DA3125">
        <w:rPr>
          <w:rFonts w:ascii="Garamond" w:hAnsi="Garamond" w:cstheme="majorBidi"/>
        </w:rPr>
        <w:t>108</w:t>
      </w:r>
      <w:r w:rsidR="005C103B">
        <w:rPr>
          <w:rFonts w:ascii="Garamond" w:hAnsi="Garamond" w:cstheme="majorBidi"/>
        </w:rPr>
        <w:t>,</w:t>
      </w:r>
      <w:r w:rsidR="1375D8A7" w:rsidRPr="00DA3125">
        <w:rPr>
          <w:rFonts w:ascii="Garamond" w:hAnsi="Garamond" w:cstheme="majorBidi"/>
        </w:rPr>
        <w:t xml:space="preserve"> </w:t>
      </w:r>
      <w:r w:rsidR="44590D56" w:rsidRPr="00DA3125">
        <w:rPr>
          <w:rFonts w:ascii="Garamond" w:hAnsi="Garamond" w:cstheme="majorBidi"/>
        </w:rPr>
        <w:t>si obbliga in</w:t>
      </w:r>
      <w:r w:rsidR="40F4E976" w:rsidRPr="00DA3125">
        <w:rPr>
          <w:rFonts w:ascii="Garamond" w:hAnsi="Garamond" w:cstheme="majorBidi"/>
        </w:rPr>
        <w:t xml:space="preserve"> part</w:t>
      </w:r>
      <w:r w:rsidR="1375D8A7" w:rsidRPr="00DA3125">
        <w:rPr>
          <w:rFonts w:ascii="Garamond" w:hAnsi="Garamond" w:cstheme="majorBidi"/>
        </w:rPr>
        <w:t>i</w:t>
      </w:r>
      <w:r w:rsidR="40F4E976" w:rsidRPr="00DA3125">
        <w:rPr>
          <w:rFonts w:ascii="Garamond" w:hAnsi="Garamond" w:cstheme="majorBidi"/>
        </w:rPr>
        <w:t>colare a</w:t>
      </w:r>
      <w:r w:rsidR="1375D8A7" w:rsidRPr="00DA3125">
        <w:rPr>
          <w:rFonts w:ascii="Garamond" w:hAnsi="Garamond" w:cstheme="majorBidi"/>
        </w:rPr>
        <w:t>:</w:t>
      </w:r>
    </w:p>
    <w:p w14:paraId="0BDA920C" w14:textId="7F730E14" w:rsidR="02F20AF9" w:rsidRPr="00DA3125" w:rsidRDefault="02F20AF9" w:rsidP="00310D74">
      <w:pPr>
        <w:pStyle w:val="Paragrafoelenco"/>
        <w:numPr>
          <w:ilvl w:val="0"/>
          <w:numId w:val="4"/>
        </w:numPr>
        <w:spacing w:after="120" w:line="240" w:lineRule="auto"/>
        <w:ind w:left="0" w:firstLine="0"/>
        <w:jc w:val="both"/>
        <w:rPr>
          <w:rFonts w:ascii="Garamond" w:hAnsi="Garamond" w:cstheme="majorHAnsi"/>
        </w:rPr>
      </w:pPr>
      <w:r w:rsidRPr="00DA3125">
        <w:rPr>
          <w:rFonts w:ascii="Garamond" w:hAnsi="Garamond" w:cstheme="majorHAnsi"/>
        </w:rPr>
        <w:t>selezionare</w:t>
      </w:r>
      <w:r w:rsidR="0043308A" w:rsidRPr="00DA3125">
        <w:rPr>
          <w:rFonts w:ascii="Garamond" w:hAnsi="Garamond" w:cstheme="majorHAnsi"/>
        </w:rPr>
        <w:t xml:space="preserve"> </w:t>
      </w:r>
      <w:r w:rsidRPr="00DA3125">
        <w:rPr>
          <w:rFonts w:ascii="Garamond" w:hAnsi="Garamond" w:cstheme="majorHAnsi"/>
        </w:rPr>
        <w:t xml:space="preserve">i soggetti </w:t>
      </w:r>
      <w:r w:rsidR="007C20C7">
        <w:rPr>
          <w:rFonts w:ascii="Garamond" w:hAnsi="Garamond" w:cstheme="majorHAnsi"/>
        </w:rPr>
        <w:t xml:space="preserve">realizzatori </w:t>
      </w:r>
      <w:r w:rsidR="00514E20" w:rsidRPr="00DA3125">
        <w:rPr>
          <w:rFonts w:ascii="Garamond" w:hAnsi="Garamond" w:cstheme="majorHAnsi"/>
        </w:rPr>
        <w:t xml:space="preserve">e declinare i criteri di </w:t>
      </w:r>
      <w:commentRangeStart w:id="52"/>
      <w:commentRangeStart w:id="53"/>
      <w:r w:rsidR="00403528">
        <w:rPr>
          <w:rFonts w:ascii="Garamond" w:hAnsi="Garamond" w:cstheme="majorHAnsi"/>
        </w:rPr>
        <w:t>scelta dei contraenti</w:t>
      </w:r>
      <w:r w:rsidR="00514E20" w:rsidRPr="00DA3125">
        <w:rPr>
          <w:rFonts w:ascii="Garamond" w:hAnsi="Garamond" w:cstheme="majorHAnsi"/>
        </w:rPr>
        <w:t xml:space="preserve"> </w:t>
      </w:r>
      <w:commentRangeEnd w:id="52"/>
      <w:r w:rsidR="00C7249B">
        <w:rPr>
          <w:rStyle w:val="Rimandocommento"/>
        </w:rPr>
        <w:commentReference w:id="52"/>
      </w:r>
      <w:commentRangeEnd w:id="53"/>
      <w:r w:rsidR="00980239">
        <w:rPr>
          <w:rStyle w:val="Rimandocommento"/>
        </w:rPr>
        <w:commentReference w:id="53"/>
      </w:r>
      <w:r w:rsidR="00514E20" w:rsidRPr="00DA3125">
        <w:rPr>
          <w:rFonts w:ascii="Garamond" w:hAnsi="Garamond" w:cstheme="majorHAnsi"/>
        </w:rPr>
        <w:t xml:space="preserve">in conformità alla normativa comunitaria e nazionale applicabile, in particolare garantire, nel caso in cui si faccia ricorso alle procedure di appalto, il rispetto di quanto previsto dal D. Lgs. </w:t>
      </w:r>
      <w:r w:rsidR="00707632" w:rsidRPr="00DA3125">
        <w:rPr>
          <w:rFonts w:ascii="Garamond" w:hAnsi="Garamond" w:cstheme="majorHAnsi"/>
        </w:rPr>
        <w:t>36</w:t>
      </w:r>
      <w:r w:rsidR="00514E20" w:rsidRPr="00DA3125">
        <w:rPr>
          <w:rFonts w:ascii="Garamond" w:hAnsi="Garamond" w:cstheme="majorHAnsi"/>
        </w:rPr>
        <w:t>/20</w:t>
      </w:r>
      <w:r w:rsidR="00707632" w:rsidRPr="00DA3125">
        <w:rPr>
          <w:rFonts w:ascii="Garamond" w:hAnsi="Garamond" w:cstheme="majorHAnsi"/>
        </w:rPr>
        <w:t>23</w:t>
      </w:r>
      <w:r w:rsidR="00514E20" w:rsidRPr="00DA3125">
        <w:rPr>
          <w:rFonts w:ascii="Garamond" w:hAnsi="Garamond" w:cstheme="majorHAnsi"/>
        </w:rPr>
        <w:t xml:space="preserve"> e </w:t>
      </w:r>
      <w:proofErr w:type="spellStart"/>
      <w:r w:rsidR="00514E20" w:rsidRPr="00DA3125">
        <w:rPr>
          <w:rFonts w:ascii="Garamond" w:hAnsi="Garamond" w:cstheme="majorHAnsi"/>
        </w:rPr>
        <w:t>ss.mm.ii</w:t>
      </w:r>
      <w:proofErr w:type="spellEnd"/>
      <w:r w:rsidR="00514E20" w:rsidRPr="00DA3125">
        <w:rPr>
          <w:rFonts w:ascii="Garamond" w:hAnsi="Garamond" w:cstheme="majorHAnsi"/>
        </w:rPr>
        <w:t>. ove applicabile</w:t>
      </w:r>
      <w:r w:rsidR="00950991" w:rsidRPr="00DA3125">
        <w:rPr>
          <w:rFonts w:ascii="Garamond" w:hAnsi="Garamond" w:cstheme="majorHAnsi"/>
        </w:rPr>
        <w:t>;</w:t>
      </w:r>
      <w:r w:rsidR="00B357D7" w:rsidRPr="00DA3125">
        <w:rPr>
          <w:rFonts w:ascii="Garamond" w:hAnsi="Garamond" w:cstheme="majorHAnsi"/>
        </w:rPr>
        <w:t xml:space="preserve"> a tal fine il soggetto attuatore si può avvalere di una centrale acquisti e/o </w:t>
      </w:r>
      <w:r w:rsidR="00E45D00">
        <w:rPr>
          <w:rFonts w:ascii="Garamond" w:hAnsi="Garamond" w:cstheme="majorHAnsi"/>
        </w:rPr>
        <w:t xml:space="preserve">di </w:t>
      </w:r>
      <w:r w:rsidR="00B357D7" w:rsidRPr="00DA3125">
        <w:rPr>
          <w:rFonts w:ascii="Garamond" w:hAnsi="Garamond" w:cstheme="majorHAnsi"/>
        </w:rPr>
        <w:t xml:space="preserve">Committenza, cui attribuire </w:t>
      </w:r>
      <w:r w:rsidR="00100042">
        <w:rPr>
          <w:rFonts w:ascii="Garamond" w:hAnsi="Garamond" w:cstheme="majorHAnsi"/>
        </w:rPr>
        <w:t>c</w:t>
      </w:r>
      <w:r w:rsidR="00B357D7" w:rsidRPr="00DA3125">
        <w:rPr>
          <w:rFonts w:ascii="Garamond" w:hAnsi="Garamond" w:cstheme="majorHAnsi"/>
        </w:rPr>
        <w:t>on atto formale anche una o più delle funzioni seguenti;</w:t>
      </w:r>
    </w:p>
    <w:p w14:paraId="116F1F45" w14:textId="42906C95" w:rsidR="005F3C95" w:rsidRPr="00DA3125" w:rsidRDefault="005F3C95" w:rsidP="00310D74">
      <w:pPr>
        <w:pStyle w:val="Paragrafoelenco"/>
        <w:numPr>
          <w:ilvl w:val="0"/>
          <w:numId w:val="4"/>
        </w:numPr>
        <w:spacing w:after="120" w:line="240" w:lineRule="auto"/>
        <w:ind w:left="0" w:firstLine="0"/>
        <w:jc w:val="both"/>
        <w:rPr>
          <w:rFonts w:ascii="Garamond" w:hAnsi="Garamond" w:cstheme="majorBidi"/>
        </w:rPr>
      </w:pPr>
      <w:r w:rsidRPr="08B639C8">
        <w:rPr>
          <w:rFonts w:ascii="Garamond" w:hAnsi="Garamond" w:cstheme="majorBidi"/>
        </w:rPr>
        <w:t xml:space="preserve">vincolare le realizzazioni effettuate con i fondi di questa misura ad una destinazione d’uso </w:t>
      </w:r>
      <w:r w:rsidR="0D764A37" w:rsidRPr="08B639C8">
        <w:rPr>
          <w:rFonts w:ascii="Garamond" w:hAnsi="Garamond" w:cstheme="majorBidi"/>
        </w:rPr>
        <w:t xml:space="preserve">almeno </w:t>
      </w:r>
      <w:r w:rsidRPr="08B639C8">
        <w:rPr>
          <w:rFonts w:ascii="Garamond" w:hAnsi="Garamond" w:cstheme="majorBidi"/>
        </w:rPr>
        <w:t>quinquennale;</w:t>
      </w:r>
    </w:p>
    <w:p w14:paraId="31505472" w14:textId="0D854167" w:rsidR="005F3C95" w:rsidRPr="00DA3125" w:rsidRDefault="005F3C95" w:rsidP="00310D74">
      <w:pPr>
        <w:pStyle w:val="Paragrafoelenco"/>
        <w:numPr>
          <w:ilvl w:val="0"/>
          <w:numId w:val="4"/>
        </w:numPr>
        <w:spacing w:after="120" w:line="240" w:lineRule="auto"/>
        <w:ind w:left="0" w:firstLine="0"/>
        <w:jc w:val="both"/>
        <w:rPr>
          <w:rFonts w:ascii="Garamond" w:hAnsi="Garamond" w:cstheme="majorBidi"/>
        </w:rPr>
      </w:pPr>
      <w:r w:rsidRPr="08B639C8">
        <w:rPr>
          <w:rFonts w:ascii="Garamond" w:hAnsi="Garamond" w:cstheme="majorBidi"/>
        </w:rPr>
        <w:t>impegnarsi a smantellare gli eventuali insediamenti abusivi residui al termine della realizzazione degli interventi di questa misura;</w:t>
      </w:r>
    </w:p>
    <w:p w14:paraId="07715D27" w14:textId="199C5368" w:rsidR="02F20AF9" w:rsidRPr="00DA3125" w:rsidRDefault="2E8FFEC0" w:rsidP="00310D74">
      <w:pPr>
        <w:pStyle w:val="Paragrafoelenco"/>
        <w:numPr>
          <w:ilvl w:val="0"/>
          <w:numId w:val="4"/>
        </w:numPr>
        <w:spacing w:after="120" w:line="240" w:lineRule="auto"/>
        <w:ind w:left="0" w:firstLine="0"/>
        <w:jc w:val="both"/>
        <w:rPr>
          <w:rFonts w:ascii="Garamond" w:hAnsi="Garamond" w:cstheme="majorBidi"/>
        </w:rPr>
      </w:pPr>
      <w:r w:rsidRPr="51C263B4">
        <w:rPr>
          <w:rFonts w:ascii="Garamond" w:hAnsi="Garamond" w:cstheme="majorBidi"/>
        </w:rPr>
        <w:lastRenderedPageBreak/>
        <w:t>implementare gli interventi</w:t>
      </w:r>
      <w:r w:rsidR="019DBFCB" w:rsidRPr="51C263B4">
        <w:rPr>
          <w:rFonts w:ascii="Garamond" w:hAnsi="Garamond" w:cstheme="majorBidi"/>
        </w:rPr>
        <w:t xml:space="preserve">, </w:t>
      </w:r>
      <w:r w:rsidR="019DBFCB" w:rsidRPr="00C0357C">
        <w:rPr>
          <w:rFonts w:ascii="Garamond" w:hAnsi="Garamond" w:cstheme="majorBidi"/>
        </w:rPr>
        <w:t xml:space="preserve">rispettando gli standard abitativi stabiliti </w:t>
      </w:r>
      <w:r w:rsidR="019DBFCB" w:rsidRPr="51C263B4">
        <w:rPr>
          <w:rFonts w:ascii="Garamond" w:eastAsia="Garamond" w:hAnsi="Garamond" w:cs="Garamond"/>
        </w:rPr>
        <w:t xml:space="preserve">dalla Raccomandazione ILO del 1961, R115 – </w:t>
      </w:r>
      <w:r w:rsidR="019DBFCB" w:rsidRPr="00310D74">
        <w:rPr>
          <w:rFonts w:ascii="Garamond" w:eastAsia="Garamond" w:hAnsi="Garamond" w:cs="Garamond"/>
          <w:i/>
          <w:iCs/>
        </w:rPr>
        <w:t>“</w:t>
      </w:r>
      <w:proofErr w:type="spellStart"/>
      <w:r w:rsidR="019DBFCB" w:rsidRPr="00310D74">
        <w:rPr>
          <w:rFonts w:ascii="Garamond" w:eastAsia="Garamond" w:hAnsi="Garamond" w:cs="Garamond"/>
          <w:i/>
          <w:iCs/>
        </w:rPr>
        <w:t>Recommendation</w:t>
      </w:r>
      <w:proofErr w:type="spellEnd"/>
      <w:r w:rsidR="019DBFCB" w:rsidRPr="00310D74">
        <w:rPr>
          <w:rFonts w:ascii="Garamond" w:eastAsia="Garamond" w:hAnsi="Garamond" w:cs="Garamond"/>
          <w:i/>
          <w:iCs/>
        </w:rPr>
        <w:t xml:space="preserve"> </w:t>
      </w:r>
      <w:proofErr w:type="spellStart"/>
      <w:r w:rsidR="019DBFCB" w:rsidRPr="00310D74">
        <w:rPr>
          <w:rFonts w:ascii="Garamond" w:eastAsia="Garamond" w:hAnsi="Garamond" w:cs="Garamond"/>
          <w:i/>
          <w:iCs/>
        </w:rPr>
        <w:t>concerning</w:t>
      </w:r>
      <w:proofErr w:type="spellEnd"/>
      <w:r w:rsidR="019DBFCB" w:rsidRPr="00310D74">
        <w:rPr>
          <w:rFonts w:ascii="Garamond" w:eastAsia="Garamond" w:hAnsi="Garamond" w:cs="Garamond"/>
          <w:i/>
          <w:iCs/>
        </w:rPr>
        <w:t xml:space="preserve"> Workers’ Housing”</w:t>
      </w:r>
      <w:r w:rsidR="019DBFCB" w:rsidRPr="51C263B4">
        <w:rPr>
          <w:rFonts w:ascii="Garamond" w:eastAsia="Garamond" w:hAnsi="Garamond" w:cs="Garamond"/>
        </w:rPr>
        <w:t>, inclusa la sezione “</w:t>
      </w:r>
      <w:proofErr w:type="spellStart"/>
      <w:r w:rsidR="019DBFCB" w:rsidRPr="51C263B4">
        <w:rPr>
          <w:rFonts w:ascii="Garamond" w:eastAsia="Garamond" w:hAnsi="Garamond" w:cs="Garamond"/>
        </w:rPr>
        <w:t>suggestions</w:t>
      </w:r>
      <w:proofErr w:type="spellEnd"/>
      <w:r w:rsidR="019DBFCB" w:rsidRPr="51C263B4">
        <w:rPr>
          <w:rFonts w:ascii="Garamond" w:eastAsia="Garamond" w:hAnsi="Garamond" w:cs="Garamond"/>
        </w:rPr>
        <w:t xml:space="preserve"> </w:t>
      </w:r>
      <w:proofErr w:type="spellStart"/>
      <w:r w:rsidR="019DBFCB" w:rsidRPr="51C263B4">
        <w:rPr>
          <w:rFonts w:ascii="Garamond" w:eastAsia="Garamond" w:hAnsi="Garamond" w:cs="Garamond"/>
        </w:rPr>
        <w:t>concerning</w:t>
      </w:r>
      <w:proofErr w:type="spellEnd"/>
      <w:r w:rsidR="019DBFCB" w:rsidRPr="51C263B4">
        <w:rPr>
          <w:rFonts w:ascii="Garamond" w:eastAsia="Garamond" w:hAnsi="Garamond" w:cs="Garamond"/>
        </w:rPr>
        <w:t xml:space="preserve"> </w:t>
      </w:r>
      <w:proofErr w:type="spellStart"/>
      <w:r w:rsidR="019DBFCB" w:rsidRPr="51C263B4">
        <w:rPr>
          <w:rFonts w:ascii="Garamond" w:eastAsia="Garamond" w:hAnsi="Garamond" w:cs="Garamond"/>
        </w:rPr>
        <w:t>methods</w:t>
      </w:r>
      <w:proofErr w:type="spellEnd"/>
      <w:r w:rsidR="019DBFCB" w:rsidRPr="51C263B4">
        <w:rPr>
          <w:rFonts w:ascii="Garamond" w:eastAsia="Garamond" w:hAnsi="Garamond" w:cs="Garamond"/>
        </w:rPr>
        <w:t xml:space="preserve"> of </w:t>
      </w:r>
      <w:proofErr w:type="spellStart"/>
      <w:r w:rsidR="019DBFCB" w:rsidRPr="51C263B4">
        <w:rPr>
          <w:rFonts w:ascii="Garamond" w:eastAsia="Garamond" w:hAnsi="Garamond" w:cs="Garamond"/>
        </w:rPr>
        <w:t>application</w:t>
      </w:r>
      <w:proofErr w:type="spellEnd"/>
      <w:r w:rsidR="019DBFCB" w:rsidRPr="51C263B4">
        <w:rPr>
          <w:rFonts w:ascii="Garamond" w:eastAsia="Garamond" w:hAnsi="Garamond" w:cs="Garamond"/>
        </w:rPr>
        <w:t xml:space="preserve"> 2. Housing standards”, in linea con </w:t>
      </w:r>
      <w:r w:rsidR="43E6C0AE" w:rsidRPr="51C263B4">
        <w:rPr>
          <w:rFonts w:ascii="Garamond" w:hAnsi="Garamond" w:cstheme="majorBidi"/>
        </w:rPr>
        <w:t>Decreto Direttoriale n. 6 del 14 settembre 2022</w:t>
      </w:r>
      <w:r w:rsidR="019DBFCB" w:rsidRPr="51C263B4">
        <w:rPr>
          <w:rFonts w:ascii="Garamond" w:eastAsia="Garamond" w:hAnsi="Garamond" w:cs="Garamond"/>
        </w:rPr>
        <w:t xml:space="preserve"> e con</w:t>
      </w:r>
      <w:r w:rsidR="2D45F1A2" w:rsidRPr="51C263B4">
        <w:rPr>
          <w:rFonts w:ascii="Garamond" w:eastAsia="Garamond" w:hAnsi="Garamond" w:cs="Garamond"/>
        </w:rPr>
        <w:t xml:space="preserve"> le </w:t>
      </w:r>
      <w:r w:rsidR="005C103B">
        <w:rPr>
          <w:rFonts w:ascii="Garamond" w:hAnsi="Garamond" w:cstheme="majorBidi"/>
          <w:i/>
          <w:iCs/>
        </w:rPr>
        <w:t>"</w:t>
      </w:r>
      <w:r w:rsidR="019DBFCB" w:rsidRPr="00310D74">
        <w:rPr>
          <w:rFonts w:ascii="Garamond" w:hAnsi="Garamond" w:cstheme="majorBidi"/>
          <w:i/>
          <w:iCs/>
        </w:rPr>
        <w:t>Linee-guida per l’operatività su tutto il territorio nazionale degli standard abitativi minimi previsti dalla normativa”</w:t>
      </w:r>
      <w:r w:rsidR="6F3CB6C9" w:rsidRPr="51C263B4">
        <w:rPr>
          <w:rFonts w:ascii="Garamond" w:hAnsi="Garamond" w:cstheme="majorBidi"/>
        </w:rPr>
        <w:t xml:space="preserve"> </w:t>
      </w:r>
      <w:r w:rsidR="2F1168A2" w:rsidRPr="51C263B4">
        <w:rPr>
          <w:rFonts w:ascii="Garamond" w:hAnsi="Garamond" w:cstheme="majorBidi"/>
        </w:rPr>
        <w:t>del 21 marzo 2024</w:t>
      </w:r>
      <w:r w:rsidR="00CB2E6C">
        <w:rPr>
          <w:rFonts w:ascii="Garamond" w:hAnsi="Garamond" w:cstheme="majorBidi"/>
        </w:rPr>
        <w:t xml:space="preserve">, </w:t>
      </w:r>
      <w:r w:rsidR="00CB2E6C" w:rsidRPr="00CB2E6C">
        <w:rPr>
          <w:rFonts w:ascii="Garamond" w:hAnsi="Garamond" w:cstheme="majorBidi"/>
        </w:rPr>
        <w:t>come da check-list allegata al presente accordo (Allegato n. 2</w:t>
      </w:r>
      <w:r w:rsidR="00E45D00">
        <w:rPr>
          <w:rFonts w:ascii="Garamond" w:hAnsi="Garamond" w:cstheme="majorBidi"/>
        </w:rPr>
        <w:t xml:space="preserve"> al presente Accordo</w:t>
      </w:r>
      <w:r w:rsidR="00CB2E6C" w:rsidRPr="00CB2E6C">
        <w:rPr>
          <w:rFonts w:ascii="Garamond" w:hAnsi="Garamond" w:cstheme="majorBidi"/>
        </w:rPr>
        <w:t>);</w:t>
      </w:r>
    </w:p>
    <w:p w14:paraId="40491FC8" w14:textId="1A2B6C7A" w:rsidR="02F20AF9" w:rsidRPr="00DA3125" w:rsidRDefault="00B357D7" w:rsidP="00310D74">
      <w:pPr>
        <w:pStyle w:val="Paragrafoelenco"/>
        <w:numPr>
          <w:ilvl w:val="0"/>
          <w:numId w:val="4"/>
        </w:numPr>
        <w:spacing w:after="120" w:line="240" w:lineRule="auto"/>
        <w:ind w:left="0" w:firstLine="0"/>
        <w:jc w:val="both"/>
        <w:rPr>
          <w:rFonts w:ascii="Garamond" w:hAnsi="Garamond" w:cstheme="majorHAnsi"/>
        </w:rPr>
      </w:pPr>
      <w:r w:rsidRPr="00DA3125">
        <w:rPr>
          <w:rFonts w:ascii="Garamond" w:hAnsi="Garamond" w:cstheme="majorHAnsi"/>
        </w:rPr>
        <w:t xml:space="preserve">provvedere al </w:t>
      </w:r>
      <w:r w:rsidR="02F20AF9" w:rsidRPr="00DA3125">
        <w:rPr>
          <w:rFonts w:ascii="Garamond" w:hAnsi="Garamond" w:cstheme="majorHAnsi"/>
        </w:rPr>
        <w:t xml:space="preserve">pagamento </w:t>
      </w:r>
      <w:r w:rsidR="003A7E16" w:rsidRPr="00DA3125">
        <w:rPr>
          <w:rFonts w:ascii="Garamond" w:hAnsi="Garamond" w:cstheme="majorHAnsi"/>
        </w:rPr>
        <w:t>degli esecutori</w:t>
      </w:r>
      <w:r w:rsidR="02F20AF9" w:rsidRPr="00DA3125">
        <w:rPr>
          <w:rFonts w:ascii="Garamond" w:hAnsi="Garamond" w:cstheme="majorHAnsi"/>
        </w:rPr>
        <w:t>;</w:t>
      </w:r>
    </w:p>
    <w:p w14:paraId="10A241A8" w14:textId="3AAABE45" w:rsidR="57F77180" w:rsidRPr="00DA3125" w:rsidRDefault="00950991" w:rsidP="00310D74">
      <w:pPr>
        <w:pStyle w:val="Paragrafoelenco"/>
        <w:numPr>
          <w:ilvl w:val="0"/>
          <w:numId w:val="4"/>
        </w:numPr>
        <w:spacing w:after="120" w:line="240" w:lineRule="auto"/>
        <w:ind w:left="0" w:firstLine="0"/>
        <w:jc w:val="both"/>
        <w:rPr>
          <w:rFonts w:ascii="Garamond" w:hAnsi="Garamond" w:cstheme="majorHAnsi"/>
        </w:rPr>
      </w:pPr>
      <w:r w:rsidRPr="00DA3125">
        <w:rPr>
          <w:rFonts w:ascii="Garamond" w:hAnsi="Garamond" w:cstheme="majorHAnsi"/>
        </w:rPr>
        <w:t>a</w:t>
      </w:r>
      <w:r w:rsidR="02F20AF9" w:rsidRPr="00DA3125">
        <w:rPr>
          <w:rFonts w:ascii="Garamond" w:hAnsi="Garamond" w:cstheme="majorHAnsi"/>
        </w:rPr>
        <w:t xml:space="preserve">limentare </w:t>
      </w:r>
      <w:r w:rsidR="003C2770" w:rsidRPr="00DA3125">
        <w:rPr>
          <w:rFonts w:ascii="Garamond" w:hAnsi="Garamond" w:cstheme="majorHAnsi"/>
        </w:rPr>
        <w:t>i</w:t>
      </w:r>
      <w:r w:rsidR="02F20AF9" w:rsidRPr="00DA3125">
        <w:rPr>
          <w:rFonts w:ascii="Garamond" w:hAnsi="Garamond" w:cstheme="majorHAnsi"/>
        </w:rPr>
        <w:t xml:space="preserve"> sistemi informativi con riferimento a dati relativi a Traguardi e Obiettivi (compresi elementi trasversali)</w:t>
      </w:r>
      <w:r w:rsidR="003406EB" w:rsidRPr="00DA3125">
        <w:rPr>
          <w:rFonts w:ascii="Garamond" w:hAnsi="Garamond" w:cstheme="majorHAnsi"/>
        </w:rPr>
        <w:t xml:space="preserve"> e</w:t>
      </w:r>
      <w:r w:rsidR="02F20AF9" w:rsidRPr="00DA3125">
        <w:rPr>
          <w:rFonts w:ascii="Garamond" w:hAnsi="Garamond" w:cstheme="majorHAnsi"/>
        </w:rPr>
        <w:t xml:space="preserve"> alla spesa</w:t>
      </w:r>
      <w:r w:rsidR="007A098B" w:rsidRPr="00DA3125">
        <w:rPr>
          <w:rFonts w:ascii="Garamond" w:hAnsi="Garamond" w:cstheme="majorHAnsi"/>
        </w:rPr>
        <w:t>;</w:t>
      </w:r>
    </w:p>
    <w:p w14:paraId="4DECF458" w14:textId="6B11478A" w:rsidR="42FA5378" w:rsidRPr="00DA3125" w:rsidRDefault="00950991" w:rsidP="00310D74">
      <w:pPr>
        <w:pStyle w:val="Paragrafoelenco"/>
        <w:numPr>
          <w:ilvl w:val="0"/>
          <w:numId w:val="4"/>
        </w:numPr>
        <w:spacing w:after="120" w:line="240" w:lineRule="auto"/>
        <w:ind w:left="0" w:firstLine="0"/>
        <w:jc w:val="both"/>
        <w:rPr>
          <w:rFonts w:ascii="Garamond" w:eastAsia="Garamond" w:hAnsi="Garamond" w:cstheme="majorHAnsi"/>
          <w:color w:val="000000" w:themeColor="text1"/>
        </w:rPr>
      </w:pPr>
      <w:r w:rsidRPr="00DA3125">
        <w:rPr>
          <w:rFonts w:ascii="Garamond" w:eastAsia="Garamond" w:hAnsi="Garamond" w:cstheme="majorHAnsi"/>
          <w:color w:val="000000" w:themeColor="text1"/>
        </w:rPr>
        <w:t>f</w:t>
      </w:r>
      <w:r w:rsidR="42FA5378" w:rsidRPr="00DA3125">
        <w:rPr>
          <w:rFonts w:ascii="Garamond" w:eastAsia="Garamond" w:hAnsi="Garamond" w:cstheme="majorHAnsi"/>
          <w:color w:val="000000" w:themeColor="text1"/>
        </w:rPr>
        <w:t>avorire forme di collaborazione con le Regioni</w:t>
      </w:r>
      <w:r w:rsidR="003C2770" w:rsidRPr="00DA3125">
        <w:rPr>
          <w:rFonts w:ascii="Garamond" w:eastAsia="Garamond" w:hAnsi="Garamond" w:cstheme="majorHAnsi"/>
          <w:color w:val="000000" w:themeColor="text1"/>
        </w:rPr>
        <w:t>,</w:t>
      </w:r>
      <w:r w:rsidR="42FA5378" w:rsidRPr="00DA3125">
        <w:rPr>
          <w:rFonts w:ascii="Garamond" w:eastAsia="Garamond" w:hAnsi="Garamond" w:cstheme="majorHAnsi"/>
          <w:color w:val="000000" w:themeColor="text1"/>
        </w:rPr>
        <w:t xml:space="preserve"> altri Enti Territoriali,</w:t>
      </w:r>
      <w:r w:rsidR="003C2770" w:rsidRPr="00DA3125">
        <w:rPr>
          <w:rFonts w:ascii="Garamond" w:eastAsia="Garamond" w:hAnsi="Garamond" w:cstheme="majorHAnsi"/>
          <w:color w:val="000000" w:themeColor="text1"/>
        </w:rPr>
        <w:t xml:space="preserve"> Enti del Terzo settore, altri soggetti a vario titolo coinvolti</w:t>
      </w:r>
      <w:r w:rsidR="42FA5378" w:rsidRPr="00DA3125">
        <w:rPr>
          <w:rFonts w:ascii="Garamond" w:eastAsia="Garamond" w:hAnsi="Garamond" w:cstheme="majorHAnsi"/>
          <w:color w:val="000000" w:themeColor="text1"/>
        </w:rPr>
        <w:t xml:space="preserve"> al fine di assicurare un efficace coordinamento dell’azione quando </w:t>
      </w:r>
      <w:r w:rsidR="003C2770" w:rsidRPr="00DA3125">
        <w:rPr>
          <w:rFonts w:ascii="Garamond" w:hAnsi="Garamond" w:cstheme="majorHAnsi"/>
        </w:rPr>
        <w:t>l’intervento abbia un impatto più esteso e coinvolga un’area più ampia del solo Comune destinatario delle risorse</w:t>
      </w:r>
      <w:r w:rsidR="42FA5378" w:rsidRPr="00DA3125">
        <w:rPr>
          <w:rFonts w:ascii="Garamond" w:eastAsia="Garamond" w:hAnsi="Garamond" w:cstheme="majorHAnsi"/>
          <w:color w:val="000000" w:themeColor="text1"/>
        </w:rPr>
        <w:t>;</w:t>
      </w:r>
    </w:p>
    <w:p w14:paraId="566901CB" w14:textId="4E5572D2" w:rsidR="42FA5378" w:rsidRPr="00DA3125" w:rsidRDefault="00950991" w:rsidP="00310D74">
      <w:pPr>
        <w:pStyle w:val="Paragrafoelenco"/>
        <w:numPr>
          <w:ilvl w:val="0"/>
          <w:numId w:val="4"/>
        </w:numPr>
        <w:spacing w:after="120" w:line="240" w:lineRule="auto"/>
        <w:ind w:left="0" w:firstLine="0"/>
        <w:jc w:val="both"/>
        <w:rPr>
          <w:rFonts w:ascii="Garamond" w:eastAsia="Garamond" w:hAnsi="Garamond" w:cstheme="majorHAnsi"/>
          <w:color w:val="000000" w:themeColor="text1"/>
        </w:rPr>
      </w:pPr>
      <w:r w:rsidRPr="00DA3125">
        <w:rPr>
          <w:rFonts w:ascii="Garamond" w:eastAsia="Garamond" w:hAnsi="Garamond" w:cstheme="majorHAnsi"/>
          <w:color w:val="000000" w:themeColor="text1"/>
        </w:rPr>
        <w:t>f</w:t>
      </w:r>
      <w:r w:rsidR="42FA5378" w:rsidRPr="00DA3125">
        <w:rPr>
          <w:rFonts w:ascii="Garamond" w:eastAsia="Garamond" w:hAnsi="Garamond" w:cstheme="majorHAnsi"/>
          <w:color w:val="000000" w:themeColor="text1"/>
        </w:rPr>
        <w:t>avorire la sinergia e l’integrazione dell’intervento con altre azioni presenti o future finanziate da altre fonti;</w:t>
      </w:r>
    </w:p>
    <w:p w14:paraId="594DDCC1" w14:textId="54351680" w:rsidR="00F45F51" w:rsidRPr="00DA3125" w:rsidRDefault="44590D56" w:rsidP="00310D74">
      <w:pPr>
        <w:pStyle w:val="Paragrafoelenco"/>
        <w:numPr>
          <w:ilvl w:val="0"/>
          <w:numId w:val="4"/>
        </w:numPr>
        <w:spacing w:after="120"/>
        <w:ind w:left="709" w:hanging="709"/>
        <w:jc w:val="both"/>
        <w:rPr>
          <w:rFonts w:ascii="Garamond" w:hAnsi="Garamond" w:cstheme="majorHAnsi"/>
        </w:rPr>
      </w:pPr>
      <w:r w:rsidRPr="00DA3125">
        <w:rPr>
          <w:rFonts w:ascii="Garamond" w:hAnsi="Garamond" w:cstheme="majorHAnsi"/>
        </w:rPr>
        <w:t xml:space="preserve">assicurare il rispetto di tutte le disposizioni previste dalla normativa comunitaria e nazionale, con particolare riferimento a quanto previsto dal Reg. (UE) 2021/241 e dal </w:t>
      </w:r>
      <w:r w:rsidR="001E2A05" w:rsidRPr="00DA3125" w:rsidDel="000A4A14">
        <w:rPr>
          <w:rFonts w:ascii="Garamond" w:hAnsi="Garamond" w:cstheme="majorHAnsi"/>
        </w:rPr>
        <w:t>Decreto-legge</w:t>
      </w:r>
      <w:r w:rsidRPr="00DA3125">
        <w:rPr>
          <w:rFonts w:ascii="Garamond" w:hAnsi="Garamond" w:cstheme="majorHAnsi"/>
        </w:rPr>
        <w:t xml:space="preserve"> n. 77 del 31/05/2021, come modificato dalla legge 29 luglio 2021, n. 108</w:t>
      </w:r>
      <w:r w:rsidR="00541CC6" w:rsidRPr="00DA3125">
        <w:rPr>
          <w:rFonts w:ascii="Garamond" w:hAnsi="Garamond" w:cstheme="majorHAnsi"/>
        </w:rPr>
        <w:t xml:space="preserve">, e conformarsi alle </w:t>
      </w:r>
      <w:r w:rsidR="00CB2E6C">
        <w:rPr>
          <w:rFonts w:ascii="Garamond" w:hAnsi="Garamond" w:cstheme="majorHAnsi"/>
        </w:rPr>
        <w:t xml:space="preserve">eventuali </w:t>
      </w:r>
      <w:r w:rsidR="00541CC6" w:rsidRPr="00DA3125">
        <w:rPr>
          <w:rFonts w:ascii="Garamond" w:hAnsi="Garamond" w:cstheme="majorHAnsi"/>
        </w:rPr>
        <w:t xml:space="preserve">indicazioni in itinere fornite </w:t>
      </w:r>
      <w:r w:rsidR="00591042" w:rsidRPr="00DA3125">
        <w:rPr>
          <w:rFonts w:ascii="Garamond" w:hAnsi="Garamond" w:cstheme="majorHAnsi"/>
        </w:rPr>
        <w:t>dal Commissario Straordinario</w:t>
      </w:r>
      <w:r w:rsidR="00B357D7" w:rsidRPr="00DA3125">
        <w:rPr>
          <w:rFonts w:ascii="Garamond" w:hAnsi="Garamond" w:cstheme="majorHAnsi"/>
        </w:rPr>
        <w:t xml:space="preserve"> </w:t>
      </w:r>
    </w:p>
    <w:p w14:paraId="77725045" w14:textId="0C6D94D2" w:rsidR="00F45F51" w:rsidRPr="00E45D00" w:rsidRDefault="44590D56" w:rsidP="00310D74">
      <w:pPr>
        <w:pStyle w:val="Paragrafoelenco"/>
        <w:numPr>
          <w:ilvl w:val="0"/>
          <w:numId w:val="4"/>
        </w:numPr>
        <w:spacing w:after="120" w:line="240" w:lineRule="auto"/>
        <w:ind w:left="0" w:firstLine="0"/>
        <w:jc w:val="both"/>
        <w:rPr>
          <w:rFonts w:ascii="Garamond" w:hAnsi="Garamond" w:cstheme="majorHAnsi"/>
        </w:rPr>
      </w:pPr>
      <w:r w:rsidRPr="00DA3125">
        <w:rPr>
          <w:rFonts w:ascii="Garamond" w:hAnsi="Garamond" w:cstheme="majorHAnsi"/>
        </w:rPr>
        <w:t>rispettare le indicazioni in relazione ai principi orizzontali di cui all’art</w:t>
      </w:r>
      <w:r w:rsidR="005C103B">
        <w:rPr>
          <w:rFonts w:ascii="Garamond" w:hAnsi="Garamond" w:cstheme="majorHAnsi"/>
        </w:rPr>
        <w:t>icolo</w:t>
      </w:r>
      <w:r w:rsidRPr="00DA3125">
        <w:rPr>
          <w:rFonts w:ascii="Garamond" w:hAnsi="Garamond" w:cstheme="majorHAnsi"/>
        </w:rPr>
        <w:t xml:space="preserve"> 5 del Reg. (UE) 2021/241</w:t>
      </w:r>
      <w:r w:rsidR="005C103B">
        <w:rPr>
          <w:rFonts w:ascii="Garamond" w:hAnsi="Garamond" w:cstheme="majorHAnsi"/>
        </w:rPr>
        <w:t>,</w:t>
      </w:r>
      <w:r w:rsidRPr="00DA3125">
        <w:rPr>
          <w:rFonts w:ascii="Garamond" w:hAnsi="Garamond" w:cstheme="majorHAnsi"/>
        </w:rPr>
        <w:t xml:space="preserve"> ossia il principio di </w:t>
      </w:r>
      <w:r w:rsidRPr="00E45D00">
        <w:rPr>
          <w:rFonts w:ascii="Garamond" w:hAnsi="Garamond" w:cstheme="majorHAnsi"/>
        </w:rPr>
        <w:t xml:space="preserve">non arrecare un danno significativo agli obiettivi ambientali, ai sensi dell'articolo 17 del Reg. (UE) 2020/852 e garantire la coerenza degli interventi con il PNRR approvato dalla Commissione europea; </w:t>
      </w:r>
    </w:p>
    <w:p w14:paraId="472B374D" w14:textId="4FAFAB09" w:rsidR="00D25B62" w:rsidRPr="00E45D00" w:rsidRDefault="44590D56" w:rsidP="00310D74">
      <w:pPr>
        <w:pStyle w:val="Paragrafoelenco"/>
        <w:numPr>
          <w:ilvl w:val="0"/>
          <w:numId w:val="4"/>
        </w:numPr>
        <w:spacing w:after="120" w:line="240" w:lineRule="auto"/>
        <w:ind w:left="0" w:firstLine="0"/>
        <w:jc w:val="both"/>
        <w:rPr>
          <w:rFonts w:ascii="Garamond" w:hAnsi="Garamond" w:cstheme="majorHAnsi"/>
        </w:rPr>
      </w:pPr>
      <w:r w:rsidRPr="00E45D00">
        <w:rPr>
          <w:rFonts w:ascii="Garamond" w:hAnsi="Garamond" w:cstheme="majorHAnsi"/>
        </w:rPr>
        <w:t xml:space="preserve">rispettare i principi trasversali previsti per il PNRR dalla normativa nazionale e comunitaria, con particolare riguardo </w:t>
      </w:r>
      <w:r w:rsidR="00A850CD" w:rsidRPr="00E45D00">
        <w:rPr>
          <w:rFonts w:ascii="Garamond" w:hAnsi="Garamond" w:cstheme="majorHAnsi"/>
        </w:rPr>
        <w:t>alla parità di genere (</w:t>
      </w:r>
      <w:r w:rsidR="00A850CD" w:rsidRPr="00E45D00">
        <w:rPr>
          <w:rFonts w:ascii="Garamond" w:hAnsi="Garamond" w:cstheme="majorHAnsi"/>
          <w:i/>
        </w:rPr>
        <w:t>Gender Equality</w:t>
      </w:r>
      <w:r w:rsidR="00A850CD" w:rsidRPr="00E45D00">
        <w:rPr>
          <w:rFonts w:ascii="Garamond" w:hAnsi="Garamond" w:cstheme="majorHAnsi"/>
        </w:rPr>
        <w:t>), alla protezione e valorizzazione dei giovani</w:t>
      </w:r>
      <w:r w:rsidR="006202DE" w:rsidRPr="00E45D00">
        <w:rPr>
          <w:rFonts w:ascii="Garamond" w:hAnsi="Garamond" w:cstheme="majorHAnsi"/>
        </w:rPr>
        <w:t xml:space="preserve">, </w:t>
      </w:r>
      <w:r w:rsidR="00CB2E6C" w:rsidRPr="00E45D00">
        <w:rPr>
          <w:rFonts w:ascii="Garamond" w:hAnsi="Garamond" w:cstheme="majorHAnsi"/>
        </w:rPr>
        <w:t xml:space="preserve">alla </w:t>
      </w:r>
      <w:r w:rsidR="006202DE" w:rsidRPr="00E45D00">
        <w:rPr>
          <w:rFonts w:ascii="Garamond" w:hAnsi="Garamond" w:cstheme="majorHAnsi"/>
        </w:rPr>
        <w:t>disabilità</w:t>
      </w:r>
      <w:r w:rsidR="00A850CD" w:rsidRPr="00E45D00">
        <w:rPr>
          <w:rFonts w:ascii="Garamond" w:hAnsi="Garamond" w:cstheme="majorHAnsi"/>
        </w:rPr>
        <w:t>;</w:t>
      </w:r>
    </w:p>
    <w:p w14:paraId="714ED29C" w14:textId="60AA4085" w:rsidR="00D25B62" w:rsidRPr="00E45D00" w:rsidRDefault="006B7B17" w:rsidP="00310D74">
      <w:pPr>
        <w:pStyle w:val="Paragrafoelenco"/>
        <w:numPr>
          <w:ilvl w:val="0"/>
          <w:numId w:val="4"/>
        </w:numPr>
        <w:spacing w:after="120" w:line="240" w:lineRule="auto"/>
        <w:ind w:left="0" w:firstLine="0"/>
        <w:jc w:val="both"/>
        <w:rPr>
          <w:rFonts w:ascii="Garamond" w:hAnsi="Garamond" w:cstheme="majorHAnsi"/>
        </w:rPr>
      </w:pPr>
      <w:r w:rsidRPr="00E45D00">
        <w:rPr>
          <w:rFonts w:ascii="Garamond" w:hAnsi="Garamond" w:cstheme="majorHAnsi"/>
        </w:rPr>
        <w:t>a</w:t>
      </w:r>
      <w:r w:rsidR="00D25B62" w:rsidRPr="00E45D00">
        <w:rPr>
          <w:rFonts w:ascii="Garamond" w:hAnsi="Garamond" w:cstheme="majorHAnsi"/>
        </w:rPr>
        <w:t xml:space="preserve">ssicurare la regolare rendicontazione di </w:t>
      </w:r>
      <w:commentRangeStart w:id="54"/>
      <w:commentRangeStart w:id="55"/>
      <w:r w:rsidR="00D25B62" w:rsidRPr="00E45D00">
        <w:rPr>
          <w:rFonts w:ascii="Garamond" w:hAnsi="Garamond" w:cstheme="majorHAnsi"/>
        </w:rPr>
        <w:t xml:space="preserve">Traguardi e Obiettivi </w:t>
      </w:r>
      <w:commentRangeEnd w:id="54"/>
      <w:r w:rsidR="00C7249B" w:rsidRPr="00E45D00">
        <w:rPr>
          <w:rStyle w:val="Rimandocommento"/>
        </w:rPr>
        <w:commentReference w:id="54"/>
      </w:r>
      <w:commentRangeEnd w:id="55"/>
      <w:r w:rsidR="00AD5979" w:rsidRPr="00E45D00">
        <w:rPr>
          <w:rStyle w:val="Rimandocommento"/>
        </w:rPr>
        <w:commentReference w:id="55"/>
      </w:r>
      <w:r w:rsidR="00A17918" w:rsidRPr="00E45D00">
        <w:rPr>
          <w:rFonts w:ascii="Garamond" w:hAnsi="Garamond" w:cstheme="majorHAnsi"/>
        </w:rPr>
        <w:t xml:space="preserve">di progetto </w:t>
      </w:r>
      <w:r w:rsidR="00AD5979" w:rsidRPr="00E45D00">
        <w:rPr>
          <w:rFonts w:ascii="Garamond" w:hAnsi="Garamond" w:cstheme="majorHAnsi"/>
        </w:rPr>
        <w:t xml:space="preserve">secondo la tempistica, le modalità e gli strumenti definiti dal Commissario straordinario in collaborazione con l’UDM </w:t>
      </w:r>
      <w:r w:rsidR="00D25B62" w:rsidRPr="00E45D00">
        <w:rPr>
          <w:rFonts w:ascii="Garamond" w:hAnsi="Garamond" w:cstheme="majorHAnsi"/>
        </w:rPr>
        <w:t xml:space="preserve">previa esecuzione dei controlli ex ante e in itinere, anche relativamente al rispetto delle condizionalità specifiche connesse alla Misura PNRR a cui è associato il progetto, del principio DNSH e di tutti i requisiti e principi trasversali del PNRR, mediante apposite check list allegate al Sistema di gestione e controllo e/o a specifici Manuali adottati </w:t>
      </w:r>
      <w:r w:rsidR="00591042" w:rsidRPr="00E45D00">
        <w:rPr>
          <w:rFonts w:ascii="Garamond" w:hAnsi="Garamond" w:cstheme="majorHAnsi"/>
        </w:rPr>
        <w:t xml:space="preserve">dal Commissario Straordinario </w:t>
      </w:r>
      <w:r w:rsidR="00575F07" w:rsidRPr="00E45D00">
        <w:rPr>
          <w:rFonts w:ascii="Garamond" w:hAnsi="Garamond" w:cstheme="majorHAnsi"/>
        </w:rPr>
        <w:t xml:space="preserve">in raccordo con </w:t>
      </w:r>
      <w:r w:rsidR="00D25B62" w:rsidRPr="00E45D00">
        <w:rPr>
          <w:rFonts w:ascii="Garamond" w:hAnsi="Garamond" w:cstheme="majorHAnsi"/>
        </w:rPr>
        <w:t>l’Unità di Missione;</w:t>
      </w:r>
    </w:p>
    <w:p w14:paraId="06DA36CE" w14:textId="1D423718" w:rsidR="003425FB" w:rsidRPr="00DA3125" w:rsidRDefault="44047DF5" w:rsidP="00310D74">
      <w:pPr>
        <w:pStyle w:val="Paragrafoelenco"/>
        <w:numPr>
          <w:ilvl w:val="0"/>
          <w:numId w:val="4"/>
        </w:numPr>
        <w:spacing w:after="120" w:line="240" w:lineRule="auto"/>
        <w:ind w:left="0" w:firstLine="0"/>
        <w:jc w:val="both"/>
        <w:rPr>
          <w:rFonts w:ascii="Garamond" w:hAnsi="Garamond" w:cstheme="majorHAnsi"/>
        </w:rPr>
      </w:pPr>
      <w:r w:rsidRPr="00E45D00">
        <w:rPr>
          <w:rFonts w:ascii="Garamond" w:hAnsi="Garamond" w:cstheme="majorHAnsi"/>
        </w:rPr>
        <w:t xml:space="preserve">adottare </w:t>
      </w:r>
      <w:commentRangeStart w:id="56"/>
      <w:r w:rsidRPr="00E45D00">
        <w:rPr>
          <w:rFonts w:ascii="Garamond" w:hAnsi="Garamond" w:cstheme="majorHAnsi"/>
        </w:rPr>
        <w:t xml:space="preserve">procedure di </w:t>
      </w:r>
      <w:commentRangeEnd w:id="56"/>
      <w:r w:rsidR="00C7249B" w:rsidRPr="00E45D00">
        <w:rPr>
          <w:rStyle w:val="Rimandocommento"/>
        </w:rPr>
        <w:commentReference w:id="56"/>
      </w:r>
      <w:r w:rsidR="00403528" w:rsidRPr="00E45D00">
        <w:rPr>
          <w:rFonts w:ascii="Garamond" w:hAnsi="Garamond" w:cstheme="majorHAnsi"/>
        </w:rPr>
        <w:t xml:space="preserve">scelta del contraente/realizzatore </w:t>
      </w:r>
      <w:r w:rsidR="7C37FFE5" w:rsidRPr="00E45D00">
        <w:rPr>
          <w:rFonts w:ascii="Garamond" w:hAnsi="Garamond" w:cstheme="majorHAnsi"/>
        </w:rPr>
        <w:t>conformi alla normativa</w:t>
      </w:r>
      <w:r w:rsidR="7C37FFE5" w:rsidRPr="00DA3125">
        <w:rPr>
          <w:rFonts w:ascii="Garamond" w:hAnsi="Garamond" w:cstheme="majorHAnsi"/>
        </w:rPr>
        <w:t xml:space="preserve"> comunitaria e nazionale applicabile</w:t>
      </w:r>
      <w:r w:rsidR="00CB2E6C">
        <w:rPr>
          <w:rFonts w:ascii="Garamond" w:hAnsi="Garamond" w:cstheme="majorHAnsi"/>
        </w:rPr>
        <w:t xml:space="preserve"> (con particolare riguardo alla normativa antimafia)</w:t>
      </w:r>
      <w:r w:rsidR="7C37FFE5" w:rsidRPr="00DA3125">
        <w:rPr>
          <w:rFonts w:ascii="Garamond" w:hAnsi="Garamond" w:cstheme="majorHAnsi"/>
        </w:rPr>
        <w:t xml:space="preserve">, </w:t>
      </w:r>
      <w:r w:rsidR="7BCD8078" w:rsidRPr="00DA3125">
        <w:rPr>
          <w:rFonts w:ascii="Garamond" w:hAnsi="Garamond" w:cstheme="majorHAnsi"/>
        </w:rPr>
        <w:t>sottopo</w:t>
      </w:r>
      <w:r w:rsidR="00E65ACA">
        <w:rPr>
          <w:rFonts w:ascii="Garamond" w:hAnsi="Garamond" w:cstheme="majorHAnsi"/>
        </w:rPr>
        <w:t>nendole</w:t>
      </w:r>
      <w:r w:rsidR="7BCD8078" w:rsidRPr="00DA3125">
        <w:rPr>
          <w:rFonts w:ascii="Garamond" w:hAnsi="Garamond" w:cstheme="majorHAnsi"/>
        </w:rPr>
        <w:t xml:space="preserve"> in anticipo </w:t>
      </w:r>
      <w:r w:rsidR="00E65ACA">
        <w:rPr>
          <w:rFonts w:ascii="Garamond" w:hAnsi="Garamond" w:cstheme="majorHAnsi"/>
        </w:rPr>
        <w:t xml:space="preserve">al Commissario Straordinario </w:t>
      </w:r>
      <w:r w:rsidR="7BCD8078" w:rsidRPr="00DA3125">
        <w:rPr>
          <w:rFonts w:ascii="Garamond" w:hAnsi="Garamond" w:cstheme="majorHAnsi"/>
        </w:rPr>
        <w:t>per le verifiche di competenza</w:t>
      </w:r>
      <w:r w:rsidR="7C37FFE5" w:rsidRPr="00DA3125">
        <w:rPr>
          <w:rFonts w:ascii="Garamond" w:hAnsi="Garamond" w:cstheme="majorHAnsi"/>
        </w:rPr>
        <w:t>;</w:t>
      </w:r>
    </w:p>
    <w:p w14:paraId="7F640BF7" w14:textId="42BD03B0" w:rsidR="0095000B" w:rsidRPr="00E65ACA" w:rsidRDefault="44590D56" w:rsidP="00310D74">
      <w:pPr>
        <w:pStyle w:val="Paragrafoelenco"/>
        <w:numPr>
          <w:ilvl w:val="0"/>
          <w:numId w:val="4"/>
        </w:numPr>
        <w:spacing w:after="120" w:line="240" w:lineRule="auto"/>
        <w:ind w:left="0" w:firstLine="0"/>
        <w:jc w:val="both"/>
        <w:rPr>
          <w:rFonts w:ascii="Garamond" w:eastAsiaTheme="minorEastAsia" w:hAnsi="Garamond" w:cstheme="majorHAnsi"/>
        </w:rPr>
      </w:pPr>
      <w:r w:rsidRPr="00E65ACA">
        <w:rPr>
          <w:rFonts w:ascii="Garamond" w:hAnsi="Garamond" w:cstheme="majorHAnsi"/>
        </w:rPr>
        <w:t xml:space="preserve">adottare proprie procedure interne volte a facilitare il conseguimento di </w:t>
      </w:r>
      <w:r w:rsidR="4D4363A8" w:rsidRPr="00E65ACA">
        <w:rPr>
          <w:rFonts w:ascii="Garamond" w:hAnsi="Garamond" w:cstheme="majorHAnsi"/>
          <w:color w:val="000000" w:themeColor="text1"/>
        </w:rPr>
        <w:t>Traguardi e Obiettivi</w:t>
      </w:r>
      <w:r w:rsidRPr="00E65ACA">
        <w:rPr>
          <w:rFonts w:ascii="Garamond" w:hAnsi="Garamond" w:cstheme="majorHAnsi"/>
        </w:rPr>
        <w:t xml:space="preserve"> e a prevenire le criticità, anche sulla base dell’analisi</w:t>
      </w:r>
      <w:r w:rsidR="00CB2E6C">
        <w:rPr>
          <w:rFonts w:ascii="Garamond" w:hAnsi="Garamond" w:cstheme="majorHAnsi"/>
        </w:rPr>
        <w:t xml:space="preserve"> di</w:t>
      </w:r>
      <w:r w:rsidRPr="00E65ACA">
        <w:rPr>
          <w:rFonts w:ascii="Garamond" w:hAnsi="Garamond" w:cstheme="majorHAnsi"/>
        </w:rPr>
        <w:t xml:space="preserve"> interventi analoghi realizzati sul territorio, assicurando la conformità ai regolamenti comunitari e a quanto indicato dall’Amministrazione centrale titolare dell’intervento;</w:t>
      </w:r>
      <w:r w:rsidR="1CA6496C" w:rsidRPr="00E65ACA">
        <w:rPr>
          <w:rFonts w:ascii="Garamond" w:hAnsi="Garamond" w:cstheme="majorHAnsi"/>
        </w:rPr>
        <w:t xml:space="preserve"> </w:t>
      </w:r>
    </w:p>
    <w:p w14:paraId="38C251FC" w14:textId="62F2F90E" w:rsidR="0095000B" w:rsidRPr="00E65ACA" w:rsidRDefault="1CA6496C" w:rsidP="00310D74">
      <w:pPr>
        <w:pStyle w:val="Paragrafoelenco"/>
        <w:numPr>
          <w:ilvl w:val="0"/>
          <w:numId w:val="4"/>
        </w:numPr>
        <w:spacing w:after="120" w:line="240" w:lineRule="auto"/>
        <w:ind w:left="0" w:firstLine="0"/>
        <w:jc w:val="both"/>
        <w:rPr>
          <w:rFonts w:ascii="Garamond" w:hAnsi="Garamond" w:cstheme="majorHAnsi"/>
        </w:rPr>
      </w:pPr>
      <w:r w:rsidRPr="00E65ACA">
        <w:rPr>
          <w:rFonts w:ascii="Garamond" w:hAnsi="Garamond" w:cstheme="majorHAnsi"/>
        </w:rPr>
        <w:t>rispettare, in caso di ricorso diretto ad esperti esterni all’Amministrazione, la conformità alla pertinente disciplina comunitaria e nazionale, nonché alle eventuali specifiche circolari/disciplinari che potranno essere adottati</w:t>
      </w:r>
      <w:r w:rsidR="00591042" w:rsidRPr="00E65ACA">
        <w:rPr>
          <w:rFonts w:ascii="Garamond" w:hAnsi="Garamond" w:cstheme="majorHAnsi"/>
        </w:rPr>
        <w:t xml:space="preserve"> dal Commissario Straordinari</w:t>
      </w:r>
      <w:r w:rsidR="425FBA84" w:rsidRPr="00E65ACA">
        <w:rPr>
          <w:rFonts w:ascii="Garamond" w:hAnsi="Garamond" w:cstheme="majorHAnsi"/>
        </w:rPr>
        <w:t>o</w:t>
      </w:r>
      <w:r w:rsidR="00591042" w:rsidRPr="00E65ACA">
        <w:rPr>
          <w:rFonts w:ascii="Garamond" w:hAnsi="Garamond" w:cstheme="majorHAnsi"/>
        </w:rPr>
        <w:t>,</w:t>
      </w:r>
      <w:r w:rsidRPr="00E65ACA">
        <w:rPr>
          <w:rFonts w:ascii="Garamond" w:hAnsi="Garamond" w:cstheme="majorHAnsi"/>
        </w:rPr>
        <w:t xml:space="preserve"> </w:t>
      </w:r>
      <w:r w:rsidR="00591042" w:rsidRPr="00E65ACA">
        <w:rPr>
          <w:rFonts w:ascii="Garamond" w:hAnsi="Garamond" w:cstheme="majorHAnsi"/>
        </w:rPr>
        <w:t>dall’</w:t>
      </w:r>
      <w:r w:rsidR="00514E20" w:rsidRPr="00E65ACA">
        <w:rPr>
          <w:rFonts w:ascii="Garamond" w:hAnsi="Garamond" w:cstheme="majorHAnsi"/>
        </w:rPr>
        <w:t>Unità di Missione e d</w:t>
      </w:r>
      <w:r w:rsidR="00830446" w:rsidRPr="00E65ACA">
        <w:rPr>
          <w:rFonts w:ascii="Garamond" w:hAnsi="Garamond" w:cstheme="majorHAnsi"/>
        </w:rPr>
        <w:t xml:space="preserve">all’Ispettorato </w:t>
      </w:r>
      <w:r w:rsidR="005C103B">
        <w:rPr>
          <w:rFonts w:ascii="Garamond" w:hAnsi="Garamond" w:cstheme="majorHAnsi"/>
        </w:rPr>
        <w:t>G</w:t>
      </w:r>
      <w:r w:rsidR="00830446" w:rsidRPr="00E65ACA">
        <w:rPr>
          <w:rFonts w:ascii="Garamond" w:hAnsi="Garamond" w:cstheme="majorHAnsi"/>
        </w:rPr>
        <w:t>enerale per il PNRR</w:t>
      </w:r>
      <w:r w:rsidR="00514E20" w:rsidRPr="00E65ACA">
        <w:rPr>
          <w:rFonts w:ascii="Garamond" w:hAnsi="Garamond" w:cstheme="majorHAnsi"/>
        </w:rPr>
        <w:t xml:space="preserve"> del</w:t>
      </w:r>
      <w:r w:rsidR="008E2E69" w:rsidRPr="00E65ACA">
        <w:rPr>
          <w:rFonts w:ascii="Garamond" w:hAnsi="Garamond" w:cstheme="majorHAnsi"/>
        </w:rPr>
        <w:t xml:space="preserve"> </w:t>
      </w:r>
      <w:r w:rsidR="00514E20" w:rsidRPr="00E65ACA">
        <w:rPr>
          <w:rFonts w:ascii="Garamond" w:hAnsi="Garamond" w:cstheme="majorHAnsi"/>
        </w:rPr>
        <w:t xml:space="preserve"> Ministero dell’Economia e delle Finanze</w:t>
      </w:r>
      <w:r w:rsidR="00514E20" w:rsidRPr="00E65ACA" w:rsidDel="008E2E69">
        <w:rPr>
          <w:rFonts w:ascii="Garamond" w:hAnsi="Garamond" w:cstheme="majorHAnsi"/>
        </w:rPr>
        <w:t xml:space="preserve"> – Dipartimento della Ragioneria Generale dello Stato</w:t>
      </w:r>
      <w:r w:rsidRPr="00E65ACA">
        <w:rPr>
          <w:rFonts w:ascii="Garamond" w:hAnsi="Garamond" w:cstheme="majorHAnsi"/>
        </w:rPr>
        <w:t>;</w:t>
      </w:r>
    </w:p>
    <w:p w14:paraId="656C4F8A" w14:textId="177CC304" w:rsidR="00DB6020" w:rsidRPr="00DA3125" w:rsidRDefault="5E399943" w:rsidP="00310D74">
      <w:pPr>
        <w:pStyle w:val="Paragrafoelenco"/>
        <w:numPr>
          <w:ilvl w:val="0"/>
          <w:numId w:val="4"/>
        </w:numPr>
        <w:spacing w:after="120" w:line="240" w:lineRule="auto"/>
        <w:ind w:left="0" w:firstLine="0"/>
        <w:jc w:val="both"/>
        <w:rPr>
          <w:rFonts w:ascii="Garamond" w:hAnsi="Garamond" w:cstheme="majorHAnsi"/>
        </w:rPr>
      </w:pPr>
      <w:r w:rsidRPr="00DA3125">
        <w:rPr>
          <w:rFonts w:ascii="Garamond" w:hAnsi="Garamond" w:cstheme="majorHAnsi"/>
        </w:rPr>
        <w:t>assicurare la completa tracciabilità delle operazioni e la tenuta di una codificazione contabile per l’utilizzo delle risorse del PNRR secondo le indicazioni fornite dal Ministero dell’Economia e delle finanze;</w:t>
      </w:r>
    </w:p>
    <w:p w14:paraId="416859F2" w14:textId="41B1C5E3" w:rsidR="00DB6020" w:rsidRPr="00DA3125" w:rsidRDefault="5E399943" w:rsidP="00310D74">
      <w:pPr>
        <w:pStyle w:val="Paragrafoelenco"/>
        <w:numPr>
          <w:ilvl w:val="0"/>
          <w:numId w:val="4"/>
        </w:numPr>
        <w:spacing w:after="120" w:line="240" w:lineRule="auto"/>
        <w:ind w:left="0" w:firstLine="0"/>
        <w:jc w:val="both"/>
        <w:rPr>
          <w:rFonts w:ascii="Garamond" w:hAnsi="Garamond" w:cstheme="majorHAnsi"/>
        </w:rPr>
      </w:pPr>
      <w:r w:rsidRPr="00DA3125">
        <w:rPr>
          <w:rFonts w:ascii="Garamond" w:hAnsi="Garamond" w:cstheme="majorHAnsi"/>
        </w:rPr>
        <w:t>conservare tutti gli atti e la relativa documentazione giustificativa su supporti informatici adeguati e a renderli disponibili per attività di controllo e di audit</w:t>
      </w:r>
      <w:r w:rsidR="00D25B62" w:rsidRPr="00DA3125">
        <w:rPr>
          <w:rFonts w:ascii="Garamond" w:hAnsi="Garamond" w:cstheme="majorHAnsi"/>
        </w:rPr>
        <w:t>.</w:t>
      </w:r>
      <w:r w:rsidR="00D25B62" w:rsidRPr="0036699A">
        <w:rPr>
          <w:rFonts w:ascii="Garamond" w:hAnsi="Garamond" w:cstheme="majorHAnsi"/>
        </w:rPr>
        <w:t xml:space="preserve"> </w:t>
      </w:r>
      <w:r w:rsidR="00D25B62" w:rsidRPr="00DA3125">
        <w:rPr>
          <w:rFonts w:ascii="Garamond" w:hAnsi="Garamond" w:cstheme="majorHAnsi"/>
        </w:rPr>
        <w:t>Garantire</w:t>
      </w:r>
      <w:r w:rsidR="00871E38">
        <w:rPr>
          <w:rFonts w:ascii="Garamond" w:hAnsi="Garamond" w:cstheme="majorHAnsi"/>
        </w:rPr>
        <w:t>,</w:t>
      </w:r>
      <w:r w:rsidR="00D25B62" w:rsidRPr="00DA3125">
        <w:rPr>
          <w:rFonts w:ascii="Garamond" w:hAnsi="Garamond" w:cstheme="majorHAnsi"/>
        </w:rPr>
        <w:t xml:space="preserve"> in particolare</w:t>
      </w:r>
      <w:r w:rsidR="00871E38">
        <w:rPr>
          <w:rFonts w:ascii="Garamond" w:hAnsi="Garamond" w:cstheme="majorHAnsi"/>
        </w:rPr>
        <w:t>,</w:t>
      </w:r>
      <w:r w:rsidR="00D25B62" w:rsidRPr="00DA3125">
        <w:rPr>
          <w:rFonts w:ascii="Garamond" w:hAnsi="Garamond" w:cstheme="majorHAnsi"/>
        </w:rPr>
        <w:t xml:space="preserve"> la disponibilità dei documenti relativi a Traguardi e Obiettivi nonché dei giustificativi relativi alle spese sostenute</w:t>
      </w:r>
      <w:r w:rsidR="005C103B">
        <w:rPr>
          <w:rFonts w:ascii="Garamond" w:hAnsi="Garamond" w:cstheme="majorHAnsi"/>
        </w:rPr>
        <w:t>,</w:t>
      </w:r>
      <w:r w:rsidR="00D25B62" w:rsidRPr="00DA3125">
        <w:rPr>
          <w:rFonts w:ascii="Garamond" w:hAnsi="Garamond" w:cstheme="majorHAnsi"/>
        </w:rPr>
        <w:t xml:space="preserve"> così come previsto ai sensi dell’articolo 9 punto 4 del </w:t>
      </w:r>
      <w:r w:rsidR="00CB2E6C">
        <w:rPr>
          <w:rFonts w:ascii="Garamond" w:hAnsi="Garamond" w:cstheme="majorHAnsi"/>
        </w:rPr>
        <w:t>d</w:t>
      </w:r>
      <w:r w:rsidR="006B7B17">
        <w:rPr>
          <w:rFonts w:ascii="Garamond" w:hAnsi="Garamond" w:cstheme="majorHAnsi"/>
        </w:rPr>
        <w:t xml:space="preserve">ecreto-legge </w:t>
      </w:r>
      <w:r w:rsidR="00D25B62" w:rsidRPr="00DA3125">
        <w:rPr>
          <w:rFonts w:ascii="Garamond" w:hAnsi="Garamond" w:cstheme="majorHAnsi"/>
        </w:rPr>
        <w:t>n. 77 del 31</w:t>
      </w:r>
      <w:r w:rsidR="00871E38">
        <w:rPr>
          <w:rFonts w:ascii="Garamond" w:hAnsi="Garamond" w:cstheme="majorHAnsi"/>
        </w:rPr>
        <w:t xml:space="preserve"> maggio</w:t>
      </w:r>
      <w:r w:rsidR="00D25B62" w:rsidRPr="00DA3125">
        <w:rPr>
          <w:rFonts w:ascii="Garamond" w:hAnsi="Garamond" w:cstheme="majorHAnsi"/>
        </w:rPr>
        <w:t>2021, convertito con modificazioni dalla legge n. 108/2021</w:t>
      </w:r>
      <w:r w:rsidRPr="00DA3125">
        <w:rPr>
          <w:rFonts w:ascii="Garamond" w:hAnsi="Garamond" w:cstheme="majorHAnsi"/>
        </w:rPr>
        <w:t>;</w:t>
      </w:r>
    </w:p>
    <w:p w14:paraId="53A17482" w14:textId="5C015F6B" w:rsidR="00DB6020" w:rsidRPr="00DA3125" w:rsidRDefault="5E399943" w:rsidP="00310D74">
      <w:pPr>
        <w:pStyle w:val="Paragrafoelenco"/>
        <w:numPr>
          <w:ilvl w:val="0"/>
          <w:numId w:val="4"/>
        </w:numPr>
        <w:spacing w:after="120" w:line="240" w:lineRule="auto"/>
        <w:ind w:left="0" w:firstLine="0"/>
        <w:jc w:val="both"/>
        <w:rPr>
          <w:rFonts w:ascii="Garamond" w:hAnsi="Garamond" w:cstheme="majorBidi"/>
        </w:rPr>
      </w:pPr>
      <w:r w:rsidRPr="00E65ACA">
        <w:rPr>
          <w:rFonts w:ascii="Garamond" w:hAnsi="Garamond" w:cstheme="majorHAnsi"/>
        </w:rPr>
        <w:t>assicurare gli adempimenti stabiliti al successivo articolo 7 della presente convenzione e  garantire</w:t>
      </w:r>
      <w:r w:rsidRPr="50917C4C">
        <w:rPr>
          <w:rFonts w:ascii="Garamond" w:hAnsi="Garamond" w:cstheme="majorBidi"/>
        </w:rPr>
        <w:t xml:space="preserve"> l'utilizzo del</w:t>
      </w:r>
      <w:r w:rsidR="49F161EF" w:rsidRPr="50917C4C">
        <w:rPr>
          <w:rFonts w:ascii="Garamond" w:hAnsi="Garamond" w:cstheme="majorBidi"/>
        </w:rPr>
        <w:t xml:space="preserve"> sistema informatico unitario per il PNRR di cui all’articolo 1, comma 1043, della legge 30 dicembre 2020, n. 178 ovvero il sistema informatico utilizzato dall’Amministrazione centrale titolare dell’intervento, finalizzato a raccogliere, registrare e archiviare in formato elettronico i dati per ciascuna operazione necessari per la sorveglianza, la valutazione, la gestione finanziaria, la verifica e l’audit, secondo quanto previsto dall’art</w:t>
      </w:r>
      <w:r w:rsidR="00871E38">
        <w:rPr>
          <w:rFonts w:ascii="Garamond" w:hAnsi="Garamond" w:cstheme="majorBidi"/>
        </w:rPr>
        <w:t>icolo</w:t>
      </w:r>
      <w:r w:rsidR="49F161EF" w:rsidRPr="50917C4C">
        <w:rPr>
          <w:rFonts w:ascii="Garamond" w:hAnsi="Garamond" w:cstheme="majorBidi"/>
        </w:rPr>
        <w:t xml:space="preserve"> 22.2</w:t>
      </w:r>
      <w:r w:rsidR="00871E38">
        <w:rPr>
          <w:rFonts w:ascii="Garamond" w:hAnsi="Garamond" w:cstheme="majorBidi"/>
        </w:rPr>
        <w:t>,</w:t>
      </w:r>
      <w:r w:rsidR="49F161EF" w:rsidRPr="50917C4C">
        <w:rPr>
          <w:rFonts w:ascii="Garamond" w:hAnsi="Garamond" w:cstheme="majorBidi"/>
        </w:rPr>
        <w:t xml:space="preserve"> lettera d)</w:t>
      </w:r>
      <w:r w:rsidR="00871E38">
        <w:rPr>
          <w:rFonts w:ascii="Garamond" w:hAnsi="Garamond" w:cstheme="majorBidi"/>
        </w:rPr>
        <w:t>,</w:t>
      </w:r>
      <w:r w:rsidR="49F161EF" w:rsidRPr="50917C4C">
        <w:rPr>
          <w:rFonts w:ascii="Garamond" w:hAnsi="Garamond" w:cstheme="majorBidi"/>
        </w:rPr>
        <w:t xml:space="preserve"> del Regolamento (UE) 2021/241</w:t>
      </w:r>
      <w:r w:rsidRPr="50917C4C">
        <w:rPr>
          <w:rFonts w:ascii="Garamond" w:hAnsi="Garamond" w:cstheme="majorBidi"/>
        </w:rPr>
        <w:t xml:space="preserve"> in conformità alle indicazioni che fornite dai competenti uffici del</w:t>
      </w:r>
      <w:r w:rsidR="00830446" w:rsidRPr="50917C4C">
        <w:rPr>
          <w:rFonts w:ascii="Garamond" w:hAnsi="Garamond" w:cstheme="majorBidi"/>
        </w:rPr>
        <w:t>l’Ispettora</w:t>
      </w:r>
      <w:r w:rsidR="002C110F" w:rsidRPr="50917C4C">
        <w:rPr>
          <w:rFonts w:ascii="Garamond" w:hAnsi="Garamond" w:cstheme="majorBidi"/>
        </w:rPr>
        <w:t>to</w:t>
      </w:r>
      <w:r w:rsidR="00830446" w:rsidRPr="50917C4C">
        <w:rPr>
          <w:rFonts w:ascii="Garamond" w:hAnsi="Garamond" w:cstheme="majorBidi"/>
        </w:rPr>
        <w:t xml:space="preserve"> generale per il PNRR</w:t>
      </w:r>
      <w:r w:rsidRPr="50917C4C">
        <w:rPr>
          <w:rFonts w:ascii="Garamond" w:hAnsi="Garamond" w:cstheme="majorBidi"/>
        </w:rPr>
        <w:t xml:space="preserve"> e alla manualistica da quest’ultim</w:t>
      </w:r>
      <w:r w:rsidR="00830446" w:rsidRPr="50917C4C">
        <w:rPr>
          <w:rFonts w:ascii="Garamond" w:hAnsi="Garamond" w:cstheme="majorBidi"/>
        </w:rPr>
        <w:t>o</w:t>
      </w:r>
      <w:r w:rsidRPr="50917C4C">
        <w:rPr>
          <w:rFonts w:ascii="Garamond" w:hAnsi="Garamond" w:cstheme="majorBidi"/>
        </w:rPr>
        <w:t xml:space="preserve"> predisposta</w:t>
      </w:r>
      <w:r w:rsidR="49F161EF" w:rsidRPr="50917C4C">
        <w:rPr>
          <w:rFonts w:ascii="Garamond" w:hAnsi="Garamond" w:cstheme="majorBidi"/>
        </w:rPr>
        <w:t>;</w:t>
      </w:r>
    </w:p>
    <w:p w14:paraId="1575A0F4" w14:textId="440F0B2B" w:rsidR="00DB6020" w:rsidRPr="00DA3125" w:rsidRDefault="5E399943" w:rsidP="00310D74">
      <w:pPr>
        <w:pStyle w:val="Paragrafoelenco"/>
        <w:numPr>
          <w:ilvl w:val="0"/>
          <w:numId w:val="4"/>
        </w:numPr>
        <w:spacing w:after="120" w:line="240" w:lineRule="auto"/>
        <w:ind w:left="0" w:firstLine="0"/>
        <w:jc w:val="both"/>
        <w:rPr>
          <w:rFonts w:ascii="Garamond" w:hAnsi="Garamond" w:cstheme="majorHAnsi"/>
        </w:rPr>
      </w:pPr>
      <w:r w:rsidRPr="00DA3125">
        <w:rPr>
          <w:rFonts w:ascii="Garamond" w:hAnsi="Garamond" w:cstheme="majorHAnsi"/>
        </w:rPr>
        <w:t xml:space="preserve">fornire tutte le informazioni richieste </w:t>
      </w:r>
      <w:r w:rsidR="7BCD8078" w:rsidRPr="00DA3125">
        <w:rPr>
          <w:rFonts w:ascii="Garamond" w:hAnsi="Garamond" w:cstheme="majorHAnsi"/>
        </w:rPr>
        <w:t xml:space="preserve">nei termini indicati </w:t>
      </w:r>
      <w:r w:rsidRPr="00DA3125">
        <w:rPr>
          <w:rFonts w:ascii="Garamond" w:hAnsi="Garamond" w:cstheme="majorHAnsi"/>
        </w:rPr>
        <w:t xml:space="preserve">relativamente alle procedure e alle verifiche </w:t>
      </w:r>
      <w:r w:rsidR="7BCD8078" w:rsidRPr="00DA3125">
        <w:rPr>
          <w:rFonts w:ascii="Garamond" w:hAnsi="Garamond" w:cstheme="majorHAnsi"/>
        </w:rPr>
        <w:t>di conseguimento dei</w:t>
      </w:r>
      <w:r w:rsidR="4D4363A8" w:rsidRPr="00DA3125">
        <w:rPr>
          <w:rFonts w:ascii="Garamond" w:hAnsi="Garamond" w:cstheme="majorHAnsi"/>
          <w:color w:val="000000" w:themeColor="text1"/>
        </w:rPr>
        <w:t xml:space="preserve"> Traguardi/ Obiettivi</w:t>
      </w:r>
      <w:r w:rsidR="7BCD8078" w:rsidRPr="00DA3125">
        <w:rPr>
          <w:rFonts w:ascii="Garamond" w:hAnsi="Garamond" w:cstheme="majorHAnsi"/>
        </w:rPr>
        <w:t>, sulla rendicontazione della spesa e/o relativamente ad una procedura di recupero</w:t>
      </w:r>
      <w:r w:rsidRPr="00DA3125">
        <w:rPr>
          <w:rFonts w:ascii="Garamond" w:hAnsi="Garamond" w:cstheme="majorHAnsi"/>
        </w:rPr>
        <w:t>;</w:t>
      </w:r>
    </w:p>
    <w:p w14:paraId="548B91DC" w14:textId="51B53D11" w:rsidR="00DB6020" w:rsidRPr="00E45D00" w:rsidRDefault="7BCD8078" w:rsidP="00310D74">
      <w:pPr>
        <w:pStyle w:val="Paragrafoelenco"/>
        <w:numPr>
          <w:ilvl w:val="0"/>
          <w:numId w:val="4"/>
        </w:numPr>
        <w:spacing w:after="120" w:line="240" w:lineRule="auto"/>
        <w:ind w:left="0" w:firstLine="0"/>
        <w:jc w:val="both"/>
        <w:rPr>
          <w:rFonts w:ascii="Garamond" w:hAnsi="Garamond" w:cstheme="majorHAnsi"/>
        </w:rPr>
      </w:pPr>
      <w:r w:rsidRPr="00E45D00">
        <w:rPr>
          <w:rFonts w:ascii="Garamond" w:hAnsi="Garamond" w:cstheme="majorHAnsi"/>
        </w:rPr>
        <w:lastRenderedPageBreak/>
        <w:t xml:space="preserve">garantire la realizzazione operativa dell'investimento, nonché il raggiungimento </w:t>
      </w:r>
      <w:r w:rsidR="4D4363A8" w:rsidRPr="00E45D00">
        <w:rPr>
          <w:rFonts w:ascii="Garamond" w:hAnsi="Garamond" w:cstheme="majorHAnsi"/>
          <w:color w:val="000000" w:themeColor="text1"/>
        </w:rPr>
        <w:t>dei Traguardi e degli Obiettivi</w:t>
      </w:r>
      <w:r w:rsidRPr="00E45D00">
        <w:rPr>
          <w:rFonts w:ascii="Garamond" w:hAnsi="Garamond" w:cstheme="majorHAnsi"/>
        </w:rPr>
        <w:t xml:space="preserve"> riferiti</w:t>
      </w:r>
      <w:r w:rsidR="00871E38" w:rsidRPr="00E45D00">
        <w:rPr>
          <w:rFonts w:ascii="Garamond" w:hAnsi="Garamond" w:cstheme="majorHAnsi"/>
        </w:rPr>
        <w:t xml:space="preserve"> al medesimo</w:t>
      </w:r>
      <w:r w:rsidRPr="00E45D00">
        <w:rPr>
          <w:rFonts w:ascii="Garamond" w:hAnsi="Garamond" w:cstheme="majorHAnsi"/>
        </w:rPr>
        <w:t>;</w:t>
      </w:r>
    </w:p>
    <w:p w14:paraId="5F2E0BD7" w14:textId="7D6D949A" w:rsidR="00DB6020" w:rsidRPr="00E45D00" w:rsidRDefault="49F161EF" w:rsidP="00310D74">
      <w:pPr>
        <w:pStyle w:val="Paragrafoelenco"/>
        <w:numPr>
          <w:ilvl w:val="0"/>
          <w:numId w:val="4"/>
        </w:numPr>
        <w:spacing w:after="120" w:line="240" w:lineRule="auto"/>
        <w:ind w:left="0" w:firstLine="0"/>
        <w:jc w:val="both"/>
        <w:rPr>
          <w:rFonts w:ascii="Garamond" w:hAnsi="Garamond" w:cstheme="majorHAnsi"/>
        </w:rPr>
      </w:pPr>
      <w:r w:rsidRPr="00E45D00">
        <w:rPr>
          <w:rFonts w:ascii="Garamond" w:hAnsi="Garamond" w:cstheme="majorHAnsi"/>
        </w:rPr>
        <w:t xml:space="preserve">vigilare sulla regolarità delle procedure e delle spese e adottare tutte le iniziative necessarie a prevenire, correggere e sanzionare le irregolarità e gli indebiti utilizzi delle risorse. </w:t>
      </w:r>
    </w:p>
    <w:p w14:paraId="67D13F70" w14:textId="30F48FD7" w:rsidR="00DB6020" w:rsidRPr="00E45D00" w:rsidRDefault="49F161EF" w:rsidP="00310D74">
      <w:pPr>
        <w:pStyle w:val="Paragrafoelenco"/>
        <w:numPr>
          <w:ilvl w:val="0"/>
          <w:numId w:val="4"/>
        </w:numPr>
        <w:spacing w:after="120" w:line="240" w:lineRule="auto"/>
        <w:ind w:left="0" w:firstLine="0"/>
        <w:jc w:val="both"/>
        <w:rPr>
          <w:rFonts w:ascii="Garamond" w:hAnsi="Garamond" w:cstheme="majorHAnsi"/>
        </w:rPr>
      </w:pPr>
      <w:r w:rsidRPr="00E45D00">
        <w:rPr>
          <w:rFonts w:ascii="Garamond" w:hAnsi="Garamond" w:cstheme="majorHAnsi"/>
        </w:rPr>
        <w:t xml:space="preserve">assicurare l’adozione di misure adeguate volte a rispettare il principio di sana gestione finanziaria secondo quanto disciplinato nel Regolamento finanziario (UE, </w:t>
      </w:r>
      <w:proofErr w:type="spellStart"/>
      <w:r w:rsidRPr="00E45D00">
        <w:rPr>
          <w:rFonts w:ascii="Garamond" w:hAnsi="Garamond" w:cstheme="majorHAnsi"/>
        </w:rPr>
        <w:t>Euratom</w:t>
      </w:r>
      <w:proofErr w:type="spellEnd"/>
      <w:r w:rsidRPr="00E45D00">
        <w:rPr>
          <w:rFonts w:ascii="Garamond" w:hAnsi="Garamond" w:cstheme="majorHAnsi"/>
        </w:rPr>
        <w:t>) 2018/1046 e nell’art</w:t>
      </w:r>
      <w:r w:rsidR="00871E38" w:rsidRPr="00E45D00">
        <w:rPr>
          <w:rFonts w:ascii="Garamond" w:hAnsi="Garamond" w:cstheme="majorHAnsi"/>
        </w:rPr>
        <w:t xml:space="preserve">icolo </w:t>
      </w:r>
      <w:r w:rsidRPr="00E45D00">
        <w:rPr>
          <w:rFonts w:ascii="Garamond" w:hAnsi="Garamond" w:cstheme="majorHAnsi"/>
        </w:rPr>
        <w:t>22 del Regolamento (UE) 2021/241, in particolare in materia di prevenzione dei conflitti di interessi, delle frodi, della corruzione e di recupero e restituzione dei fondi che sono stati indebitamente assegnati</w:t>
      </w:r>
      <w:r w:rsidR="00D25B62" w:rsidRPr="00E45D00">
        <w:rPr>
          <w:rFonts w:ascii="Garamond" w:hAnsi="Garamond" w:cstheme="majorHAnsi"/>
        </w:rPr>
        <w:t>, anche individuando il “titolare effettivo”</w:t>
      </w:r>
      <w:r w:rsidRPr="00E45D00">
        <w:rPr>
          <w:rFonts w:ascii="Garamond" w:hAnsi="Garamond" w:cstheme="majorHAnsi"/>
        </w:rPr>
        <w:t>;</w:t>
      </w:r>
    </w:p>
    <w:p w14:paraId="2ECB0D27" w14:textId="49370350" w:rsidR="00DB6020" w:rsidRPr="00E45D00" w:rsidRDefault="49F161EF" w:rsidP="00310D74">
      <w:pPr>
        <w:pStyle w:val="Paragrafoelenco"/>
        <w:numPr>
          <w:ilvl w:val="0"/>
          <w:numId w:val="4"/>
        </w:numPr>
        <w:spacing w:after="120" w:line="240" w:lineRule="auto"/>
        <w:ind w:left="0" w:firstLine="0"/>
        <w:jc w:val="both"/>
        <w:rPr>
          <w:rFonts w:ascii="Garamond" w:hAnsi="Garamond" w:cstheme="majorHAnsi"/>
        </w:rPr>
      </w:pPr>
      <w:r w:rsidRPr="00E45D00">
        <w:rPr>
          <w:rFonts w:ascii="Garamond" w:hAnsi="Garamond" w:cstheme="majorHAnsi"/>
        </w:rPr>
        <w:t>presentare,</w:t>
      </w:r>
      <w:r w:rsidR="7BCD8078" w:rsidRPr="00E45D00">
        <w:rPr>
          <w:rFonts w:ascii="Garamond" w:hAnsi="Garamond" w:cstheme="majorHAnsi"/>
        </w:rPr>
        <w:t xml:space="preserve"> in conformità a quanto stabilito </w:t>
      </w:r>
      <w:r w:rsidR="001D5F30" w:rsidRPr="00E45D00">
        <w:rPr>
          <w:rFonts w:ascii="Garamond" w:hAnsi="Garamond" w:cstheme="majorHAnsi"/>
        </w:rPr>
        <w:t>dall’</w:t>
      </w:r>
      <w:r w:rsidR="7BCD8078" w:rsidRPr="00E45D00">
        <w:rPr>
          <w:rFonts w:ascii="Garamond" w:hAnsi="Garamond" w:cstheme="majorHAnsi"/>
        </w:rPr>
        <w:t>art</w:t>
      </w:r>
      <w:r w:rsidR="001D5F30" w:rsidRPr="00E45D00">
        <w:rPr>
          <w:rFonts w:ascii="Garamond" w:hAnsi="Garamond" w:cstheme="majorHAnsi"/>
        </w:rPr>
        <w:t>icolo</w:t>
      </w:r>
      <w:r w:rsidR="0016387B" w:rsidRPr="00E45D00">
        <w:rPr>
          <w:rFonts w:ascii="Garamond" w:hAnsi="Garamond" w:cstheme="majorHAnsi"/>
        </w:rPr>
        <w:t xml:space="preserve"> </w:t>
      </w:r>
      <w:r w:rsidR="00624852" w:rsidRPr="00E45D00">
        <w:rPr>
          <w:rFonts w:ascii="Garamond" w:hAnsi="Garamond" w:cstheme="majorHAnsi"/>
        </w:rPr>
        <w:t>8</w:t>
      </w:r>
      <w:r w:rsidR="7BCD8078" w:rsidRPr="00E45D00">
        <w:rPr>
          <w:rFonts w:ascii="Garamond" w:hAnsi="Garamond" w:cstheme="majorHAnsi"/>
          <w:color w:val="FF0000"/>
        </w:rPr>
        <w:t xml:space="preserve"> </w:t>
      </w:r>
      <w:r w:rsidR="7BCD8078" w:rsidRPr="00E45D00">
        <w:rPr>
          <w:rFonts w:ascii="Garamond" w:hAnsi="Garamond" w:cstheme="majorHAnsi"/>
        </w:rPr>
        <w:t>della presente convenzione</w:t>
      </w:r>
      <w:r w:rsidRPr="00E45D00">
        <w:rPr>
          <w:rFonts w:ascii="Garamond" w:hAnsi="Garamond" w:cstheme="majorHAnsi"/>
        </w:rPr>
        <w:t xml:space="preserve">, </w:t>
      </w:r>
      <w:r w:rsidR="7BCD8078" w:rsidRPr="00E45D00">
        <w:rPr>
          <w:rFonts w:ascii="Garamond" w:hAnsi="Garamond" w:cstheme="majorHAnsi"/>
        </w:rPr>
        <w:t>nel rispetto delle tempistiche stabilite</w:t>
      </w:r>
      <w:r w:rsidRPr="00E45D00">
        <w:rPr>
          <w:rFonts w:ascii="Garamond" w:hAnsi="Garamond" w:cstheme="majorHAnsi"/>
        </w:rPr>
        <w:t xml:space="preserve">, </w:t>
      </w:r>
      <w:r w:rsidR="7BCD8078" w:rsidRPr="00E45D00">
        <w:rPr>
          <w:rFonts w:ascii="Garamond" w:hAnsi="Garamond" w:cstheme="majorHAnsi"/>
        </w:rPr>
        <w:t xml:space="preserve">gli elementi informativi relativi alla rendicontazione di </w:t>
      </w:r>
      <w:r w:rsidR="4D4363A8" w:rsidRPr="00E45D00">
        <w:rPr>
          <w:rFonts w:ascii="Garamond" w:hAnsi="Garamond" w:cstheme="majorHAnsi"/>
          <w:color w:val="000000" w:themeColor="text1"/>
        </w:rPr>
        <w:t>Traguardi e Obiettivi</w:t>
      </w:r>
      <w:r w:rsidR="7BCD8078" w:rsidRPr="00E45D00">
        <w:rPr>
          <w:rFonts w:ascii="Garamond" w:hAnsi="Garamond" w:cstheme="majorHAnsi"/>
        </w:rPr>
        <w:t xml:space="preserve">, </w:t>
      </w:r>
      <w:r w:rsidRPr="00E45D00">
        <w:rPr>
          <w:rFonts w:ascii="Garamond" w:hAnsi="Garamond" w:cstheme="majorHAnsi"/>
        </w:rPr>
        <w:t>la rendicontazione delle spese effettivamente sostenute nei tempi e nei modi previsti per la realizzazione degli interventi di competenza, comprovandone il conseguimento attraverso la produzione e l’imputazione nel sistema informatico della documentazione probatoria pertinente;</w:t>
      </w:r>
    </w:p>
    <w:p w14:paraId="432B28EE" w14:textId="3D156AAF" w:rsidR="3C65E176" w:rsidRPr="00E45D00" w:rsidRDefault="3C65E176" w:rsidP="00310D74">
      <w:pPr>
        <w:pStyle w:val="Paragrafoelenco"/>
        <w:numPr>
          <w:ilvl w:val="0"/>
          <w:numId w:val="4"/>
        </w:numPr>
        <w:spacing w:after="120" w:line="240" w:lineRule="auto"/>
        <w:ind w:left="0" w:firstLine="0"/>
        <w:jc w:val="both"/>
        <w:rPr>
          <w:rFonts w:ascii="Garamond" w:hAnsi="Garamond" w:cstheme="majorHAnsi"/>
        </w:rPr>
      </w:pPr>
      <w:r w:rsidRPr="00E45D00">
        <w:rPr>
          <w:rFonts w:ascii="Garamond" w:hAnsi="Garamond" w:cstheme="majorHAnsi"/>
        </w:rPr>
        <w:t>garantire la conservazione della documentazione progettuale in fascicoli cartacei o informatici per assicurare la completa tracciabilità delle operazioni - nel rispetto di quanto previsto all’art</w:t>
      </w:r>
      <w:r w:rsidR="001D5F30" w:rsidRPr="00E45D00">
        <w:rPr>
          <w:rFonts w:ascii="Garamond" w:hAnsi="Garamond" w:cstheme="majorHAnsi"/>
        </w:rPr>
        <w:t xml:space="preserve">icolo </w:t>
      </w:r>
      <w:r w:rsidRPr="00E45D00">
        <w:rPr>
          <w:rFonts w:ascii="Garamond" w:hAnsi="Garamond" w:cstheme="majorHAnsi"/>
        </w:rPr>
        <w:t xml:space="preserve">9 punto 4 del </w:t>
      </w:r>
      <w:r w:rsidRPr="00E45D00" w:rsidDel="000A4A14">
        <w:rPr>
          <w:rFonts w:ascii="Garamond" w:hAnsi="Garamond" w:cstheme="majorHAnsi"/>
        </w:rPr>
        <w:t>decreto legge</w:t>
      </w:r>
      <w:r w:rsidRPr="00E45D00">
        <w:rPr>
          <w:rFonts w:ascii="Garamond" w:hAnsi="Garamond" w:cstheme="majorHAnsi"/>
        </w:rPr>
        <w:t xml:space="preserve"> del 31 maggio 2021, </w:t>
      </w:r>
      <w:r w:rsidR="001D5F30" w:rsidRPr="00E45D00">
        <w:rPr>
          <w:rFonts w:ascii="Garamond" w:hAnsi="Garamond" w:cstheme="majorHAnsi"/>
        </w:rPr>
        <w:t xml:space="preserve">n. 77, </w:t>
      </w:r>
      <w:r w:rsidRPr="00E45D00">
        <w:rPr>
          <w:rFonts w:ascii="Garamond" w:hAnsi="Garamond" w:cstheme="majorHAnsi"/>
        </w:rPr>
        <w:t>convertito con modificazioni dalla legge n. 108/2021 - che, nelle diverse fasi di controllo e verifica previste dal sistema di gestione e controllo del PNRR, dovranno essere messi prontamente a disposizione su richiesta dell’Amministrazione centrale titolare di intervento PNRR, del</w:t>
      </w:r>
      <w:r w:rsidR="00C453F1" w:rsidRPr="00E45D00">
        <w:rPr>
          <w:rFonts w:ascii="Garamond" w:hAnsi="Garamond" w:cstheme="majorHAnsi"/>
        </w:rPr>
        <w:t>l’Ispettorato Generale</w:t>
      </w:r>
      <w:r w:rsidRPr="00E45D00">
        <w:rPr>
          <w:rFonts w:ascii="Garamond" w:hAnsi="Garamond" w:cstheme="majorHAnsi"/>
        </w:rPr>
        <w:t xml:space="preserve"> per il PNRR, dell’Unità di Audit, della Commissione europea, dell’OLAF, della Corte dei Conti europea (ECA), della Procura europea (EPPO) e delle competenti Autorità giudiziarie nazionali e autorizzare la Commissione, l'OLAF, la Corte dei conti e l'EPPO </w:t>
      </w:r>
      <w:r w:rsidR="001D5F30" w:rsidRPr="00E45D00">
        <w:rPr>
          <w:rFonts w:ascii="Garamond" w:hAnsi="Garamond" w:cstheme="majorHAnsi"/>
        </w:rPr>
        <w:t xml:space="preserve">ad </w:t>
      </w:r>
      <w:r w:rsidRPr="00E45D00">
        <w:rPr>
          <w:rFonts w:ascii="Garamond" w:hAnsi="Garamond" w:cstheme="majorHAnsi"/>
        </w:rPr>
        <w:t>esercitare i diritti di cui all'articolo 129, paragrafo 1, del Regolamento finanziario (UE; EURATOM) 1046/2018;</w:t>
      </w:r>
    </w:p>
    <w:p w14:paraId="20F73753" w14:textId="0F4298E9" w:rsidR="3C65E176" w:rsidRPr="00E45D00" w:rsidRDefault="3C65E176" w:rsidP="00310D74">
      <w:pPr>
        <w:pStyle w:val="Paragrafoelenco"/>
        <w:numPr>
          <w:ilvl w:val="0"/>
          <w:numId w:val="4"/>
        </w:numPr>
        <w:spacing w:after="120" w:line="240" w:lineRule="auto"/>
        <w:ind w:left="0" w:firstLine="0"/>
        <w:jc w:val="both"/>
        <w:rPr>
          <w:rFonts w:ascii="Garamond" w:hAnsi="Garamond" w:cstheme="majorHAnsi"/>
        </w:rPr>
      </w:pPr>
      <w:r w:rsidRPr="00E45D00">
        <w:rPr>
          <w:rFonts w:ascii="Garamond" w:hAnsi="Garamond" w:cstheme="majorHAnsi"/>
        </w:rPr>
        <w:t xml:space="preserve">garantire in particolare la disponibilità dei documenti relativi a Traguardi e Obiettivi nonché dei giustificativi relativi alle spese sostenute così come previsto ai sensi dell’articolo 9 punto 4 del </w:t>
      </w:r>
      <w:r w:rsidR="00871E38" w:rsidRPr="00E45D00">
        <w:rPr>
          <w:rFonts w:ascii="Garamond" w:hAnsi="Garamond" w:cstheme="majorHAnsi"/>
        </w:rPr>
        <w:t>citato d</w:t>
      </w:r>
      <w:r w:rsidRPr="00E45D00">
        <w:rPr>
          <w:rFonts w:ascii="Garamond" w:hAnsi="Garamond" w:cstheme="majorHAnsi"/>
        </w:rPr>
        <w:t xml:space="preserve">ecreto </w:t>
      </w:r>
      <w:r w:rsidR="00871E38" w:rsidRPr="00E45D00">
        <w:rPr>
          <w:rFonts w:ascii="Garamond" w:hAnsi="Garamond" w:cstheme="majorHAnsi"/>
        </w:rPr>
        <w:t>l</w:t>
      </w:r>
      <w:r w:rsidRPr="00E45D00">
        <w:rPr>
          <w:rFonts w:ascii="Garamond" w:hAnsi="Garamond" w:cstheme="majorHAnsi"/>
        </w:rPr>
        <w:t>egge n. 77 del 31</w:t>
      </w:r>
      <w:r w:rsidR="00871E38" w:rsidRPr="00E45D00">
        <w:rPr>
          <w:rFonts w:ascii="Garamond" w:hAnsi="Garamond" w:cstheme="majorHAnsi"/>
        </w:rPr>
        <w:t xml:space="preserve"> maggio</w:t>
      </w:r>
      <w:r w:rsidRPr="00E45D00">
        <w:rPr>
          <w:rFonts w:ascii="Garamond" w:hAnsi="Garamond" w:cstheme="majorHAnsi"/>
        </w:rPr>
        <w:t>2021, convertito con modificazioni dalla legge n. 108/2021;</w:t>
      </w:r>
    </w:p>
    <w:p w14:paraId="41FCB8F5" w14:textId="1340E36D" w:rsidR="3C65E176" w:rsidRPr="00E45D00" w:rsidRDefault="3C65E176" w:rsidP="00310D74">
      <w:pPr>
        <w:pStyle w:val="Paragrafoelenco"/>
        <w:numPr>
          <w:ilvl w:val="0"/>
          <w:numId w:val="4"/>
        </w:numPr>
        <w:spacing w:after="120" w:line="240" w:lineRule="auto"/>
        <w:ind w:left="0" w:firstLine="0"/>
        <w:jc w:val="both"/>
        <w:rPr>
          <w:rFonts w:ascii="Garamond" w:hAnsi="Garamond" w:cstheme="majorHAnsi"/>
        </w:rPr>
      </w:pPr>
      <w:r w:rsidRPr="00E45D00">
        <w:rPr>
          <w:rFonts w:ascii="Garamond" w:hAnsi="Garamond" w:cstheme="majorHAnsi"/>
        </w:rPr>
        <w:t xml:space="preserve">favorire l’accesso, anche mediante sistemi di partecipazione da remoto o virtuali, </w:t>
      </w:r>
      <w:r w:rsidR="00406289" w:rsidRPr="00E45D00">
        <w:rPr>
          <w:rFonts w:ascii="Garamond" w:hAnsi="Garamond" w:cstheme="majorHAnsi"/>
        </w:rPr>
        <w:t xml:space="preserve">al Commissario Straordinario per il superamento degli insediamenti abusivi per combattere lo sfruttamento dei lavoratori in agricoltura, </w:t>
      </w:r>
      <w:r w:rsidRPr="00E45D00">
        <w:rPr>
          <w:rFonts w:ascii="Garamond" w:hAnsi="Garamond" w:cstheme="majorHAnsi"/>
        </w:rPr>
        <w:t xml:space="preserve">per l’esecuzione delle verifiche </w:t>
      </w:r>
      <w:r w:rsidRPr="00E45D00">
        <w:rPr>
          <w:rFonts w:ascii="Garamond" w:hAnsi="Garamond" w:cstheme="majorHAnsi"/>
          <w:i/>
          <w:iCs/>
        </w:rPr>
        <w:t>in itinere</w:t>
      </w:r>
      <w:r w:rsidRPr="00E45D00">
        <w:rPr>
          <w:rFonts w:ascii="Garamond" w:hAnsi="Garamond" w:cstheme="majorHAnsi"/>
        </w:rPr>
        <w:t xml:space="preserve"> sul conseguimento dei Traguardi e degli Obiettivi;</w:t>
      </w:r>
    </w:p>
    <w:p w14:paraId="3ECA9D91" w14:textId="08F0EE07" w:rsidR="006352EA" w:rsidRPr="00E45D00" w:rsidRDefault="3C65E176" w:rsidP="00310D74">
      <w:pPr>
        <w:pStyle w:val="Paragrafoelenco"/>
        <w:numPr>
          <w:ilvl w:val="0"/>
          <w:numId w:val="4"/>
        </w:numPr>
        <w:spacing w:after="120" w:line="240" w:lineRule="auto"/>
        <w:ind w:left="0" w:firstLine="0"/>
        <w:jc w:val="both"/>
        <w:rPr>
          <w:rFonts w:ascii="Garamond" w:hAnsi="Garamond" w:cstheme="majorHAnsi"/>
        </w:rPr>
      </w:pPr>
      <w:r w:rsidRPr="00E45D00">
        <w:rPr>
          <w:rFonts w:ascii="Garamond" w:hAnsi="Garamond" w:cstheme="majorHAnsi"/>
        </w:rPr>
        <w:t xml:space="preserve">inoltrare le </w:t>
      </w:r>
      <w:r w:rsidR="00871E38" w:rsidRPr="00E45D00">
        <w:rPr>
          <w:rFonts w:ascii="Garamond" w:hAnsi="Garamond" w:cstheme="majorHAnsi"/>
        </w:rPr>
        <w:t>r</w:t>
      </w:r>
      <w:r w:rsidRPr="00E45D00">
        <w:rPr>
          <w:rFonts w:ascii="Garamond" w:hAnsi="Garamond" w:cstheme="majorHAnsi"/>
        </w:rPr>
        <w:t xml:space="preserve">ichieste di trasferimento delle risorse </w:t>
      </w:r>
      <w:r w:rsidR="00E65ACA" w:rsidRPr="00E45D00">
        <w:rPr>
          <w:rFonts w:ascii="Garamond" w:hAnsi="Garamond" w:cstheme="majorHAnsi"/>
        </w:rPr>
        <w:t>al Commissario Straordinario</w:t>
      </w:r>
      <w:r w:rsidR="001D5F30" w:rsidRPr="00E45D00">
        <w:rPr>
          <w:rFonts w:ascii="Garamond" w:hAnsi="Garamond" w:cstheme="majorHAnsi"/>
        </w:rPr>
        <w:t>,</w:t>
      </w:r>
      <w:r w:rsidRPr="00E45D00">
        <w:rPr>
          <w:rFonts w:ascii="Garamond" w:hAnsi="Garamond" w:cstheme="majorHAnsi"/>
        </w:rPr>
        <w:t xml:space="preserve"> secondo quanto stabilito </w:t>
      </w:r>
      <w:r w:rsidR="001D5F30" w:rsidRPr="00E45D00">
        <w:rPr>
          <w:rFonts w:ascii="Garamond" w:hAnsi="Garamond" w:cstheme="majorHAnsi"/>
        </w:rPr>
        <w:t>dall’</w:t>
      </w:r>
      <w:r w:rsidRPr="00E45D00">
        <w:rPr>
          <w:rFonts w:ascii="Garamond" w:hAnsi="Garamond" w:cstheme="majorHAnsi"/>
        </w:rPr>
        <w:t>art</w:t>
      </w:r>
      <w:r w:rsidR="001D5F30" w:rsidRPr="00E45D00">
        <w:rPr>
          <w:rFonts w:ascii="Garamond" w:hAnsi="Garamond" w:cstheme="majorHAnsi"/>
        </w:rPr>
        <w:t>icolo</w:t>
      </w:r>
      <w:r w:rsidRPr="00E45D00">
        <w:rPr>
          <w:rFonts w:ascii="Garamond" w:hAnsi="Garamond" w:cstheme="majorHAnsi"/>
        </w:rPr>
        <w:t xml:space="preserve"> 8 della presente convenzione; </w:t>
      </w:r>
    </w:p>
    <w:p w14:paraId="63CF0AC6" w14:textId="1DE82BAE" w:rsidR="006352EA" w:rsidRPr="00E45D00" w:rsidRDefault="665D05EF" w:rsidP="00310D74">
      <w:pPr>
        <w:pStyle w:val="Paragrafoelenco"/>
        <w:numPr>
          <w:ilvl w:val="0"/>
          <w:numId w:val="4"/>
        </w:numPr>
        <w:spacing w:after="120" w:line="240" w:lineRule="auto"/>
        <w:ind w:left="0" w:firstLine="0"/>
        <w:jc w:val="both"/>
        <w:rPr>
          <w:rFonts w:ascii="Garamond" w:hAnsi="Garamond" w:cstheme="majorBidi"/>
        </w:rPr>
      </w:pPr>
      <w:r w:rsidRPr="00E45D00">
        <w:rPr>
          <w:rFonts w:ascii="Garamond" w:hAnsi="Garamond" w:cstheme="majorBidi"/>
        </w:rPr>
        <w:t>inviare almeno due volte l’anno</w:t>
      </w:r>
      <w:r w:rsidR="001D5F30" w:rsidRPr="00E45D00">
        <w:rPr>
          <w:rFonts w:ascii="Garamond" w:hAnsi="Garamond" w:cstheme="majorBidi"/>
        </w:rPr>
        <w:t xml:space="preserve"> -</w:t>
      </w:r>
      <w:r w:rsidRPr="00E45D00">
        <w:rPr>
          <w:rFonts w:ascii="Garamond" w:hAnsi="Garamond" w:cstheme="majorBidi"/>
        </w:rPr>
        <w:t xml:space="preserve"> rispettivamente entro il 31 gennaio ed </w:t>
      </w:r>
      <w:commentRangeStart w:id="57"/>
      <w:commentRangeStart w:id="58"/>
      <w:commentRangeStart w:id="59"/>
      <w:r w:rsidRPr="00E45D00">
        <w:rPr>
          <w:rFonts w:ascii="Garamond" w:hAnsi="Garamond" w:cstheme="majorBidi"/>
        </w:rPr>
        <w:t>entro il 31 luglio</w:t>
      </w:r>
      <w:r w:rsidR="001D5F30" w:rsidRPr="00E45D00">
        <w:rPr>
          <w:rFonts w:ascii="Garamond" w:hAnsi="Garamond" w:cstheme="majorBidi"/>
        </w:rPr>
        <w:t xml:space="preserve"> </w:t>
      </w:r>
      <w:commentRangeEnd w:id="57"/>
      <w:r w:rsidR="00196924" w:rsidRPr="00E45D00">
        <w:rPr>
          <w:rStyle w:val="Rimandocommento"/>
        </w:rPr>
        <w:commentReference w:id="57"/>
      </w:r>
      <w:commentRangeEnd w:id="58"/>
      <w:r w:rsidR="00E45D00">
        <w:rPr>
          <w:rStyle w:val="Rimandocommento"/>
        </w:rPr>
        <w:commentReference w:id="58"/>
      </w:r>
      <w:commentRangeEnd w:id="59"/>
      <w:r w:rsidR="00583AEA">
        <w:rPr>
          <w:rStyle w:val="Rimandocommento"/>
        </w:rPr>
        <w:commentReference w:id="59"/>
      </w:r>
      <w:r w:rsidR="001D5F30" w:rsidRPr="00E45D00">
        <w:rPr>
          <w:rFonts w:ascii="Garamond" w:hAnsi="Garamond" w:cstheme="majorBidi"/>
        </w:rPr>
        <w:t>-</w:t>
      </w:r>
      <w:r w:rsidRPr="00E45D00">
        <w:rPr>
          <w:rFonts w:ascii="Garamond" w:hAnsi="Garamond" w:cstheme="majorBidi"/>
        </w:rPr>
        <w:t xml:space="preserve"> previsioni di spesa aggiornate secondo un cronoprogramma riferito all’intera durata del progetto, secondo il format allegato (Allegato n. </w:t>
      </w:r>
      <w:r w:rsidR="00871E38" w:rsidRPr="00E45D00">
        <w:rPr>
          <w:rFonts w:ascii="Garamond" w:hAnsi="Garamond" w:cstheme="majorBidi"/>
        </w:rPr>
        <w:t>3</w:t>
      </w:r>
      <w:r w:rsidR="00E45D00" w:rsidRPr="00E45D00">
        <w:rPr>
          <w:rFonts w:ascii="Garamond" w:hAnsi="Garamond" w:cstheme="majorBidi"/>
        </w:rPr>
        <w:t xml:space="preserve"> al presente Accordo</w:t>
      </w:r>
      <w:r w:rsidRPr="00E45D00">
        <w:rPr>
          <w:rFonts w:ascii="Garamond" w:hAnsi="Garamond" w:cstheme="majorBidi"/>
        </w:rPr>
        <w:t>);</w:t>
      </w:r>
    </w:p>
    <w:p w14:paraId="01EDB4A3" w14:textId="62338F66" w:rsidR="006352EA" w:rsidRPr="00DD279B" w:rsidRDefault="006352EA" w:rsidP="00310D74">
      <w:pPr>
        <w:pStyle w:val="Paragrafoelenco"/>
        <w:numPr>
          <w:ilvl w:val="0"/>
          <w:numId w:val="4"/>
        </w:numPr>
        <w:spacing w:after="120" w:line="240" w:lineRule="auto"/>
        <w:ind w:left="0" w:firstLine="0"/>
        <w:jc w:val="both"/>
        <w:rPr>
          <w:rFonts w:ascii="Garamond" w:hAnsi="Garamond" w:cstheme="majorHAnsi"/>
        </w:rPr>
      </w:pPr>
      <w:r w:rsidRPr="00E45D00">
        <w:rPr>
          <w:rFonts w:ascii="Garamond" w:hAnsi="Garamond" w:cstheme="majorHAnsi"/>
        </w:rPr>
        <w:t>rispettare il Cronoprogramma (Iter di progetto, come denominato da Circolare RGS del 21 giugno 2022</w:t>
      </w:r>
      <w:r w:rsidR="001D5F30" w:rsidRPr="00E45D00">
        <w:rPr>
          <w:rFonts w:ascii="Garamond" w:hAnsi="Garamond" w:cstheme="majorHAnsi"/>
        </w:rPr>
        <w:t>, n. 27</w:t>
      </w:r>
      <w:r w:rsidRPr="00E45D00">
        <w:rPr>
          <w:rFonts w:ascii="Garamond" w:hAnsi="Garamond" w:cstheme="majorHAnsi"/>
        </w:rPr>
        <w:t>) e comunicare preventivamente</w:t>
      </w:r>
      <w:r w:rsidR="0052705D" w:rsidRPr="00DD279B">
        <w:rPr>
          <w:rFonts w:ascii="Garamond" w:hAnsi="Garamond" w:cstheme="majorHAnsi"/>
        </w:rPr>
        <w:t xml:space="preserve"> al Commissario Straordinario </w:t>
      </w:r>
      <w:r w:rsidRPr="00DD279B">
        <w:rPr>
          <w:rFonts w:ascii="Garamond" w:hAnsi="Garamond" w:cstheme="majorHAnsi"/>
        </w:rPr>
        <w:t>eventuali impedimenti e/o criticità sopravvenienti tali da mettere a rischio il rispetto della tempistica stabilita;</w:t>
      </w:r>
    </w:p>
    <w:p w14:paraId="5ED5B1FD" w14:textId="060004AA" w:rsidR="006352EA" w:rsidRPr="00DD279B" w:rsidRDefault="006352EA" w:rsidP="00310D74">
      <w:pPr>
        <w:pStyle w:val="Paragrafoelenco"/>
        <w:numPr>
          <w:ilvl w:val="0"/>
          <w:numId w:val="4"/>
        </w:numPr>
        <w:spacing w:after="120" w:line="240" w:lineRule="auto"/>
        <w:ind w:left="0" w:firstLine="0"/>
        <w:jc w:val="both"/>
        <w:rPr>
          <w:rFonts w:ascii="Garamond" w:hAnsi="Garamond" w:cstheme="majorHAnsi"/>
        </w:rPr>
      </w:pPr>
      <w:r w:rsidRPr="00DD279B">
        <w:rPr>
          <w:rFonts w:ascii="Garamond" w:hAnsi="Garamond" w:cstheme="majorHAnsi"/>
        </w:rPr>
        <w:t>alimentare il sistema ReGiS in maniera continua, costante e tempestiva, con tutte le informazioni rilevanti e i dati di programmazione</w:t>
      </w:r>
      <w:r w:rsidR="001D5F30">
        <w:rPr>
          <w:rFonts w:ascii="Garamond" w:hAnsi="Garamond" w:cstheme="majorHAnsi"/>
        </w:rPr>
        <w:t>,</w:t>
      </w:r>
      <w:r w:rsidRPr="00DD279B">
        <w:rPr>
          <w:rFonts w:ascii="Garamond" w:hAnsi="Garamond" w:cstheme="majorHAnsi"/>
        </w:rPr>
        <w:t xml:space="preserve"> attuazione finanziaria</w:t>
      </w:r>
      <w:r w:rsidR="001D5F30">
        <w:rPr>
          <w:rFonts w:ascii="Garamond" w:hAnsi="Garamond" w:cstheme="majorHAnsi"/>
        </w:rPr>
        <w:t xml:space="preserve"> e </w:t>
      </w:r>
      <w:r w:rsidRPr="00DD279B">
        <w:rPr>
          <w:rFonts w:ascii="Garamond" w:hAnsi="Garamond" w:cstheme="majorHAnsi"/>
        </w:rPr>
        <w:t>procedurale dei progetti, in conformità a quanto stabilito</w:t>
      </w:r>
      <w:r w:rsidR="0016281A" w:rsidRPr="00DD279B">
        <w:rPr>
          <w:rFonts w:ascii="Garamond" w:hAnsi="Garamond" w:cstheme="majorHAnsi"/>
        </w:rPr>
        <w:t xml:space="preserve"> dalle Linee Guida del Monitoraggio</w:t>
      </w:r>
      <w:r w:rsidRPr="00DD279B">
        <w:rPr>
          <w:rFonts w:ascii="Garamond" w:hAnsi="Garamond" w:cstheme="majorHAnsi"/>
        </w:rPr>
        <w:t>, anche mediante acquisizione automatica delle informazioni registrate in sistemi informativi locali garantita dal protocollo unico di colloquio, allegato alla Circolare RGS del 21 giugno 2022</w:t>
      </w:r>
      <w:r w:rsidR="001D5F30">
        <w:rPr>
          <w:rFonts w:ascii="Garamond" w:hAnsi="Garamond" w:cstheme="majorHAnsi"/>
        </w:rPr>
        <w:t>, n. 27,</w:t>
      </w:r>
      <w:r w:rsidRPr="00DD279B">
        <w:rPr>
          <w:rFonts w:ascii="Garamond" w:hAnsi="Garamond" w:cstheme="majorHAnsi"/>
        </w:rPr>
        <w:t xml:space="preserve"> richiamata in premessa, aggiornandoli entro il 10 di ciascun mese con riferimento all’arco temporale fino al 31 del mese precedente (vedi Tabella pagina 10 “PNRR – Scadenze di Monitoraggio” della medesima Circolare);</w:t>
      </w:r>
    </w:p>
    <w:p w14:paraId="71C85D87" w14:textId="590EFBA8" w:rsidR="00D25B62" w:rsidRPr="00DD279B" w:rsidRDefault="00D50041" w:rsidP="00310D74">
      <w:pPr>
        <w:pStyle w:val="Paragrafoelenco"/>
        <w:numPr>
          <w:ilvl w:val="0"/>
          <w:numId w:val="4"/>
        </w:numPr>
        <w:spacing w:after="120" w:line="240" w:lineRule="auto"/>
        <w:ind w:left="0" w:firstLine="0"/>
        <w:jc w:val="both"/>
        <w:rPr>
          <w:rFonts w:ascii="Garamond" w:hAnsi="Garamond" w:cstheme="majorHAnsi"/>
        </w:rPr>
      </w:pPr>
      <w:r w:rsidRPr="00DD279B">
        <w:rPr>
          <w:rFonts w:ascii="Garamond" w:hAnsi="Garamond" w:cstheme="majorHAnsi"/>
        </w:rPr>
        <w:t>a</w:t>
      </w:r>
      <w:r w:rsidR="00D25B62" w:rsidRPr="00DD279B">
        <w:rPr>
          <w:rFonts w:ascii="Garamond" w:hAnsi="Garamond" w:cstheme="majorHAnsi"/>
        </w:rPr>
        <w:t xml:space="preserve">limentare in maniera sistematica e continuativa il sistema informativo </w:t>
      </w:r>
      <w:r w:rsidRPr="00DD279B">
        <w:rPr>
          <w:rFonts w:ascii="Garamond" w:hAnsi="Garamond" w:cstheme="majorHAnsi"/>
        </w:rPr>
        <w:t>ReGiS</w:t>
      </w:r>
      <w:r w:rsidR="00D25B62" w:rsidRPr="00DD279B">
        <w:rPr>
          <w:rFonts w:ascii="Garamond" w:hAnsi="Garamond" w:cstheme="majorHAnsi"/>
        </w:rPr>
        <w:t xml:space="preserve"> messo a disposizione dal MEF RGS </w:t>
      </w:r>
      <w:r w:rsidR="001D5F30">
        <w:rPr>
          <w:rFonts w:ascii="Garamond" w:hAnsi="Garamond" w:cstheme="majorHAnsi"/>
        </w:rPr>
        <w:t xml:space="preserve">- </w:t>
      </w:r>
      <w:r w:rsidR="00D25B62" w:rsidRPr="00DD279B">
        <w:rPr>
          <w:rFonts w:ascii="Garamond" w:hAnsi="Garamond" w:cstheme="majorHAnsi"/>
        </w:rPr>
        <w:t>di cui all’articolo 1, comma 1043, della legge 30 dicembre 2020, n. 178</w:t>
      </w:r>
      <w:r w:rsidR="001D5F30">
        <w:rPr>
          <w:rFonts w:ascii="Garamond" w:hAnsi="Garamond" w:cstheme="majorHAnsi"/>
        </w:rPr>
        <w:t xml:space="preserve"> -</w:t>
      </w:r>
      <w:r w:rsidR="00D25B62" w:rsidRPr="00DD279B">
        <w:rPr>
          <w:rFonts w:ascii="Garamond" w:hAnsi="Garamond" w:cstheme="majorHAnsi"/>
        </w:rPr>
        <w:t xml:space="preserve"> finalizzato a raccogliere, registrare e archiviare in formato elettronico i dati per ciascuna operazione necessari per la sorveglianza, la valutazione, la gestione finanziaria, la verifica e l’audit, secondo quanto previsto dall’art. 22.2 lettera d) del Regolamento (UE) 2021/241) con i dati relativi alla rendicontazione e controllo di Traguardi e Obiettivi e del relativo monitoraggio procedurale, finanziario e fisico, nonché degli indicatori comuni e della spesa, con le modalità e secondo i tempi stabiliti dalle Circolari RGS richiamate in premessa, in conformità al Sistema di gestione e controllo e/o ai Manuali;</w:t>
      </w:r>
    </w:p>
    <w:p w14:paraId="5F187005" w14:textId="1A8E6172" w:rsidR="000C055C" w:rsidRPr="00DD279B" w:rsidRDefault="006352EA" w:rsidP="00310D74">
      <w:pPr>
        <w:pStyle w:val="Paragrafoelenco"/>
        <w:numPr>
          <w:ilvl w:val="0"/>
          <w:numId w:val="4"/>
        </w:numPr>
        <w:spacing w:after="120" w:line="240" w:lineRule="auto"/>
        <w:ind w:left="0" w:firstLine="0"/>
        <w:jc w:val="both"/>
        <w:rPr>
          <w:rFonts w:ascii="Garamond" w:hAnsi="Garamond" w:cstheme="majorHAnsi"/>
        </w:rPr>
      </w:pPr>
      <w:r w:rsidRPr="00DD279B">
        <w:rPr>
          <w:rFonts w:ascii="Garamond" w:hAnsi="Garamond" w:cstheme="majorHAnsi"/>
        </w:rPr>
        <w:t xml:space="preserve">eseguire la </w:t>
      </w:r>
      <w:proofErr w:type="spellStart"/>
      <w:r w:rsidRPr="00DD279B">
        <w:rPr>
          <w:rFonts w:ascii="Garamond" w:hAnsi="Garamond" w:cstheme="majorHAnsi"/>
        </w:rPr>
        <w:t>pre</w:t>
      </w:r>
      <w:proofErr w:type="spellEnd"/>
      <w:r w:rsidRPr="00DD279B">
        <w:rPr>
          <w:rFonts w:ascii="Garamond" w:hAnsi="Garamond" w:cstheme="majorHAnsi"/>
        </w:rPr>
        <w:t>-validazione dei dati mediante la funzione messa a disposizione dal Sistema ReGiS che costituisce un controllo automatico volto a garantire la coerenza e la completezza dei dati inseriti;</w:t>
      </w:r>
    </w:p>
    <w:p w14:paraId="566B9D82" w14:textId="75D71642" w:rsidR="006352EA" w:rsidRPr="00DD279B" w:rsidRDefault="006352EA" w:rsidP="00310D74">
      <w:pPr>
        <w:pStyle w:val="Paragrafoelenco"/>
        <w:numPr>
          <w:ilvl w:val="0"/>
          <w:numId w:val="4"/>
        </w:numPr>
        <w:spacing w:after="120" w:line="240" w:lineRule="auto"/>
        <w:ind w:left="0" w:firstLine="0"/>
        <w:jc w:val="both"/>
        <w:rPr>
          <w:rFonts w:ascii="Garamond" w:hAnsi="Garamond" w:cstheme="majorHAnsi"/>
        </w:rPr>
      </w:pPr>
      <w:r w:rsidRPr="00DD279B">
        <w:rPr>
          <w:rFonts w:ascii="Garamond" w:hAnsi="Garamond" w:cstheme="majorHAnsi"/>
        </w:rPr>
        <w:t>indicare uno o più referenti responsabili della corretta alimentazione del Sistema informativo ReGiS</w:t>
      </w:r>
      <w:r w:rsidR="006E167F" w:rsidRPr="00DD279B">
        <w:rPr>
          <w:rFonts w:ascii="Garamond" w:hAnsi="Garamond" w:cstheme="majorHAnsi"/>
        </w:rPr>
        <w:t xml:space="preserve"> </w:t>
      </w:r>
      <w:r w:rsidR="00D25B62" w:rsidRPr="00DD279B">
        <w:rPr>
          <w:rFonts w:ascii="Garamond" w:hAnsi="Garamond" w:cstheme="majorHAnsi"/>
        </w:rPr>
        <w:t>e comunicare i nominativi e eventuali successive variazioni</w:t>
      </w:r>
      <w:r w:rsidR="00591042" w:rsidRPr="00DD279B">
        <w:rPr>
          <w:rFonts w:ascii="Garamond" w:hAnsi="Garamond" w:cstheme="majorHAnsi"/>
        </w:rPr>
        <w:t xml:space="preserve"> al Commissario Straordinario</w:t>
      </w:r>
      <w:r w:rsidR="006E167F" w:rsidRPr="00DD279B">
        <w:rPr>
          <w:rFonts w:ascii="Garamond" w:hAnsi="Garamond" w:cstheme="majorHAnsi"/>
        </w:rPr>
        <w:t>;</w:t>
      </w:r>
    </w:p>
    <w:p w14:paraId="0D19CFCA" w14:textId="13F42523" w:rsidR="3C65E176" w:rsidRPr="00DA3125" w:rsidRDefault="3C65E176" w:rsidP="00310D74">
      <w:pPr>
        <w:pStyle w:val="Paragrafoelenco"/>
        <w:numPr>
          <w:ilvl w:val="0"/>
          <w:numId w:val="4"/>
        </w:numPr>
        <w:spacing w:after="120" w:line="240" w:lineRule="auto"/>
        <w:ind w:left="0" w:firstLine="0"/>
        <w:jc w:val="both"/>
        <w:rPr>
          <w:rFonts w:ascii="Garamond" w:hAnsi="Garamond" w:cstheme="majorHAnsi"/>
        </w:rPr>
      </w:pPr>
      <w:r w:rsidRPr="00DD279B">
        <w:rPr>
          <w:rFonts w:ascii="Garamond" w:hAnsi="Garamond" w:cstheme="majorHAnsi"/>
        </w:rPr>
        <w:lastRenderedPageBreak/>
        <w:t>predisporre i pagamenti a</w:t>
      </w:r>
      <w:r w:rsidR="0052705D" w:rsidRPr="00DD279B">
        <w:rPr>
          <w:rFonts w:ascii="Garamond" w:hAnsi="Garamond" w:cstheme="majorHAnsi"/>
        </w:rPr>
        <w:t xml:space="preserve">i soggetti </w:t>
      </w:r>
      <w:r w:rsidR="007C20C7">
        <w:rPr>
          <w:rFonts w:ascii="Garamond" w:hAnsi="Garamond" w:cstheme="majorHAnsi"/>
        </w:rPr>
        <w:t>realizzatori</w:t>
      </w:r>
      <w:commentRangeStart w:id="60"/>
      <w:commentRangeStart w:id="61"/>
      <w:commentRangeEnd w:id="60"/>
      <w:r w:rsidR="00C7249B">
        <w:rPr>
          <w:rStyle w:val="Rimandocommento"/>
        </w:rPr>
        <w:commentReference w:id="60"/>
      </w:r>
      <w:commentRangeEnd w:id="61"/>
      <w:r w:rsidR="00FA094F">
        <w:rPr>
          <w:rStyle w:val="Rimandocommento"/>
        </w:rPr>
        <w:commentReference w:id="61"/>
      </w:r>
      <w:ins w:id="62" w:author="Di Palma Valeria" w:date="2025-05-26T13:11:00Z" w16du:dateUtc="2025-05-26T11:11:00Z">
        <w:r w:rsidR="006371FC">
          <w:rPr>
            <w:rFonts w:ascii="Garamond" w:hAnsi="Garamond" w:cstheme="majorHAnsi"/>
          </w:rPr>
          <w:t xml:space="preserve"> </w:t>
        </w:r>
      </w:ins>
      <w:ins w:id="63" w:author="Di Palma Valeria" w:date="2025-05-26T13:11:00Z">
        <w:r w:rsidR="006371FC" w:rsidRPr="006371FC">
          <w:rPr>
            <w:rFonts w:ascii="Garamond" w:hAnsi="Garamond" w:cstheme="majorHAnsi"/>
          </w:rPr>
          <w:t>anche facendo riferimento alle procedure in uso nell’ambito della gestione dei programmi dei fondi strutturali da richiamare esplicitamente in fase di controllo di primo livello</w:t>
        </w:r>
      </w:ins>
      <w:r w:rsidRPr="00DD279B">
        <w:rPr>
          <w:rFonts w:ascii="Garamond" w:hAnsi="Garamond" w:cstheme="majorHAnsi"/>
        </w:rPr>
        <w:t xml:space="preserve">, inserendo nel sistema informatico i relativi documenti riferiti alle procedure e i giustificativi di spesa e pagamento necessari, ove applicabili, ai controlli ordinari di legalità e ai controlli amministrativo-contabili previsti dalla legislazione nazionale applicabile, nel rispetto di quanto previsto dall’articolo 22 del Reg. (UE) n. 2021/241 e dell’art. 9 del </w:t>
      </w:r>
      <w:r w:rsidR="00871E38">
        <w:rPr>
          <w:rFonts w:ascii="Garamond" w:hAnsi="Garamond" w:cstheme="majorHAnsi"/>
        </w:rPr>
        <w:t xml:space="preserve">richiamato </w:t>
      </w:r>
      <w:r w:rsidRPr="00DD279B" w:rsidDel="000A4A14">
        <w:rPr>
          <w:rFonts w:ascii="Garamond" w:hAnsi="Garamond" w:cstheme="majorHAnsi"/>
        </w:rPr>
        <w:t>decreto legge</w:t>
      </w:r>
      <w:r w:rsidRPr="00DD279B">
        <w:rPr>
          <w:rFonts w:ascii="Garamond" w:hAnsi="Garamond" w:cstheme="majorHAnsi"/>
        </w:rPr>
        <w:t xml:space="preserve"> n. 77 del 31</w:t>
      </w:r>
      <w:r w:rsidR="00871E38">
        <w:rPr>
          <w:rFonts w:ascii="Garamond" w:hAnsi="Garamond" w:cstheme="majorHAnsi"/>
        </w:rPr>
        <w:t xml:space="preserve"> maggio </w:t>
      </w:r>
      <w:r w:rsidRPr="00DD279B">
        <w:rPr>
          <w:rFonts w:ascii="Garamond" w:hAnsi="Garamond" w:cstheme="majorHAnsi"/>
        </w:rPr>
        <w:t>2021, convertito con modificazioni dalla legge n. 108/2021;</w:t>
      </w:r>
    </w:p>
    <w:p w14:paraId="72310671" w14:textId="32D372A7" w:rsidR="3C65E176" w:rsidRPr="00624852" w:rsidRDefault="3C65E176" w:rsidP="00310D74">
      <w:pPr>
        <w:pStyle w:val="Paragrafoelenco"/>
        <w:numPr>
          <w:ilvl w:val="0"/>
          <w:numId w:val="4"/>
        </w:numPr>
        <w:spacing w:after="120" w:line="240" w:lineRule="auto"/>
        <w:ind w:left="0" w:firstLine="0"/>
        <w:jc w:val="both"/>
        <w:rPr>
          <w:rFonts w:ascii="Garamond" w:hAnsi="Garamond" w:cstheme="majorHAnsi"/>
        </w:rPr>
      </w:pPr>
      <w:r w:rsidRPr="00DD279B">
        <w:rPr>
          <w:rFonts w:ascii="Garamond" w:hAnsi="Garamond" w:cstheme="majorHAnsi"/>
        </w:rPr>
        <w:t xml:space="preserve">conformarsi alle indicazioni fornite </w:t>
      </w:r>
      <w:r w:rsidR="0052705D" w:rsidRPr="00DD279B">
        <w:rPr>
          <w:rFonts w:ascii="Garamond" w:hAnsi="Garamond" w:cstheme="majorHAnsi"/>
        </w:rPr>
        <w:t>al Commissario Straordinario per il superamento degli insediamenti abusivi per combattere lo sfruttamento dei lavoratori in agricoltura</w:t>
      </w:r>
      <w:r w:rsidRPr="00DD279B">
        <w:rPr>
          <w:rFonts w:ascii="Garamond" w:hAnsi="Garamond" w:cstheme="majorHAnsi"/>
        </w:rPr>
        <w:t xml:space="preserve"> e alle linee guida e circolari emanate dal Ministero dell’economia e delle finanze, in tema di monitoraggio, controllo e rendicontazione e per qualsiasi altra </w:t>
      </w:r>
      <w:r w:rsidRPr="00624852">
        <w:rPr>
          <w:rFonts w:ascii="Garamond" w:hAnsi="Garamond" w:cstheme="majorHAnsi"/>
        </w:rPr>
        <w:t xml:space="preserve">attività inerente la corretta realizzazione dell’intervento per il perseguimento dell’obiettivo comune di cui </w:t>
      </w:r>
      <w:r w:rsidR="001D5F30" w:rsidRPr="00624852">
        <w:rPr>
          <w:rFonts w:ascii="Garamond" w:hAnsi="Garamond" w:cstheme="majorHAnsi"/>
        </w:rPr>
        <w:t>agli artt.</w:t>
      </w:r>
      <w:r w:rsidRPr="00624852">
        <w:rPr>
          <w:rFonts w:ascii="Garamond" w:hAnsi="Garamond" w:cstheme="majorHAnsi"/>
        </w:rPr>
        <w:t xml:space="preserve"> </w:t>
      </w:r>
      <w:r w:rsidRPr="00B84EA6">
        <w:rPr>
          <w:rFonts w:ascii="Garamond" w:hAnsi="Garamond" w:cstheme="majorHAnsi"/>
        </w:rPr>
        <w:t>2 e 3 della presente Convenzione</w:t>
      </w:r>
      <w:r w:rsidRPr="00624852">
        <w:rPr>
          <w:rFonts w:ascii="Garamond" w:hAnsi="Garamond" w:cstheme="majorHAnsi"/>
        </w:rPr>
        <w:t>;</w:t>
      </w:r>
    </w:p>
    <w:p w14:paraId="07A23460" w14:textId="38E658F6" w:rsidR="007C3515" w:rsidRPr="00DD279B" w:rsidRDefault="3C65E176" w:rsidP="00310D74">
      <w:pPr>
        <w:pStyle w:val="Paragrafoelenco"/>
        <w:numPr>
          <w:ilvl w:val="0"/>
          <w:numId w:val="4"/>
        </w:numPr>
        <w:spacing w:after="120" w:line="240" w:lineRule="auto"/>
        <w:ind w:left="0" w:firstLine="0"/>
        <w:jc w:val="both"/>
        <w:rPr>
          <w:rFonts w:ascii="Garamond" w:hAnsi="Garamond" w:cstheme="majorHAnsi"/>
        </w:rPr>
      </w:pPr>
      <w:r w:rsidRPr="00DD279B">
        <w:rPr>
          <w:rFonts w:ascii="Garamond" w:hAnsi="Garamond" w:cstheme="majorHAnsi"/>
        </w:rPr>
        <w:t>rispettare quanto previsto dall' articolo 11 della legge 16 gennaio 2003, n. 3, in merito alla richiesta dei Codici Unici di Progetto, CUP.</w:t>
      </w:r>
    </w:p>
    <w:p w14:paraId="28FB4E4F" w14:textId="77777777" w:rsidR="00DE6408" w:rsidRPr="00DA3125" w:rsidRDefault="00DE6408" w:rsidP="00310D74">
      <w:pPr>
        <w:spacing w:after="120" w:line="240" w:lineRule="auto"/>
        <w:jc w:val="both"/>
        <w:rPr>
          <w:rFonts w:ascii="Garamond" w:eastAsia="Garamond" w:hAnsi="Garamond" w:cs="Garamond"/>
          <w:i/>
          <w:iCs/>
          <w:color w:val="000000" w:themeColor="text1"/>
          <w:highlight w:val="yellow"/>
        </w:rPr>
      </w:pPr>
    </w:p>
    <w:p w14:paraId="7026BCF8" w14:textId="74024F13" w:rsidR="00DE6408" w:rsidRPr="00DA3125" w:rsidRDefault="00DE6408" w:rsidP="00310D74">
      <w:pPr>
        <w:spacing w:after="120" w:line="240" w:lineRule="auto"/>
        <w:jc w:val="center"/>
        <w:rPr>
          <w:rFonts w:ascii="Garamond" w:eastAsia="Garamond" w:hAnsi="Garamond" w:cs="Garamond"/>
          <w:color w:val="000000" w:themeColor="text1"/>
        </w:rPr>
      </w:pPr>
      <w:r w:rsidRPr="08B639C8">
        <w:rPr>
          <w:rFonts w:ascii="Garamond" w:eastAsia="Garamond" w:hAnsi="Garamond" w:cs="Garamond"/>
          <w:b/>
          <w:bCs/>
          <w:color w:val="000000" w:themeColor="text1"/>
        </w:rPr>
        <w:t xml:space="preserve">Articolo 5 </w:t>
      </w:r>
      <w:r w:rsidR="00D22448" w:rsidRPr="00B84EA6">
        <w:rPr>
          <w:rFonts w:ascii="Garamond" w:eastAsia="Garamond" w:hAnsi="Garamond" w:cs="Garamond"/>
          <w:b/>
          <w:bCs/>
          <w:i/>
          <w:iCs/>
          <w:color w:val="000000" w:themeColor="text1"/>
        </w:rPr>
        <w:t>bis</w:t>
      </w:r>
    </w:p>
    <w:p w14:paraId="192C5AF3" w14:textId="10AD63DC" w:rsidR="00DE6408" w:rsidRPr="00DA3125" w:rsidRDefault="00DE6408" w:rsidP="00310D74">
      <w:pPr>
        <w:spacing w:after="120" w:line="240" w:lineRule="auto"/>
        <w:jc w:val="center"/>
        <w:rPr>
          <w:rFonts w:ascii="Garamond" w:eastAsia="Garamond" w:hAnsi="Garamond" w:cs="Garamond"/>
          <w:color w:val="000000" w:themeColor="text1"/>
        </w:rPr>
      </w:pPr>
      <w:r w:rsidRPr="00DA3125">
        <w:rPr>
          <w:rFonts w:ascii="Garamond" w:eastAsia="Garamond" w:hAnsi="Garamond" w:cs="Garamond"/>
          <w:b/>
          <w:bCs/>
          <w:color w:val="000000" w:themeColor="text1"/>
        </w:rPr>
        <w:t xml:space="preserve">(Compiti </w:t>
      </w:r>
      <w:r w:rsidR="00907B7A">
        <w:rPr>
          <w:rFonts w:ascii="Garamond" w:eastAsia="Garamond" w:hAnsi="Garamond" w:cs="Garamond"/>
          <w:b/>
          <w:bCs/>
          <w:color w:val="000000" w:themeColor="text1"/>
        </w:rPr>
        <w:t>di supporto e accompagnamento a</w:t>
      </w:r>
      <w:r w:rsidR="00982860">
        <w:rPr>
          <w:rFonts w:ascii="Garamond" w:eastAsia="Garamond" w:hAnsi="Garamond" w:cs="Garamond"/>
          <w:b/>
          <w:bCs/>
          <w:color w:val="000000" w:themeColor="text1"/>
        </w:rPr>
        <w:t>l</w:t>
      </w:r>
      <w:r w:rsidR="00907B7A">
        <w:rPr>
          <w:rFonts w:ascii="Garamond" w:eastAsia="Garamond" w:hAnsi="Garamond" w:cs="Garamond"/>
          <w:b/>
          <w:bCs/>
          <w:color w:val="000000" w:themeColor="text1"/>
        </w:rPr>
        <w:t xml:space="preserve"> soggett</w:t>
      </w:r>
      <w:r w:rsidR="00982860">
        <w:rPr>
          <w:rFonts w:ascii="Garamond" w:eastAsia="Garamond" w:hAnsi="Garamond" w:cs="Garamond"/>
          <w:b/>
          <w:bCs/>
          <w:color w:val="000000" w:themeColor="text1"/>
        </w:rPr>
        <w:t>o</w:t>
      </w:r>
      <w:r w:rsidR="00907B7A">
        <w:rPr>
          <w:rFonts w:ascii="Garamond" w:eastAsia="Garamond" w:hAnsi="Garamond" w:cs="Garamond"/>
          <w:b/>
          <w:bCs/>
          <w:color w:val="000000" w:themeColor="text1"/>
        </w:rPr>
        <w:t xml:space="preserve"> attuator</w:t>
      </w:r>
      <w:r w:rsidR="00982860">
        <w:rPr>
          <w:rFonts w:ascii="Garamond" w:eastAsia="Garamond" w:hAnsi="Garamond" w:cs="Garamond"/>
          <w:b/>
          <w:bCs/>
          <w:color w:val="000000" w:themeColor="text1"/>
        </w:rPr>
        <w:t>e</w:t>
      </w:r>
      <w:r w:rsidR="00907B7A">
        <w:rPr>
          <w:rFonts w:ascii="Garamond" w:eastAsia="Garamond" w:hAnsi="Garamond" w:cs="Garamond"/>
          <w:b/>
          <w:bCs/>
          <w:color w:val="000000" w:themeColor="text1"/>
        </w:rPr>
        <w:t xml:space="preserve"> </w:t>
      </w:r>
      <w:r w:rsidR="0016387B" w:rsidRPr="00DA3125">
        <w:rPr>
          <w:rFonts w:ascii="Garamond" w:eastAsia="Garamond" w:hAnsi="Garamond" w:cs="Garamond"/>
          <w:b/>
          <w:bCs/>
          <w:color w:val="000000" w:themeColor="text1"/>
        </w:rPr>
        <w:t xml:space="preserve">della </w:t>
      </w:r>
      <w:r w:rsidR="00E555C5" w:rsidRPr="00DA3125">
        <w:rPr>
          <w:rFonts w:ascii="Garamond" w:eastAsia="Garamond" w:hAnsi="Garamond" w:cs="Garamond"/>
          <w:b/>
          <w:bCs/>
          <w:color w:val="000000" w:themeColor="text1"/>
        </w:rPr>
        <w:t>Regione</w:t>
      </w:r>
      <w:r w:rsidRPr="00DA3125">
        <w:rPr>
          <w:rFonts w:ascii="Garamond" w:eastAsia="Garamond" w:hAnsi="Garamond" w:cs="Garamond"/>
          <w:b/>
          <w:bCs/>
          <w:color w:val="000000" w:themeColor="text1"/>
        </w:rPr>
        <w:t>)</w:t>
      </w:r>
    </w:p>
    <w:p w14:paraId="7D6BA4FF" w14:textId="63CB5852" w:rsidR="00C240B4" w:rsidRPr="00DA3125" w:rsidRDefault="00C240B4" w:rsidP="00310D74">
      <w:pPr>
        <w:spacing w:after="120" w:line="240" w:lineRule="auto"/>
        <w:jc w:val="both"/>
        <w:rPr>
          <w:rFonts w:ascii="Garamond" w:hAnsi="Garamond" w:cstheme="majorHAnsi"/>
        </w:rPr>
      </w:pPr>
      <w:r w:rsidRPr="00DA3125">
        <w:rPr>
          <w:rFonts w:ascii="Garamond" w:hAnsi="Garamond" w:cstheme="majorHAnsi"/>
        </w:rPr>
        <w:t xml:space="preserve">1. Con la sottoscrizione del presente accordo, </w:t>
      </w:r>
      <w:commentRangeStart w:id="64"/>
      <w:commentRangeStart w:id="65"/>
      <w:commentRangeStart w:id="66"/>
      <w:r w:rsidRPr="00DA3125">
        <w:rPr>
          <w:rFonts w:ascii="Garamond" w:hAnsi="Garamond" w:cstheme="majorHAnsi"/>
        </w:rPr>
        <w:t xml:space="preserve">la Regione </w:t>
      </w:r>
      <w:commentRangeEnd w:id="64"/>
      <w:r w:rsidR="00C7249B">
        <w:rPr>
          <w:rStyle w:val="Rimandocommento"/>
        </w:rPr>
        <w:commentReference w:id="64"/>
      </w:r>
      <w:commentRangeEnd w:id="65"/>
      <w:r w:rsidR="00A37699">
        <w:rPr>
          <w:rStyle w:val="Rimandocommento"/>
        </w:rPr>
        <w:commentReference w:id="65"/>
      </w:r>
      <w:commentRangeEnd w:id="66"/>
      <w:r w:rsidR="006371FC">
        <w:rPr>
          <w:rStyle w:val="Rimandocommento"/>
        </w:rPr>
        <w:commentReference w:id="66"/>
      </w:r>
      <w:r w:rsidRPr="00DA3125">
        <w:rPr>
          <w:rFonts w:ascii="Garamond" w:hAnsi="Garamond" w:cstheme="majorHAnsi"/>
        </w:rPr>
        <w:t>______________</w:t>
      </w:r>
      <w:r w:rsidR="000A4BD2">
        <w:rPr>
          <w:rFonts w:ascii="Garamond" w:hAnsi="Garamond" w:cstheme="majorHAnsi"/>
        </w:rPr>
        <w:t xml:space="preserve">, nell’approvare la strategia e il contenuto dei Piani di </w:t>
      </w:r>
      <w:r w:rsidR="00E45D00">
        <w:rPr>
          <w:rFonts w:ascii="Garamond" w:hAnsi="Garamond" w:cstheme="majorHAnsi"/>
        </w:rPr>
        <w:t>A</w:t>
      </w:r>
      <w:r w:rsidR="000A4BD2">
        <w:rPr>
          <w:rFonts w:ascii="Garamond" w:hAnsi="Garamond" w:cstheme="majorHAnsi"/>
        </w:rPr>
        <w:t xml:space="preserve">zione </w:t>
      </w:r>
      <w:r w:rsidR="00E45D00">
        <w:rPr>
          <w:rFonts w:ascii="Garamond" w:hAnsi="Garamond" w:cstheme="majorHAnsi"/>
        </w:rPr>
        <w:t>L</w:t>
      </w:r>
      <w:r w:rsidR="000A4BD2">
        <w:rPr>
          <w:rFonts w:ascii="Garamond" w:hAnsi="Garamond" w:cstheme="majorHAnsi"/>
        </w:rPr>
        <w:t>ocale, in collaborazione con il Commissario Straordinario,</w:t>
      </w:r>
      <w:ins w:id="67" w:author="Di Palma Valeria" w:date="2025-05-26T13:09:00Z" w16du:dateUtc="2025-05-26T11:09:00Z">
        <w:r w:rsidR="006371FC">
          <w:rPr>
            <w:rFonts w:ascii="Garamond" w:hAnsi="Garamond" w:cstheme="majorHAnsi"/>
          </w:rPr>
          <w:t xml:space="preserve"> </w:t>
        </w:r>
      </w:ins>
      <w:r w:rsidRPr="00DA3125">
        <w:rPr>
          <w:rFonts w:ascii="Garamond" w:hAnsi="Garamond" w:cstheme="majorHAnsi"/>
        </w:rPr>
        <w:t xml:space="preserve">si obbliga a: </w:t>
      </w:r>
    </w:p>
    <w:p w14:paraId="576B8D37" w14:textId="4EFD8950" w:rsidR="00021D41" w:rsidRPr="00E45D00" w:rsidRDefault="00575F07" w:rsidP="00E45D00">
      <w:pPr>
        <w:pStyle w:val="Paragrafoelenco"/>
        <w:numPr>
          <w:ilvl w:val="0"/>
          <w:numId w:val="32"/>
        </w:numPr>
        <w:spacing w:after="120" w:line="240" w:lineRule="auto"/>
        <w:jc w:val="both"/>
        <w:rPr>
          <w:rFonts w:ascii="Garamond" w:hAnsi="Garamond" w:cstheme="majorHAnsi"/>
        </w:rPr>
      </w:pPr>
      <w:r w:rsidRPr="00E45D00">
        <w:rPr>
          <w:rFonts w:ascii="Garamond" w:hAnsi="Garamond" w:cstheme="majorHAnsi"/>
        </w:rPr>
        <w:t xml:space="preserve">supportare il </w:t>
      </w:r>
      <w:r w:rsidR="009E6E7F" w:rsidRPr="00E45D00">
        <w:rPr>
          <w:rFonts w:ascii="Garamond" w:hAnsi="Garamond" w:cstheme="majorHAnsi"/>
        </w:rPr>
        <w:t>S</w:t>
      </w:r>
      <w:r w:rsidRPr="00E45D00">
        <w:rPr>
          <w:rFonts w:ascii="Garamond" w:hAnsi="Garamond" w:cstheme="majorHAnsi"/>
        </w:rPr>
        <w:t xml:space="preserve">oggetto </w:t>
      </w:r>
      <w:r w:rsidR="009E6E7F" w:rsidRPr="00E45D00">
        <w:rPr>
          <w:rFonts w:ascii="Garamond" w:hAnsi="Garamond" w:cstheme="majorHAnsi"/>
        </w:rPr>
        <w:t>A</w:t>
      </w:r>
      <w:r w:rsidR="00846BF8" w:rsidRPr="00E45D00">
        <w:rPr>
          <w:rFonts w:ascii="Garamond" w:hAnsi="Garamond" w:cstheme="majorHAnsi"/>
        </w:rPr>
        <w:t>t</w:t>
      </w:r>
      <w:r w:rsidRPr="00E45D00">
        <w:rPr>
          <w:rFonts w:ascii="Garamond" w:hAnsi="Garamond" w:cstheme="majorHAnsi"/>
        </w:rPr>
        <w:t>tuatore nell’attività di valutazione del progetto</w:t>
      </w:r>
      <w:r w:rsidR="00D22448" w:rsidRPr="00E45D00">
        <w:rPr>
          <w:rFonts w:ascii="Garamond" w:hAnsi="Garamond" w:cstheme="majorHAnsi"/>
        </w:rPr>
        <w:t xml:space="preserve"> e di selezione </w:t>
      </w:r>
      <w:r w:rsidR="00403528" w:rsidRPr="00E45D00">
        <w:rPr>
          <w:rFonts w:ascii="Garamond" w:hAnsi="Garamond" w:cstheme="majorHAnsi"/>
        </w:rPr>
        <w:t>dei contraenti e realizzatori delle opere</w:t>
      </w:r>
      <w:r w:rsidRPr="00E45D00">
        <w:rPr>
          <w:rFonts w:ascii="Garamond" w:hAnsi="Garamond" w:cstheme="majorHAnsi"/>
        </w:rPr>
        <w:t>, mettendo a dispos</w:t>
      </w:r>
      <w:r w:rsidR="00D22448" w:rsidRPr="00E45D00">
        <w:rPr>
          <w:rFonts w:ascii="Garamond" w:hAnsi="Garamond" w:cstheme="majorHAnsi"/>
        </w:rPr>
        <w:t>i</w:t>
      </w:r>
      <w:r w:rsidRPr="00E45D00">
        <w:rPr>
          <w:rFonts w:ascii="Garamond" w:hAnsi="Garamond" w:cstheme="majorHAnsi"/>
        </w:rPr>
        <w:t>zione le competenze tecniche necessarie;</w:t>
      </w:r>
    </w:p>
    <w:p w14:paraId="57CF5854" w14:textId="7CEC1DF7" w:rsidR="00021D41" w:rsidRPr="00E45D00" w:rsidRDefault="00C240B4" w:rsidP="00E45D00">
      <w:pPr>
        <w:pStyle w:val="Paragrafoelenco"/>
        <w:numPr>
          <w:ilvl w:val="0"/>
          <w:numId w:val="32"/>
        </w:numPr>
        <w:spacing w:after="120" w:line="240" w:lineRule="auto"/>
        <w:jc w:val="both"/>
        <w:rPr>
          <w:rFonts w:ascii="Garamond" w:hAnsi="Garamond" w:cstheme="majorHAnsi"/>
        </w:rPr>
      </w:pPr>
      <w:r w:rsidRPr="00E45D00">
        <w:rPr>
          <w:rFonts w:ascii="Garamond" w:hAnsi="Garamond" w:cstheme="majorHAnsi"/>
        </w:rPr>
        <w:t>supportare il Soggetto Attuatore nell’attuazione del progetto, favorendo forme di collaborazione con altri Enti Territoriali, Enti del Terzo settore, altri soggetti a vario titolo coinvolti al fine di assicurare un efficace coordinamento dell’azione quando l’intervento</w:t>
      </w:r>
      <w:r w:rsidR="001D5F30" w:rsidRPr="00E45D00">
        <w:rPr>
          <w:rFonts w:ascii="Garamond" w:hAnsi="Garamond" w:cstheme="majorHAnsi"/>
        </w:rPr>
        <w:t>,</w:t>
      </w:r>
      <w:r w:rsidRPr="00E45D00">
        <w:rPr>
          <w:rFonts w:ascii="Garamond" w:hAnsi="Garamond" w:cstheme="majorHAnsi"/>
        </w:rPr>
        <w:t xml:space="preserve"> </w:t>
      </w:r>
      <w:r w:rsidR="00D22448" w:rsidRPr="00E45D00">
        <w:rPr>
          <w:rFonts w:ascii="Garamond" w:hAnsi="Garamond" w:cstheme="majorHAnsi"/>
        </w:rPr>
        <w:t>in particolare quando questo ha</w:t>
      </w:r>
      <w:r w:rsidRPr="00E45D00">
        <w:rPr>
          <w:rFonts w:ascii="Garamond" w:hAnsi="Garamond" w:cstheme="majorHAnsi"/>
        </w:rPr>
        <w:t xml:space="preserve"> un impatto più esteso e coinvolga un’area più ampia del solo Comune destinatario delle risorse;</w:t>
      </w:r>
    </w:p>
    <w:p w14:paraId="3E7308D7" w14:textId="4AED1674" w:rsidR="00021D41" w:rsidRPr="00E45D00" w:rsidRDefault="00575F07" w:rsidP="00E45D00">
      <w:pPr>
        <w:pStyle w:val="Paragrafoelenco"/>
        <w:numPr>
          <w:ilvl w:val="0"/>
          <w:numId w:val="32"/>
        </w:numPr>
        <w:spacing w:after="120" w:line="240" w:lineRule="auto"/>
        <w:jc w:val="both"/>
        <w:rPr>
          <w:rFonts w:ascii="Garamond" w:hAnsi="Garamond" w:cstheme="majorHAnsi"/>
        </w:rPr>
      </w:pPr>
      <w:r w:rsidRPr="00E45D00">
        <w:rPr>
          <w:rFonts w:ascii="Garamond" w:hAnsi="Garamond" w:cstheme="majorHAnsi"/>
        </w:rPr>
        <w:t xml:space="preserve">supportare </w:t>
      </w:r>
      <w:r w:rsidR="00C240B4" w:rsidRPr="00E45D00">
        <w:rPr>
          <w:rFonts w:ascii="Garamond" w:hAnsi="Garamond" w:cstheme="majorHAnsi"/>
        </w:rPr>
        <w:t>la realizzazione operativa</w:t>
      </w:r>
      <w:r w:rsidR="00D22448" w:rsidRPr="00E45D00">
        <w:rPr>
          <w:rFonts w:ascii="Garamond" w:hAnsi="Garamond" w:cstheme="majorHAnsi"/>
        </w:rPr>
        <w:t xml:space="preserve"> del Soggetto attuatore nel rispetto dei requisiti richiesti dal PNRR e </w:t>
      </w:r>
      <w:r w:rsidR="00021D41" w:rsidRPr="00E45D00">
        <w:rPr>
          <w:rFonts w:ascii="Garamond" w:hAnsi="Garamond" w:cstheme="majorHAnsi"/>
        </w:rPr>
        <w:t>n</w:t>
      </w:r>
      <w:r w:rsidR="00D22448" w:rsidRPr="00E45D00">
        <w:rPr>
          <w:rFonts w:ascii="Garamond" w:hAnsi="Garamond" w:cstheme="majorHAnsi"/>
        </w:rPr>
        <w:t xml:space="preserve">el rispetto delle condizioni di rimborso, </w:t>
      </w:r>
      <w:r w:rsidR="00C240B4" w:rsidRPr="00E45D00">
        <w:rPr>
          <w:rFonts w:ascii="Garamond" w:hAnsi="Garamond" w:cstheme="majorHAnsi"/>
        </w:rPr>
        <w:t xml:space="preserve">nonché </w:t>
      </w:r>
      <w:r w:rsidR="00D22448" w:rsidRPr="00E45D00">
        <w:rPr>
          <w:rFonts w:ascii="Garamond" w:hAnsi="Garamond" w:cstheme="majorHAnsi"/>
        </w:rPr>
        <w:t xml:space="preserve">delle modalità richieste per assicurare il soddisfacente conseguimento </w:t>
      </w:r>
      <w:r w:rsidR="00C240B4" w:rsidRPr="00E45D00">
        <w:rPr>
          <w:rFonts w:ascii="Garamond" w:hAnsi="Garamond" w:cstheme="majorHAnsi"/>
        </w:rPr>
        <w:t>dei Traguardi e degli Obiettivi riferiti all'investimento</w:t>
      </w:r>
      <w:r w:rsidR="00D22448" w:rsidRPr="00E45D00">
        <w:rPr>
          <w:rFonts w:ascii="Garamond" w:hAnsi="Garamond" w:cstheme="majorHAnsi"/>
        </w:rPr>
        <w:t>, mettendo a disposizione</w:t>
      </w:r>
      <w:r w:rsidR="002C110F" w:rsidRPr="00E45D00">
        <w:rPr>
          <w:rFonts w:ascii="Garamond" w:hAnsi="Garamond" w:cstheme="majorHAnsi"/>
        </w:rPr>
        <w:t xml:space="preserve"> </w:t>
      </w:r>
      <w:r w:rsidR="00D22448" w:rsidRPr="00E45D00">
        <w:rPr>
          <w:rFonts w:ascii="Garamond" w:hAnsi="Garamond" w:cstheme="majorHAnsi"/>
        </w:rPr>
        <w:t>le competenze tecniche necessari</w:t>
      </w:r>
      <w:r w:rsidR="000A4BD2" w:rsidRPr="00E45D00">
        <w:rPr>
          <w:rFonts w:ascii="Garamond" w:hAnsi="Garamond" w:cstheme="majorHAnsi"/>
        </w:rPr>
        <w:t>e</w:t>
      </w:r>
      <w:r w:rsidR="00C240B4" w:rsidRPr="00E45D00">
        <w:rPr>
          <w:rFonts w:ascii="Garamond" w:hAnsi="Garamond" w:cstheme="majorHAnsi"/>
        </w:rPr>
        <w:t>;</w:t>
      </w:r>
    </w:p>
    <w:p w14:paraId="1011290B" w14:textId="4FAE9039" w:rsidR="00021D41" w:rsidRPr="00E45D00" w:rsidRDefault="00575F07" w:rsidP="00E45D00">
      <w:pPr>
        <w:pStyle w:val="Paragrafoelenco"/>
        <w:numPr>
          <w:ilvl w:val="0"/>
          <w:numId w:val="32"/>
        </w:numPr>
        <w:spacing w:after="120" w:line="240" w:lineRule="auto"/>
        <w:jc w:val="both"/>
        <w:rPr>
          <w:rFonts w:ascii="Garamond" w:hAnsi="Garamond" w:cstheme="majorHAnsi"/>
        </w:rPr>
      </w:pPr>
      <w:r w:rsidRPr="00E45D00">
        <w:rPr>
          <w:rFonts w:ascii="Garamond" w:hAnsi="Garamond"/>
        </w:rPr>
        <w:t>supportare</w:t>
      </w:r>
      <w:r w:rsidR="000A4BD2" w:rsidRPr="00E45D00">
        <w:rPr>
          <w:rFonts w:ascii="Garamond" w:hAnsi="Garamond"/>
        </w:rPr>
        <w:t>, ove necessario,</w:t>
      </w:r>
      <w:r w:rsidR="00A37699">
        <w:rPr>
          <w:rFonts w:ascii="Garamond" w:hAnsi="Garamond"/>
        </w:rPr>
        <w:t xml:space="preserve"> </w:t>
      </w:r>
      <w:r w:rsidRPr="00E45D00">
        <w:rPr>
          <w:rFonts w:ascii="Garamond" w:hAnsi="Garamond"/>
        </w:rPr>
        <w:t xml:space="preserve">il soggetto attuatore nell’alimentazione del sistema informativo ReGiS, </w:t>
      </w:r>
      <w:r w:rsidR="00D22448" w:rsidRPr="00E45D00">
        <w:rPr>
          <w:rFonts w:ascii="Garamond" w:hAnsi="Garamond" w:cstheme="majorHAnsi"/>
        </w:rPr>
        <w:t>mettendo a disposizione</w:t>
      </w:r>
      <w:r w:rsidR="002C110F" w:rsidRPr="00E45D00">
        <w:rPr>
          <w:rFonts w:ascii="Garamond" w:hAnsi="Garamond" w:cstheme="majorHAnsi"/>
        </w:rPr>
        <w:t xml:space="preserve"> </w:t>
      </w:r>
      <w:r w:rsidR="00D22448" w:rsidRPr="00E45D00">
        <w:rPr>
          <w:rFonts w:ascii="Garamond" w:hAnsi="Garamond" w:cstheme="majorHAnsi"/>
        </w:rPr>
        <w:t>le competenze tecniche necessarie</w:t>
      </w:r>
      <w:r w:rsidR="002611FB" w:rsidRPr="00E45D00">
        <w:rPr>
          <w:rFonts w:ascii="Garamond" w:hAnsi="Garamond"/>
        </w:rPr>
        <w:t>;</w:t>
      </w:r>
      <w:r w:rsidR="00FB4FD0" w:rsidRPr="00E45D00">
        <w:rPr>
          <w:rFonts w:ascii="Garamond" w:eastAsia="Garamond" w:hAnsi="Garamond" w:cs="Garamond"/>
          <w:b/>
          <w:bCs/>
          <w:color w:val="000000" w:themeColor="text1"/>
        </w:rPr>
        <w:t xml:space="preserve"> </w:t>
      </w:r>
    </w:p>
    <w:p w14:paraId="0410A5E0" w14:textId="183C7192" w:rsidR="002F1F51" w:rsidRPr="00E45D00" w:rsidRDefault="00D22448" w:rsidP="00E45D00">
      <w:pPr>
        <w:pStyle w:val="Paragrafoelenco"/>
        <w:numPr>
          <w:ilvl w:val="0"/>
          <w:numId w:val="32"/>
        </w:numPr>
        <w:spacing w:after="120"/>
        <w:jc w:val="both"/>
        <w:rPr>
          <w:rFonts w:ascii="Garamond" w:eastAsia="Garamond" w:hAnsi="Garamond" w:cs="Garamond"/>
          <w:color w:val="000000" w:themeColor="text1"/>
        </w:rPr>
      </w:pPr>
      <w:r w:rsidRPr="00E45D00">
        <w:rPr>
          <w:rFonts w:ascii="Garamond" w:eastAsia="Garamond" w:hAnsi="Garamond" w:cs="Garamond"/>
          <w:color w:val="000000" w:themeColor="text1"/>
        </w:rPr>
        <w:t xml:space="preserve">supportare il </w:t>
      </w:r>
      <w:r w:rsidR="006B2DCA" w:rsidRPr="00E45D00">
        <w:rPr>
          <w:rFonts w:ascii="Garamond" w:eastAsia="Garamond" w:hAnsi="Garamond" w:cs="Garamond"/>
          <w:color w:val="000000" w:themeColor="text1"/>
        </w:rPr>
        <w:t>S</w:t>
      </w:r>
      <w:r w:rsidRPr="00E45D00">
        <w:rPr>
          <w:rFonts w:ascii="Garamond" w:eastAsia="Garamond" w:hAnsi="Garamond" w:cs="Garamond"/>
          <w:color w:val="000000" w:themeColor="text1"/>
        </w:rPr>
        <w:t xml:space="preserve">oggetto </w:t>
      </w:r>
      <w:r w:rsidR="006B2DCA" w:rsidRPr="00E45D00">
        <w:rPr>
          <w:rFonts w:ascii="Garamond" w:eastAsia="Garamond" w:hAnsi="Garamond" w:cs="Garamond"/>
          <w:color w:val="000000" w:themeColor="text1"/>
        </w:rPr>
        <w:t>A</w:t>
      </w:r>
      <w:r w:rsidRPr="00E45D00">
        <w:rPr>
          <w:rFonts w:ascii="Garamond" w:eastAsia="Garamond" w:hAnsi="Garamond" w:cs="Garamond"/>
          <w:color w:val="000000" w:themeColor="text1"/>
        </w:rPr>
        <w:t xml:space="preserve">ttuatore con </w:t>
      </w:r>
      <w:r w:rsidR="004E1945" w:rsidRPr="00E45D00">
        <w:rPr>
          <w:rFonts w:ascii="Garamond" w:eastAsia="Garamond" w:hAnsi="Garamond" w:cs="Garamond"/>
          <w:color w:val="000000" w:themeColor="text1"/>
        </w:rPr>
        <w:t xml:space="preserve">eventuali </w:t>
      </w:r>
      <w:r w:rsidRPr="00E45D00">
        <w:rPr>
          <w:rFonts w:ascii="Garamond" w:eastAsia="Garamond" w:hAnsi="Garamond" w:cs="Garamond"/>
          <w:color w:val="000000" w:themeColor="text1"/>
        </w:rPr>
        <w:t>interventi complementari</w:t>
      </w:r>
      <w:r w:rsidR="004E1945" w:rsidRPr="00E45D00">
        <w:rPr>
          <w:rFonts w:ascii="Garamond" w:eastAsia="Garamond" w:hAnsi="Garamond" w:cs="Garamond"/>
          <w:color w:val="000000" w:themeColor="text1"/>
        </w:rPr>
        <w:t xml:space="preserve"> </w:t>
      </w:r>
      <w:r w:rsidRPr="00E45D00">
        <w:rPr>
          <w:rFonts w:ascii="Garamond" w:eastAsia="Garamond" w:hAnsi="Garamond" w:cs="Garamond"/>
          <w:color w:val="000000" w:themeColor="text1"/>
        </w:rPr>
        <w:t>a valere su altre fonti d</w:t>
      </w:r>
      <w:r w:rsidR="004E1945" w:rsidRPr="00E45D00">
        <w:rPr>
          <w:rFonts w:ascii="Garamond" w:eastAsia="Garamond" w:hAnsi="Garamond" w:cs="Garamond"/>
          <w:color w:val="000000" w:themeColor="text1"/>
        </w:rPr>
        <w:t>i</w:t>
      </w:r>
      <w:r w:rsidRPr="00E45D00">
        <w:rPr>
          <w:rFonts w:ascii="Garamond" w:eastAsia="Garamond" w:hAnsi="Garamond" w:cs="Garamond"/>
          <w:color w:val="000000" w:themeColor="text1"/>
        </w:rPr>
        <w:t xml:space="preserve"> finanziamento</w:t>
      </w:r>
      <w:r w:rsidR="00ED2EEF" w:rsidRPr="00E45D00">
        <w:rPr>
          <w:rFonts w:ascii="Garamond" w:eastAsia="Garamond" w:hAnsi="Garamond" w:cs="Garamond"/>
          <w:color w:val="000000" w:themeColor="text1"/>
        </w:rPr>
        <w:t>.</w:t>
      </w:r>
    </w:p>
    <w:p w14:paraId="3AC411B9" w14:textId="77777777" w:rsidR="00E45D00" w:rsidRDefault="00E45D00" w:rsidP="004D4A42">
      <w:pPr>
        <w:spacing w:after="120"/>
        <w:jc w:val="both"/>
      </w:pPr>
    </w:p>
    <w:p w14:paraId="4F81C9BB" w14:textId="76144B48" w:rsidR="00090E0E" w:rsidRPr="00021D41" w:rsidRDefault="00FB4FD0" w:rsidP="00310D74">
      <w:pPr>
        <w:spacing w:after="120" w:line="240" w:lineRule="auto"/>
        <w:jc w:val="center"/>
        <w:rPr>
          <w:rFonts w:ascii="Garamond" w:eastAsia="Garamond" w:hAnsi="Garamond" w:cs="Garamond"/>
          <w:color w:val="000000" w:themeColor="text1"/>
        </w:rPr>
      </w:pPr>
      <w:r w:rsidRPr="00DA3125">
        <w:rPr>
          <w:rFonts w:ascii="Garamond" w:eastAsia="Garamond" w:hAnsi="Garamond" w:cs="Garamond"/>
          <w:b/>
          <w:bCs/>
          <w:color w:val="000000" w:themeColor="text1"/>
        </w:rPr>
        <w:t xml:space="preserve">Articolo </w:t>
      </w:r>
      <w:r w:rsidR="001D5F30">
        <w:rPr>
          <w:rFonts w:ascii="Garamond" w:eastAsia="Garamond" w:hAnsi="Garamond" w:cs="Garamond"/>
          <w:b/>
          <w:bCs/>
          <w:color w:val="000000" w:themeColor="text1"/>
        </w:rPr>
        <w:t>6</w:t>
      </w:r>
    </w:p>
    <w:p w14:paraId="6EBEA4FF" w14:textId="3FEE500A" w:rsidR="00FB4FD0" w:rsidRPr="00DA3125" w:rsidRDefault="00FB4FD0" w:rsidP="00310D74">
      <w:pPr>
        <w:spacing w:after="120" w:line="240" w:lineRule="auto"/>
        <w:jc w:val="center"/>
        <w:rPr>
          <w:rFonts w:ascii="Garamond" w:hAnsi="Garamond" w:cstheme="majorHAnsi"/>
          <w:b/>
          <w:bCs/>
        </w:rPr>
      </w:pPr>
      <w:r w:rsidRPr="00DA3125">
        <w:rPr>
          <w:rFonts w:ascii="Garamond" w:hAnsi="Garamond" w:cstheme="majorHAnsi"/>
          <w:b/>
          <w:bCs/>
        </w:rPr>
        <w:t xml:space="preserve">(Compiti </w:t>
      </w:r>
      <w:r w:rsidR="0016387B" w:rsidRPr="00DA3125">
        <w:rPr>
          <w:rFonts w:ascii="Garamond" w:hAnsi="Garamond" w:cstheme="majorHAnsi"/>
          <w:b/>
          <w:bCs/>
        </w:rPr>
        <w:t>de</w:t>
      </w:r>
      <w:r w:rsidRPr="00DA3125">
        <w:rPr>
          <w:rFonts w:ascii="Garamond" w:hAnsi="Garamond" w:cstheme="majorHAnsi"/>
          <w:b/>
          <w:bCs/>
        </w:rPr>
        <w:t>ll’Unità di Missione</w:t>
      </w:r>
      <w:r w:rsidR="00DD279B">
        <w:rPr>
          <w:rFonts w:ascii="Garamond" w:hAnsi="Garamond" w:cstheme="majorHAnsi"/>
          <w:b/>
          <w:bCs/>
        </w:rPr>
        <w:t xml:space="preserve"> Amministrazione titolare</w:t>
      </w:r>
      <w:r w:rsidR="007C20C7">
        <w:rPr>
          <w:rFonts w:ascii="Garamond" w:hAnsi="Garamond" w:cstheme="majorHAnsi"/>
          <w:b/>
          <w:bCs/>
        </w:rPr>
        <w:t xml:space="preserve"> di Misura PNRR</w:t>
      </w:r>
      <w:r w:rsidRPr="00DA3125">
        <w:rPr>
          <w:rFonts w:ascii="Garamond" w:hAnsi="Garamond" w:cstheme="majorHAnsi"/>
          <w:b/>
          <w:bCs/>
        </w:rPr>
        <w:t>)</w:t>
      </w:r>
    </w:p>
    <w:p w14:paraId="3A226A72" w14:textId="56F1DBDE" w:rsidR="00021D41" w:rsidRDefault="00021D41" w:rsidP="00310D74">
      <w:pPr>
        <w:spacing w:after="120" w:line="240" w:lineRule="auto"/>
        <w:jc w:val="both"/>
        <w:rPr>
          <w:rFonts w:ascii="Garamond" w:hAnsi="Garamond" w:cstheme="majorHAnsi"/>
        </w:rPr>
      </w:pPr>
      <w:r>
        <w:rPr>
          <w:rFonts w:ascii="Garamond" w:hAnsi="Garamond" w:cstheme="majorHAnsi"/>
        </w:rPr>
        <w:t xml:space="preserve">1. </w:t>
      </w:r>
      <w:r w:rsidR="00FB4FD0" w:rsidRPr="00E15218">
        <w:rPr>
          <w:rFonts w:ascii="Garamond" w:hAnsi="Garamond" w:cstheme="majorHAnsi"/>
        </w:rPr>
        <w:t>Con la sottoscrizione del presente accordo, l’Amministrazione</w:t>
      </w:r>
      <w:r w:rsidR="00FB4FD0" w:rsidRPr="00E15218" w:rsidDel="0043282C">
        <w:rPr>
          <w:rFonts w:ascii="Garamond" w:hAnsi="Garamond" w:cstheme="majorHAnsi"/>
        </w:rPr>
        <w:t xml:space="preserve"> titolare</w:t>
      </w:r>
      <w:r w:rsidR="001D5F30">
        <w:rPr>
          <w:rFonts w:ascii="Garamond" w:hAnsi="Garamond" w:cstheme="majorHAnsi"/>
        </w:rPr>
        <w:t>,</w:t>
      </w:r>
      <w:r w:rsidR="00FB4FD0" w:rsidRPr="00E15218" w:rsidDel="00E8053D">
        <w:rPr>
          <w:rFonts w:ascii="Garamond" w:hAnsi="Garamond" w:cstheme="majorHAnsi"/>
        </w:rPr>
        <w:t xml:space="preserve"> </w:t>
      </w:r>
      <w:r w:rsidR="00FB4FD0" w:rsidRPr="00E15218" w:rsidDel="0043282C">
        <w:rPr>
          <w:rFonts w:ascii="Garamond" w:hAnsi="Garamond" w:cstheme="majorHAnsi"/>
        </w:rPr>
        <w:t>in attuazione di quanto previsto dall’art</w:t>
      </w:r>
      <w:r w:rsidR="001D5F30">
        <w:rPr>
          <w:rFonts w:ascii="Garamond" w:hAnsi="Garamond" w:cstheme="majorHAnsi"/>
        </w:rPr>
        <w:t>icolo</w:t>
      </w:r>
      <w:r w:rsidR="00FB4FD0" w:rsidRPr="00E15218" w:rsidDel="0043282C">
        <w:rPr>
          <w:rFonts w:ascii="Garamond" w:hAnsi="Garamond" w:cstheme="majorHAnsi"/>
        </w:rPr>
        <w:t xml:space="preserve"> 8 </w:t>
      </w:r>
      <w:r w:rsidR="001D5F30">
        <w:rPr>
          <w:rFonts w:ascii="Garamond" w:hAnsi="Garamond" w:cstheme="majorHAnsi"/>
        </w:rPr>
        <w:t>del d</w:t>
      </w:r>
      <w:r w:rsidR="00FB4FD0" w:rsidRPr="00E15218" w:rsidDel="000A4A14">
        <w:rPr>
          <w:rFonts w:ascii="Garamond" w:hAnsi="Garamond" w:cstheme="majorHAnsi"/>
        </w:rPr>
        <w:t>ecreto</w:t>
      </w:r>
      <w:r w:rsidR="001D5F30">
        <w:rPr>
          <w:rFonts w:ascii="Garamond" w:hAnsi="Garamond" w:cstheme="majorHAnsi"/>
        </w:rPr>
        <w:t>-</w:t>
      </w:r>
      <w:r w:rsidR="00037D82">
        <w:rPr>
          <w:rFonts w:ascii="Garamond" w:hAnsi="Garamond" w:cstheme="majorHAnsi"/>
        </w:rPr>
        <w:t>l</w:t>
      </w:r>
      <w:r w:rsidR="00037D82" w:rsidRPr="00E15218" w:rsidDel="000A4A14">
        <w:rPr>
          <w:rFonts w:ascii="Garamond" w:hAnsi="Garamond" w:cstheme="majorHAnsi"/>
        </w:rPr>
        <w:t>egge</w:t>
      </w:r>
      <w:r w:rsidR="00FB4FD0" w:rsidRPr="00E15218" w:rsidDel="0043282C">
        <w:rPr>
          <w:rFonts w:ascii="Garamond" w:hAnsi="Garamond" w:cstheme="majorHAnsi"/>
        </w:rPr>
        <w:t xml:space="preserve"> del 31 maggio 2021</w:t>
      </w:r>
      <w:r w:rsidR="001D5F30">
        <w:rPr>
          <w:rFonts w:ascii="Garamond" w:hAnsi="Garamond" w:cstheme="majorHAnsi"/>
        </w:rPr>
        <w:t>,</w:t>
      </w:r>
      <w:r w:rsidR="00FB4FD0" w:rsidRPr="00E15218" w:rsidDel="0043282C">
        <w:rPr>
          <w:rFonts w:ascii="Garamond" w:hAnsi="Garamond" w:cstheme="majorHAnsi"/>
        </w:rPr>
        <w:t xml:space="preserve"> n.</w:t>
      </w:r>
      <w:r w:rsidR="00A37699">
        <w:rPr>
          <w:rFonts w:ascii="Garamond" w:hAnsi="Garamond" w:cstheme="majorHAnsi"/>
        </w:rPr>
        <w:t xml:space="preserve"> </w:t>
      </w:r>
      <w:r w:rsidR="00FB4FD0" w:rsidRPr="00E15218" w:rsidDel="0043282C">
        <w:rPr>
          <w:rFonts w:ascii="Garamond" w:hAnsi="Garamond" w:cstheme="majorHAnsi"/>
        </w:rPr>
        <w:t>77, convertito con modificazioni dalla legge del 29 luglio 2021</w:t>
      </w:r>
      <w:r w:rsidR="001D5F30">
        <w:rPr>
          <w:rFonts w:ascii="Garamond" w:hAnsi="Garamond" w:cstheme="majorHAnsi"/>
        </w:rPr>
        <w:t>,</w:t>
      </w:r>
      <w:r w:rsidR="00FB4FD0" w:rsidRPr="00E15218" w:rsidDel="0043282C">
        <w:rPr>
          <w:rFonts w:ascii="Garamond" w:hAnsi="Garamond" w:cstheme="majorHAnsi"/>
        </w:rPr>
        <w:t xml:space="preserve"> n.108</w:t>
      </w:r>
      <w:r w:rsidR="001D5F30">
        <w:rPr>
          <w:rFonts w:ascii="Garamond" w:hAnsi="Garamond" w:cstheme="majorHAnsi"/>
        </w:rPr>
        <w:t>,</w:t>
      </w:r>
      <w:r w:rsidR="00FB4FD0" w:rsidRPr="00E15218" w:rsidDel="0043282C">
        <w:rPr>
          <w:rFonts w:ascii="Garamond" w:hAnsi="Garamond" w:cstheme="majorHAnsi"/>
        </w:rPr>
        <w:t xml:space="preserve"> e dal </w:t>
      </w:r>
      <w:r w:rsidR="00FB4FD0" w:rsidRPr="00E15218">
        <w:rPr>
          <w:rFonts w:ascii="Garamond" w:hAnsi="Garamond" w:cstheme="majorHAnsi"/>
        </w:rPr>
        <w:t>Decreto del Ministro del Lavoro e delle Politiche Sociali</w:t>
      </w:r>
      <w:r w:rsidR="001D5F30">
        <w:rPr>
          <w:rFonts w:ascii="Garamond" w:hAnsi="Garamond" w:cstheme="majorHAnsi"/>
        </w:rPr>
        <w:t>,</w:t>
      </w:r>
      <w:r w:rsidR="00FB4FD0" w:rsidRPr="00E15218">
        <w:rPr>
          <w:rFonts w:ascii="Garamond" w:hAnsi="Garamond" w:cstheme="majorHAnsi"/>
        </w:rPr>
        <w:t xml:space="preserve"> di concerto con il Ministro dell’Economia e delle Finanze</w:t>
      </w:r>
      <w:r w:rsidR="00FB4FD0" w:rsidRPr="00E15218" w:rsidDel="00E641C6">
        <w:rPr>
          <w:rFonts w:ascii="Garamond" w:hAnsi="Garamond" w:cstheme="majorHAnsi"/>
        </w:rPr>
        <w:t>,</w:t>
      </w:r>
      <w:r w:rsidR="00FB4FD0" w:rsidRPr="00E15218">
        <w:rPr>
          <w:rFonts w:ascii="Garamond" w:hAnsi="Garamond" w:cstheme="majorHAnsi"/>
        </w:rPr>
        <w:t xml:space="preserve"> del</w:t>
      </w:r>
      <w:r w:rsidR="00FB4FD0" w:rsidRPr="00E15218" w:rsidDel="0043282C">
        <w:rPr>
          <w:rFonts w:ascii="Garamond" w:hAnsi="Garamond" w:cstheme="majorHAnsi"/>
        </w:rPr>
        <w:t xml:space="preserve"> </w:t>
      </w:r>
      <w:r w:rsidR="00FB4FD0" w:rsidRPr="00E15218">
        <w:rPr>
          <w:rFonts w:ascii="Garamond" w:hAnsi="Garamond" w:cstheme="majorHAnsi"/>
        </w:rPr>
        <w:t>11</w:t>
      </w:r>
      <w:r w:rsidR="001D5F30">
        <w:rPr>
          <w:rFonts w:ascii="Garamond" w:hAnsi="Garamond" w:cstheme="majorHAnsi"/>
        </w:rPr>
        <w:t xml:space="preserve"> ottobre </w:t>
      </w:r>
      <w:r w:rsidR="00FB4FD0" w:rsidRPr="00E15218">
        <w:rPr>
          <w:rFonts w:ascii="Garamond" w:hAnsi="Garamond" w:cstheme="majorHAnsi"/>
        </w:rPr>
        <w:t>2021</w:t>
      </w:r>
      <w:r w:rsidR="001D5F30">
        <w:rPr>
          <w:rFonts w:ascii="Garamond" w:hAnsi="Garamond" w:cstheme="majorHAnsi"/>
        </w:rPr>
        <w:t>,</w:t>
      </w:r>
      <w:r w:rsidR="00FB4FD0" w:rsidRPr="00E15218" w:rsidDel="005B643C">
        <w:rPr>
          <w:rFonts w:ascii="Garamond" w:hAnsi="Garamond" w:cstheme="majorHAnsi"/>
        </w:rPr>
        <w:t xml:space="preserve"> concernente l’istituzione dell’Unità di Missione dell’Amministrazione centrale titolare di interventi PNRR</w:t>
      </w:r>
      <w:r w:rsidR="001D5F30">
        <w:rPr>
          <w:rFonts w:ascii="Garamond" w:hAnsi="Garamond" w:cstheme="majorHAnsi"/>
        </w:rPr>
        <w:t>,</w:t>
      </w:r>
      <w:r w:rsidR="00FB4FD0" w:rsidRPr="00E15218" w:rsidDel="005B643C">
        <w:rPr>
          <w:rFonts w:ascii="Garamond" w:hAnsi="Garamond" w:cstheme="majorHAnsi"/>
        </w:rPr>
        <w:t xml:space="preserve"> </w:t>
      </w:r>
      <w:r w:rsidR="00FB4FD0" w:rsidRPr="00E15218">
        <w:rPr>
          <w:rFonts w:ascii="Garamond" w:hAnsi="Garamond" w:cstheme="majorHAnsi"/>
        </w:rPr>
        <w:t xml:space="preserve">si obbliga a </w:t>
      </w:r>
      <w:r w:rsidR="0016387B" w:rsidRPr="00E15218">
        <w:rPr>
          <w:rFonts w:ascii="Garamond" w:hAnsi="Garamond" w:cstheme="majorHAnsi"/>
        </w:rPr>
        <w:t xml:space="preserve">assicurare il raccordo previsto </w:t>
      </w:r>
      <w:r w:rsidR="00B06BC7" w:rsidRPr="00E15218">
        <w:rPr>
          <w:rFonts w:ascii="Garamond" w:hAnsi="Garamond" w:cstheme="majorHAnsi"/>
        </w:rPr>
        <w:t>dall’art</w:t>
      </w:r>
      <w:r w:rsidR="001D5F30">
        <w:rPr>
          <w:rFonts w:ascii="Garamond" w:hAnsi="Garamond" w:cstheme="majorHAnsi"/>
        </w:rPr>
        <w:t>icolo</w:t>
      </w:r>
      <w:r w:rsidR="00B06BC7" w:rsidRPr="00E15218">
        <w:rPr>
          <w:rFonts w:ascii="Garamond" w:hAnsi="Garamond" w:cstheme="majorHAnsi"/>
        </w:rPr>
        <w:t xml:space="preserve"> 2 comma 3 del DPCM del 21 giugno 2024</w:t>
      </w:r>
      <w:r w:rsidR="006B2DCA">
        <w:rPr>
          <w:rFonts w:ascii="Garamond" w:hAnsi="Garamond" w:cstheme="majorHAnsi"/>
        </w:rPr>
        <w:t>.</w:t>
      </w:r>
    </w:p>
    <w:p w14:paraId="08DBD368" w14:textId="7622595E" w:rsidR="00E63FCE" w:rsidRPr="001603C3" w:rsidRDefault="00CE09EF" w:rsidP="00310D74">
      <w:pPr>
        <w:spacing w:after="120" w:line="240" w:lineRule="auto"/>
        <w:jc w:val="both"/>
        <w:rPr>
          <w:rFonts w:ascii="Garamond" w:hAnsi="Garamond"/>
        </w:rPr>
      </w:pPr>
      <w:r>
        <w:rPr>
          <w:rFonts w:ascii="Garamond" w:hAnsi="Garamond" w:cstheme="majorHAnsi"/>
        </w:rPr>
        <w:t>2</w:t>
      </w:r>
      <w:r w:rsidR="00021D41" w:rsidRPr="001603C3">
        <w:rPr>
          <w:rFonts w:ascii="Garamond" w:hAnsi="Garamond" w:cstheme="majorHAnsi"/>
        </w:rPr>
        <w:t xml:space="preserve">. </w:t>
      </w:r>
      <w:commentRangeStart w:id="68"/>
      <w:r w:rsidR="00E0031E" w:rsidRPr="001603C3">
        <w:rPr>
          <w:rFonts w:ascii="Garamond" w:hAnsi="Garamond"/>
        </w:rPr>
        <w:t xml:space="preserve">L’Unità di Missione effettua la Rendicontazione di Milestone/Target </w:t>
      </w:r>
      <w:commentRangeEnd w:id="68"/>
      <w:r w:rsidR="004D4A42">
        <w:rPr>
          <w:rStyle w:val="Rimandocommento"/>
        </w:rPr>
        <w:commentReference w:id="68"/>
      </w:r>
      <w:r w:rsidR="00E0031E" w:rsidRPr="001603C3">
        <w:rPr>
          <w:rFonts w:ascii="Garamond" w:hAnsi="Garamond"/>
        </w:rPr>
        <w:t xml:space="preserve">e delle spese </w:t>
      </w:r>
      <w:r w:rsidR="005A01EC">
        <w:rPr>
          <w:rFonts w:ascii="Garamond" w:hAnsi="Garamond"/>
        </w:rPr>
        <w:t xml:space="preserve">attraverso i rendiconti di Misura </w:t>
      </w:r>
      <w:r w:rsidR="00E0031E" w:rsidRPr="001603C3">
        <w:rPr>
          <w:rFonts w:ascii="Garamond" w:hAnsi="Garamond"/>
        </w:rPr>
        <w:t xml:space="preserve">nelle modalità indicate dal Dipartimento della </w:t>
      </w:r>
      <w:r w:rsidR="001D5F30">
        <w:rPr>
          <w:rFonts w:ascii="Garamond" w:hAnsi="Garamond"/>
        </w:rPr>
        <w:t>R</w:t>
      </w:r>
      <w:r w:rsidR="00E0031E" w:rsidRPr="001603C3">
        <w:rPr>
          <w:rFonts w:ascii="Garamond" w:hAnsi="Garamond"/>
        </w:rPr>
        <w:t xml:space="preserve">agioneria </w:t>
      </w:r>
      <w:r w:rsidR="001D5F30">
        <w:rPr>
          <w:rFonts w:ascii="Garamond" w:hAnsi="Garamond"/>
        </w:rPr>
        <w:t>G</w:t>
      </w:r>
      <w:r w:rsidR="00E0031E" w:rsidRPr="001603C3">
        <w:rPr>
          <w:rFonts w:ascii="Garamond" w:hAnsi="Garamond"/>
        </w:rPr>
        <w:t>enerale dello Stato</w:t>
      </w:r>
      <w:r w:rsidR="001D5F30">
        <w:rPr>
          <w:rFonts w:ascii="Garamond" w:hAnsi="Garamond"/>
        </w:rPr>
        <w:t xml:space="preserve"> - </w:t>
      </w:r>
      <w:r w:rsidR="00E0031E" w:rsidRPr="001603C3">
        <w:rPr>
          <w:rFonts w:ascii="Garamond" w:hAnsi="Garamond"/>
        </w:rPr>
        <w:t>Servizio centrale per il PNRR, ora Ispettorato Generale PNRR, sulla base delle informazioni ricevute dal Commissario Straordi</w:t>
      </w:r>
      <w:r w:rsidR="00E63FCE" w:rsidRPr="001603C3">
        <w:rPr>
          <w:rFonts w:ascii="Garamond" w:hAnsi="Garamond"/>
        </w:rPr>
        <w:t>nario</w:t>
      </w:r>
      <w:r w:rsidR="006B2DCA">
        <w:rPr>
          <w:rFonts w:ascii="Garamond" w:hAnsi="Garamond"/>
        </w:rPr>
        <w:t>.</w:t>
      </w:r>
      <w:r w:rsidR="00F706F2">
        <w:rPr>
          <w:rFonts w:ascii="Garamond" w:hAnsi="Garamond"/>
        </w:rPr>
        <w:t xml:space="preserve"> In particolare</w:t>
      </w:r>
      <w:r w:rsidR="00A37699">
        <w:rPr>
          <w:rFonts w:ascii="Garamond" w:hAnsi="Garamond"/>
        </w:rPr>
        <w:t>,</w:t>
      </w:r>
      <w:r w:rsidR="00F706F2">
        <w:rPr>
          <w:rFonts w:ascii="Garamond" w:hAnsi="Garamond"/>
        </w:rPr>
        <w:t xml:space="preserve"> </w:t>
      </w:r>
      <w:r w:rsidR="00907B7A">
        <w:rPr>
          <w:rFonts w:ascii="Garamond" w:hAnsi="Garamond"/>
        </w:rPr>
        <w:t>ai fini della rendicontazione del target</w:t>
      </w:r>
      <w:r w:rsidR="00A37699">
        <w:rPr>
          <w:rFonts w:ascii="Garamond" w:hAnsi="Garamond"/>
        </w:rPr>
        <w:t>,</w:t>
      </w:r>
      <w:r w:rsidR="00907B7A">
        <w:rPr>
          <w:rFonts w:ascii="Garamond" w:hAnsi="Garamond"/>
        </w:rPr>
        <w:t xml:space="preserve"> </w:t>
      </w:r>
      <w:r w:rsidR="00F706F2">
        <w:rPr>
          <w:rFonts w:ascii="Garamond" w:hAnsi="Garamond"/>
        </w:rPr>
        <w:t xml:space="preserve">l’Unità di Missione sottoscrive la dichiarazione di gestione, la </w:t>
      </w:r>
      <w:commentRangeStart w:id="69"/>
      <w:r w:rsidR="00F706F2">
        <w:rPr>
          <w:rFonts w:ascii="Garamond" w:hAnsi="Garamond"/>
        </w:rPr>
        <w:t xml:space="preserve">check list di controllo </w:t>
      </w:r>
      <w:commentRangeEnd w:id="69"/>
      <w:r w:rsidR="00AB0CDB">
        <w:rPr>
          <w:rStyle w:val="Rimandocommento"/>
        </w:rPr>
        <w:commentReference w:id="69"/>
      </w:r>
      <w:r w:rsidR="00F706F2">
        <w:rPr>
          <w:rFonts w:ascii="Garamond" w:hAnsi="Garamond"/>
        </w:rPr>
        <w:t xml:space="preserve">e il report secondo le funzionalità del </w:t>
      </w:r>
      <w:r w:rsidR="00FA2FCF">
        <w:rPr>
          <w:rFonts w:ascii="Garamond" w:hAnsi="Garamond"/>
        </w:rPr>
        <w:t xml:space="preserve">sistema informativo </w:t>
      </w:r>
      <w:r w:rsidR="00F706F2">
        <w:rPr>
          <w:rFonts w:ascii="Garamond" w:hAnsi="Garamond"/>
        </w:rPr>
        <w:t xml:space="preserve">Regis una volta acquisiti i report e le check list interne compilate dagli uffici del Commissario straordinario. </w:t>
      </w:r>
      <w:r w:rsidR="00907B7A">
        <w:rPr>
          <w:rFonts w:ascii="Garamond" w:hAnsi="Garamond"/>
        </w:rPr>
        <w:t>L’Unità di Missione presenta il rendiconto di Misura sulla base dei controlli effettuati dal Commissario straordinario sui rendiconti di progetto.</w:t>
      </w:r>
    </w:p>
    <w:p w14:paraId="46CE3D52" w14:textId="03AD8683" w:rsidR="00021D41" w:rsidRPr="001603C3" w:rsidRDefault="00CE09EF" w:rsidP="00310D74">
      <w:pPr>
        <w:spacing w:after="120" w:line="240" w:lineRule="auto"/>
        <w:jc w:val="both"/>
        <w:rPr>
          <w:rFonts w:ascii="Garamond" w:hAnsi="Garamond" w:cstheme="majorHAnsi"/>
        </w:rPr>
      </w:pPr>
      <w:r>
        <w:rPr>
          <w:rFonts w:ascii="Garamond" w:hAnsi="Garamond"/>
        </w:rPr>
        <w:lastRenderedPageBreak/>
        <w:t>3</w:t>
      </w:r>
      <w:r w:rsidR="00E63FCE" w:rsidRPr="001603C3">
        <w:rPr>
          <w:rFonts w:ascii="Garamond" w:hAnsi="Garamond"/>
        </w:rPr>
        <w:t xml:space="preserve">. </w:t>
      </w:r>
      <w:r w:rsidR="002F1F51" w:rsidRPr="001603C3">
        <w:rPr>
          <w:rFonts w:ascii="Garamond" w:hAnsi="Garamond" w:cstheme="majorHAnsi"/>
        </w:rPr>
        <w:t xml:space="preserve">L’Unità di Missione </w:t>
      </w:r>
      <w:r w:rsidR="00E63FCE" w:rsidRPr="001603C3">
        <w:rPr>
          <w:rFonts w:ascii="Garamond" w:hAnsi="Garamond" w:cstheme="majorHAnsi"/>
        </w:rPr>
        <w:t>condivide con il</w:t>
      </w:r>
      <w:r w:rsidR="002F1F51" w:rsidRPr="001603C3">
        <w:rPr>
          <w:rFonts w:ascii="Garamond" w:hAnsi="Garamond" w:cstheme="majorHAnsi"/>
        </w:rPr>
        <w:t xml:space="preserve"> Commissario Straordinario </w:t>
      </w:r>
      <w:r w:rsidR="00D63703">
        <w:rPr>
          <w:rFonts w:ascii="Garamond" w:hAnsi="Garamond" w:cstheme="majorHAnsi"/>
        </w:rPr>
        <w:t xml:space="preserve">i format della documentazione che dovrà essere utilizzata </w:t>
      </w:r>
      <w:r w:rsidR="002F1F51" w:rsidRPr="001603C3">
        <w:rPr>
          <w:rFonts w:ascii="Garamond" w:hAnsi="Garamond" w:cstheme="majorHAnsi"/>
        </w:rPr>
        <w:t xml:space="preserve">(es. </w:t>
      </w:r>
      <w:r w:rsidR="00E63FCE" w:rsidRPr="001603C3">
        <w:rPr>
          <w:rFonts w:ascii="Garamond" w:hAnsi="Garamond" w:cstheme="majorHAnsi"/>
        </w:rPr>
        <w:t>Report di Rendicontazione, C</w:t>
      </w:r>
      <w:r w:rsidR="002F1F51" w:rsidRPr="001603C3">
        <w:rPr>
          <w:rFonts w:ascii="Garamond" w:hAnsi="Garamond" w:cstheme="majorHAnsi"/>
        </w:rPr>
        <w:t>hecklist di controllo</w:t>
      </w:r>
      <w:r w:rsidR="00E63FCE" w:rsidRPr="001603C3">
        <w:rPr>
          <w:rFonts w:ascii="Garamond" w:hAnsi="Garamond" w:cstheme="majorHAnsi"/>
        </w:rPr>
        <w:t xml:space="preserve"> e Dichiarazione di gestione</w:t>
      </w:r>
      <w:r w:rsidR="002F1F51" w:rsidRPr="001603C3">
        <w:rPr>
          <w:rFonts w:ascii="Garamond" w:hAnsi="Garamond" w:cstheme="majorHAnsi"/>
        </w:rPr>
        <w:t xml:space="preserve">) per l’espletamento dell’attività di Rendicontazione di Milestone/Target e delle spese, così come previsto </w:t>
      </w:r>
      <w:r w:rsidR="002F1F51" w:rsidRPr="00624852">
        <w:rPr>
          <w:rFonts w:ascii="Garamond" w:hAnsi="Garamond" w:cstheme="majorHAnsi"/>
        </w:rPr>
        <w:t xml:space="preserve">dal </w:t>
      </w:r>
      <w:r w:rsidR="002F1F51" w:rsidRPr="00B84EA6">
        <w:rPr>
          <w:rFonts w:ascii="Garamond" w:hAnsi="Garamond" w:cstheme="majorHAnsi"/>
        </w:rPr>
        <w:t xml:space="preserve">comma </w:t>
      </w:r>
      <w:r w:rsidR="001603C3" w:rsidRPr="00B84EA6">
        <w:rPr>
          <w:rFonts w:ascii="Garamond" w:hAnsi="Garamond" w:cstheme="majorHAnsi"/>
        </w:rPr>
        <w:t>1</w:t>
      </w:r>
      <w:r w:rsidR="002F1F51" w:rsidRPr="00B84EA6">
        <w:rPr>
          <w:rFonts w:ascii="Garamond" w:hAnsi="Garamond" w:cstheme="majorHAnsi"/>
        </w:rPr>
        <w:t xml:space="preserve">, lettera </w:t>
      </w:r>
      <w:r w:rsidR="001603C3" w:rsidRPr="00B84EA6">
        <w:rPr>
          <w:rFonts w:ascii="Garamond" w:hAnsi="Garamond" w:cstheme="majorHAnsi"/>
        </w:rPr>
        <w:t>b</w:t>
      </w:r>
      <w:r w:rsidR="002F1F51" w:rsidRPr="00B84EA6">
        <w:rPr>
          <w:rFonts w:ascii="Garamond" w:hAnsi="Garamond" w:cstheme="majorHAnsi"/>
        </w:rPr>
        <w:t xml:space="preserve"> dell’articolo 4 del presente accordo</w:t>
      </w:r>
      <w:r w:rsidR="006B2DCA" w:rsidRPr="00B84EA6">
        <w:rPr>
          <w:rFonts w:ascii="Garamond" w:hAnsi="Garamond" w:cstheme="majorHAnsi"/>
        </w:rPr>
        <w:t>.</w:t>
      </w:r>
    </w:p>
    <w:p w14:paraId="1BBE4DEF" w14:textId="599115DE" w:rsidR="004335D2" w:rsidRPr="00021D41" w:rsidRDefault="00CE09EF" w:rsidP="00310D74">
      <w:pPr>
        <w:spacing w:after="120" w:line="240" w:lineRule="auto"/>
        <w:jc w:val="both"/>
        <w:rPr>
          <w:rFonts w:ascii="Garamond" w:hAnsi="Garamond" w:cstheme="majorHAnsi"/>
        </w:rPr>
      </w:pPr>
      <w:r>
        <w:rPr>
          <w:rFonts w:ascii="Garamond" w:hAnsi="Garamond" w:cstheme="majorHAnsi"/>
        </w:rPr>
        <w:t>4</w:t>
      </w:r>
      <w:r w:rsidR="00021D41">
        <w:rPr>
          <w:rFonts w:ascii="Garamond" w:hAnsi="Garamond" w:cstheme="majorHAnsi"/>
        </w:rPr>
        <w:t xml:space="preserve">. </w:t>
      </w:r>
      <w:r w:rsidR="004335D2" w:rsidRPr="00E0031E">
        <w:rPr>
          <w:rFonts w:ascii="Garamond" w:hAnsi="Garamond" w:cstheme="majorHAnsi"/>
        </w:rPr>
        <w:t>L’Unità di Missione provvede altresì a disporre gli Ordini Prelevamento Fondi (OPF) attraverso il Modulo Finanziario del Sistema Informativo ReGiS</w:t>
      </w:r>
      <w:r w:rsidR="00FA2FCF">
        <w:rPr>
          <w:rFonts w:ascii="Garamond" w:hAnsi="Garamond" w:cstheme="majorHAnsi"/>
        </w:rPr>
        <w:t xml:space="preserve"> sulla base delle disposizioni di pagamento emesse dal Commissario in esito al riscontro delle condizioni che consentono le stesse erogazioni ai soggetti attuatori</w:t>
      </w:r>
      <w:r w:rsidR="004335D2" w:rsidRPr="00E0031E">
        <w:rPr>
          <w:rFonts w:ascii="Garamond" w:hAnsi="Garamond" w:cstheme="majorHAnsi"/>
        </w:rPr>
        <w:t>.</w:t>
      </w:r>
    </w:p>
    <w:p w14:paraId="462E43D9" w14:textId="77777777" w:rsidR="00614BE5" w:rsidRPr="00E0031E" w:rsidRDefault="00614BE5" w:rsidP="00310D74">
      <w:pPr>
        <w:spacing w:after="120" w:line="240" w:lineRule="auto"/>
        <w:jc w:val="both"/>
        <w:rPr>
          <w:rFonts w:ascii="Garamond" w:hAnsi="Garamond" w:cstheme="majorHAnsi"/>
        </w:rPr>
      </w:pPr>
    </w:p>
    <w:p w14:paraId="5090FD81" w14:textId="5E86F817" w:rsidR="00DB6020" w:rsidRPr="00DA3125" w:rsidRDefault="00DB6020" w:rsidP="00310D74">
      <w:pPr>
        <w:spacing w:after="120" w:line="240" w:lineRule="auto"/>
        <w:jc w:val="center"/>
        <w:rPr>
          <w:rFonts w:ascii="Garamond" w:hAnsi="Garamond" w:cstheme="majorHAnsi"/>
          <w:b/>
          <w:bCs/>
        </w:rPr>
      </w:pPr>
      <w:r w:rsidRPr="00DA3125">
        <w:rPr>
          <w:rFonts w:ascii="Garamond" w:hAnsi="Garamond" w:cstheme="majorHAnsi"/>
          <w:b/>
          <w:bCs/>
        </w:rPr>
        <w:t xml:space="preserve">Articolo </w:t>
      </w:r>
      <w:r w:rsidR="00624852">
        <w:rPr>
          <w:rFonts w:ascii="Garamond" w:hAnsi="Garamond" w:cstheme="majorHAnsi"/>
          <w:b/>
          <w:bCs/>
        </w:rPr>
        <w:t>7</w:t>
      </w:r>
    </w:p>
    <w:p w14:paraId="655A2915" w14:textId="77777777" w:rsidR="00DB6020" w:rsidRPr="00DA3125" w:rsidRDefault="00DB6020" w:rsidP="00310D74">
      <w:pPr>
        <w:spacing w:after="120" w:line="240" w:lineRule="auto"/>
        <w:jc w:val="center"/>
        <w:rPr>
          <w:rFonts w:ascii="Garamond" w:hAnsi="Garamond" w:cstheme="majorHAnsi"/>
          <w:b/>
          <w:bCs/>
        </w:rPr>
      </w:pPr>
      <w:r w:rsidRPr="00DA3125">
        <w:rPr>
          <w:rFonts w:ascii="Garamond" w:hAnsi="Garamond" w:cstheme="majorHAnsi"/>
          <w:b/>
          <w:bCs/>
        </w:rPr>
        <w:t>(Obblighi e responsabilità delle parti)</w:t>
      </w:r>
    </w:p>
    <w:p w14:paraId="2E2E97EF" w14:textId="6F95D88D" w:rsidR="00DB6020" w:rsidRPr="00DA3125" w:rsidRDefault="3C65E176" w:rsidP="00310D74">
      <w:pPr>
        <w:spacing w:after="120" w:line="240" w:lineRule="auto"/>
        <w:jc w:val="both"/>
        <w:rPr>
          <w:rFonts w:ascii="Garamond" w:hAnsi="Garamond" w:cstheme="majorHAnsi"/>
        </w:rPr>
      </w:pPr>
      <w:r w:rsidRPr="00DA3125">
        <w:rPr>
          <w:rFonts w:ascii="Garamond" w:eastAsia="Garamond" w:hAnsi="Garamond" w:cstheme="majorHAnsi"/>
        </w:rPr>
        <w:t>1. Ciascuna parte si impegna, in esecuzione del presente accordo, a contribuire allo svolgimento delle attività di propria competenza con la massima cura e diligenza ed a tenere tempestivamente informata l’altra parte di ogni criticità che dovesse manifestarsi, nonché periodicamente sulle attività effettuate.</w:t>
      </w:r>
    </w:p>
    <w:p w14:paraId="4AB92E66" w14:textId="52178601" w:rsidR="00DB6020" w:rsidRPr="00DA3125" w:rsidRDefault="3C65E176" w:rsidP="00310D74">
      <w:pPr>
        <w:spacing w:after="120" w:line="240" w:lineRule="auto"/>
        <w:jc w:val="both"/>
        <w:rPr>
          <w:rFonts w:ascii="Garamond" w:hAnsi="Garamond" w:cstheme="majorHAnsi"/>
        </w:rPr>
      </w:pPr>
      <w:r w:rsidRPr="00DA3125">
        <w:rPr>
          <w:rFonts w:ascii="Garamond" w:eastAsia="Garamond" w:hAnsi="Garamond" w:cstheme="majorHAnsi"/>
        </w:rPr>
        <w:t>2. Le parti sono direttamente responsabili della esatta realizzazione delle attività, ciascuna per quanto di propria competenza, e in conformità con quanto previsto dal presente accordo, nel rispetto della tempistica concordata e stabilita anche mediante specifici cronoprogrammi.</w:t>
      </w:r>
    </w:p>
    <w:p w14:paraId="6E2C08A6" w14:textId="6B7CAF19" w:rsidR="00DB6020" w:rsidRPr="00DA3125" w:rsidRDefault="3C65E176" w:rsidP="00310D74">
      <w:pPr>
        <w:spacing w:after="120" w:line="240" w:lineRule="auto"/>
        <w:jc w:val="both"/>
        <w:rPr>
          <w:rFonts w:ascii="Garamond" w:hAnsi="Garamond" w:cstheme="majorHAnsi"/>
        </w:rPr>
      </w:pPr>
      <w:r w:rsidRPr="00DA3125">
        <w:rPr>
          <w:rFonts w:ascii="Garamond" w:eastAsia="Garamond" w:hAnsi="Garamond" w:cstheme="majorHAnsi"/>
        </w:rPr>
        <w:t>3. Le parti si obbligano ad eseguire le attività oggetto del presente accordo nel rispetto delle regole deontologiche ed etiche, secondo le condizioni, le modalità e i termini indicati nel presente atto e nei documenti di cui in premessa, nonché nei relativi documenti di indirizzo e linee guida afferenti la realizzazione degli investimenti e riforme incluse nel Piano e nelle indicazioni in merito all’ammissibilità delle spese del PNRR, nelle norme contabili e, ove applicabili, comunitarie in tema di fondi strutturali. A tal riguardo si precisa che nell’ambito della stima dei costi progettuali, l’importo dell’IVA non è incluso ai fini del PNRR.</w:t>
      </w:r>
    </w:p>
    <w:p w14:paraId="0BC6B684" w14:textId="6FC1F23F" w:rsidR="00DB6020" w:rsidRPr="00DA3125" w:rsidRDefault="3C65E176" w:rsidP="00310D74">
      <w:pPr>
        <w:spacing w:after="120" w:line="240" w:lineRule="auto"/>
        <w:jc w:val="both"/>
        <w:rPr>
          <w:rFonts w:ascii="Garamond" w:hAnsi="Garamond" w:cstheme="majorHAnsi"/>
        </w:rPr>
      </w:pPr>
      <w:r w:rsidRPr="00DA3125">
        <w:rPr>
          <w:rFonts w:ascii="Garamond" w:eastAsia="Garamond" w:hAnsi="Garamond" w:cstheme="majorHAnsi"/>
        </w:rPr>
        <w:t>4. Le parti garantiscono di conservare e mettere a disposizione degli organismi nazionali e comunitari preposti ai controlli tutta la documentazione contabile di cui al Regolamento (UE) 241/2021 del Parlamento europeo e del Consiglio del 12 febbraio 2021 nei limiti temporali previsti, fatta salva in ogni caso la normativa nazionale sulle modalità e i tempi di conservazione di atti e documenti della PA.</w:t>
      </w:r>
    </w:p>
    <w:p w14:paraId="2FAC2301" w14:textId="29565103" w:rsidR="00DB6020" w:rsidRPr="00DA3125" w:rsidRDefault="3C65E176" w:rsidP="00310D74">
      <w:pPr>
        <w:spacing w:after="120" w:line="240" w:lineRule="auto"/>
        <w:jc w:val="both"/>
        <w:rPr>
          <w:rFonts w:ascii="Garamond" w:hAnsi="Garamond" w:cstheme="majorHAnsi"/>
        </w:rPr>
      </w:pPr>
      <w:r w:rsidRPr="00DA3125">
        <w:rPr>
          <w:rFonts w:ascii="Garamond" w:eastAsia="Garamond" w:hAnsi="Garamond" w:cstheme="majorHAnsi"/>
        </w:rPr>
        <w:t>5. Le parti facilitano gli eventuali controlli anche in loco, effettuati d</w:t>
      </w:r>
      <w:r w:rsidR="00830446">
        <w:rPr>
          <w:rFonts w:ascii="Garamond" w:eastAsia="Garamond" w:hAnsi="Garamond" w:cstheme="majorHAnsi"/>
        </w:rPr>
        <w:t>all’Ispettorato generale per il PNRR</w:t>
      </w:r>
      <w:r w:rsidRPr="00DA3125">
        <w:rPr>
          <w:rFonts w:ascii="Garamond" w:eastAsia="Garamond" w:hAnsi="Garamond" w:cstheme="majorHAnsi"/>
        </w:rPr>
        <w:t xml:space="preserve"> e dall’Unità di audit del PNRR, dalla Commissione </w:t>
      </w:r>
      <w:r w:rsidR="006B2DCA">
        <w:rPr>
          <w:rFonts w:ascii="Garamond" w:eastAsia="Garamond" w:hAnsi="Garamond" w:cstheme="majorHAnsi"/>
        </w:rPr>
        <w:t>e</w:t>
      </w:r>
      <w:r w:rsidRPr="00DA3125">
        <w:rPr>
          <w:rFonts w:ascii="Garamond" w:eastAsia="Garamond" w:hAnsi="Garamond" w:cstheme="majorHAnsi"/>
        </w:rPr>
        <w:t>uropea e da ogni altro Organismo autorizzato, anche successivamente alla conclusione del progetto, in ottemperanza alle disposizioni contenute nella normativa comunitaria.</w:t>
      </w:r>
    </w:p>
    <w:p w14:paraId="5EB7AD58" w14:textId="19F2232B" w:rsidR="00DB6020" w:rsidRPr="00DA3125" w:rsidRDefault="3C65E176" w:rsidP="00310D74">
      <w:pPr>
        <w:spacing w:after="120" w:line="240" w:lineRule="auto"/>
        <w:jc w:val="both"/>
        <w:rPr>
          <w:rFonts w:ascii="Garamond" w:hAnsi="Garamond" w:cstheme="majorHAnsi"/>
        </w:rPr>
      </w:pPr>
      <w:r w:rsidRPr="00DA3125">
        <w:rPr>
          <w:rFonts w:ascii="Garamond" w:eastAsia="Garamond" w:hAnsi="Garamond" w:cstheme="majorHAnsi"/>
        </w:rPr>
        <w:t xml:space="preserve">6. Le parti si obbligano infine ad adempiere agli obblighi di informazione, comunicazione e pubblicità di cui all’articolo 34, paragrafo 2, del Regolamento (UE) 241/2021 del Parlamento europeo e del Consiglio del 12 febbraio 2021. In particolare, le parti indicheranno nella documentazione progettuale che il progetto è finanziato nell’ambito del PNRR, con esplicito riferimento al finanziamento da parte dell’Unione europea e all’iniziativa Next Generation EU (utilizzando la frase </w:t>
      </w:r>
      <w:r w:rsidRPr="00310D74">
        <w:rPr>
          <w:rFonts w:ascii="Garamond" w:eastAsia="Garamond" w:hAnsi="Garamond" w:cstheme="majorHAnsi"/>
          <w:i/>
          <w:iCs/>
        </w:rPr>
        <w:t>“finanziato dall’Unione europea – Next</w:t>
      </w:r>
      <w:r w:rsidRPr="00310D74">
        <w:rPr>
          <w:rFonts w:ascii="Garamond" w:eastAsia="Calibri" w:hAnsi="Garamond" w:cstheme="majorHAnsi"/>
          <w:i/>
          <w:iCs/>
        </w:rPr>
        <w:t xml:space="preserve"> </w:t>
      </w:r>
      <w:r w:rsidRPr="00310D74">
        <w:rPr>
          <w:rFonts w:ascii="Garamond" w:eastAsia="Garamond" w:hAnsi="Garamond" w:cstheme="majorHAnsi"/>
          <w:i/>
          <w:iCs/>
        </w:rPr>
        <w:t>Generation EU”</w:t>
      </w:r>
      <w:r w:rsidRPr="00DA3125">
        <w:rPr>
          <w:rFonts w:ascii="Garamond" w:eastAsia="Garamond" w:hAnsi="Garamond" w:cstheme="majorHAnsi"/>
        </w:rPr>
        <w:t>), riportando nella documentazione progettuale il relativo emblema dell’Unione europea, e fornendo un’adeguata diffusione e promozione del progetto, anche online, sia web che social, in linea con quanto previsto dalla Strategia di Comunicazione del PNRR, in corso di adozione da parte della all’Amministrazione centrale titolare. A tal fine, le parti provvederanno al tempestivo invio dei relativi materiali</w:t>
      </w:r>
      <w:r w:rsidR="00591042" w:rsidRPr="00DA3125">
        <w:rPr>
          <w:rFonts w:ascii="Garamond" w:eastAsia="Garamond" w:hAnsi="Garamond" w:cstheme="majorHAnsi"/>
        </w:rPr>
        <w:t xml:space="preserve"> al Commissario Straordin</w:t>
      </w:r>
      <w:r w:rsidR="005331EA">
        <w:rPr>
          <w:rFonts w:ascii="Garamond" w:eastAsia="Garamond" w:hAnsi="Garamond" w:cstheme="majorHAnsi"/>
        </w:rPr>
        <w:t>a</w:t>
      </w:r>
      <w:r w:rsidR="00591042" w:rsidRPr="00DA3125">
        <w:rPr>
          <w:rFonts w:ascii="Garamond" w:eastAsia="Garamond" w:hAnsi="Garamond" w:cstheme="majorHAnsi"/>
        </w:rPr>
        <w:t>r</w:t>
      </w:r>
      <w:r w:rsidR="005331EA">
        <w:rPr>
          <w:rFonts w:ascii="Garamond" w:eastAsia="Garamond" w:hAnsi="Garamond" w:cstheme="majorHAnsi"/>
        </w:rPr>
        <w:t>i</w:t>
      </w:r>
      <w:r w:rsidR="00591042" w:rsidRPr="00DA3125">
        <w:rPr>
          <w:rFonts w:ascii="Garamond" w:eastAsia="Garamond" w:hAnsi="Garamond" w:cstheme="majorHAnsi"/>
        </w:rPr>
        <w:t>o</w:t>
      </w:r>
      <w:r w:rsidRPr="00DA3125">
        <w:rPr>
          <w:rFonts w:ascii="Garamond" w:eastAsia="Garamond" w:hAnsi="Garamond" w:cstheme="majorHAnsi"/>
        </w:rPr>
        <w:t xml:space="preserve"> affinché quest’ultim</w:t>
      </w:r>
      <w:r w:rsidR="00591042" w:rsidRPr="00DA3125">
        <w:rPr>
          <w:rFonts w:ascii="Garamond" w:eastAsia="Garamond" w:hAnsi="Garamond" w:cstheme="majorHAnsi"/>
        </w:rPr>
        <w:t>o</w:t>
      </w:r>
      <w:r w:rsidRPr="00DA3125">
        <w:rPr>
          <w:rFonts w:ascii="Garamond" w:eastAsia="Garamond" w:hAnsi="Garamond" w:cstheme="majorHAnsi"/>
        </w:rPr>
        <w:t xml:space="preserve"> possa assicurarne senza ritardi la diffusione </w:t>
      </w:r>
    </w:p>
    <w:p w14:paraId="7D581953" w14:textId="77777777" w:rsidR="00E15218" w:rsidRPr="00DA3125" w:rsidRDefault="00E15218" w:rsidP="00310D74">
      <w:pPr>
        <w:spacing w:after="120" w:line="240" w:lineRule="auto"/>
        <w:jc w:val="both"/>
        <w:rPr>
          <w:rFonts w:ascii="Garamond" w:hAnsi="Garamond" w:cstheme="majorHAnsi"/>
        </w:rPr>
      </w:pPr>
    </w:p>
    <w:p w14:paraId="3E447CEF" w14:textId="7AE87700" w:rsidR="00DB6020" w:rsidRPr="00DA3125" w:rsidRDefault="00DB6020" w:rsidP="00310D74">
      <w:pPr>
        <w:spacing w:after="120" w:line="240" w:lineRule="auto"/>
        <w:jc w:val="center"/>
        <w:rPr>
          <w:rFonts w:ascii="Garamond" w:hAnsi="Garamond" w:cstheme="majorHAnsi"/>
          <w:b/>
          <w:bCs/>
        </w:rPr>
      </w:pPr>
      <w:r w:rsidRPr="00DA3125">
        <w:rPr>
          <w:rFonts w:ascii="Garamond" w:hAnsi="Garamond" w:cstheme="majorHAnsi"/>
          <w:b/>
          <w:bCs/>
        </w:rPr>
        <w:t xml:space="preserve">Articolo </w:t>
      </w:r>
      <w:r w:rsidR="00624852">
        <w:rPr>
          <w:rFonts w:ascii="Garamond" w:hAnsi="Garamond" w:cstheme="majorHAnsi"/>
          <w:b/>
          <w:bCs/>
        </w:rPr>
        <w:t>8</w:t>
      </w:r>
    </w:p>
    <w:p w14:paraId="74EC1442" w14:textId="77777777" w:rsidR="00021D41" w:rsidRDefault="00DB6020" w:rsidP="00310D74">
      <w:pPr>
        <w:spacing w:after="120" w:line="240" w:lineRule="auto"/>
        <w:jc w:val="center"/>
        <w:rPr>
          <w:rFonts w:ascii="Garamond" w:hAnsi="Garamond" w:cstheme="majorHAnsi"/>
          <w:b/>
          <w:bCs/>
        </w:rPr>
      </w:pPr>
      <w:r w:rsidRPr="00DA3125">
        <w:rPr>
          <w:rFonts w:ascii="Garamond" w:hAnsi="Garamond" w:cstheme="majorHAnsi"/>
          <w:b/>
          <w:bCs/>
        </w:rPr>
        <w:t>(</w:t>
      </w:r>
      <w:r w:rsidR="00F820BD" w:rsidRPr="00DA3125">
        <w:rPr>
          <w:rFonts w:ascii="Garamond" w:hAnsi="Garamond" w:cstheme="majorHAnsi"/>
          <w:b/>
          <w:bCs/>
        </w:rPr>
        <w:t>Rendicontazione di Traguardi e Obiettivi - Rendicontazione delle spese - Monitoraggio</w:t>
      </w:r>
      <w:r w:rsidRPr="00DA3125">
        <w:rPr>
          <w:rFonts w:ascii="Garamond" w:hAnsi="Garamond" w:cstheme="majorHAnsi"/>
          <w:b/>
          <w:bCs/>
        </w:rPr>
        <w:t>)</w:t>
      </w:r>
    </w:p>
    <w:p w14:paraId="1B70D84A" w14:textId="06406FBA" w:rsidR="00021D41" w:rsidRDefault="00021D41" w:rsidP="00907B7A">
      <w:pPr>
        <w:spacing w:after="120" w:line="240" w:lineRule="auto"/>
        <w:jc w:val="both"/>
        <w:rPr>
          <w:rFonts w:ascii="Garamond" w:eastAsia="Garamond" w:hAnsi="Garamond" w:cstheme="majorBidi"/>
          <w:color w:val="000000" w:themeColor="text1"/>
        </w:rPr>
      </w:pPr>
      <w:r w:rsidRPr="00021D41">
        <w:rPr>
          <w:rFonts w:ascii="Garamond" w:hAnsi="Garamond" w:cstheme="majorHAnsi"/>
        </w:rPr>
        <w:t xml:space="preserve">1. </w:t>
      </w:r>
      <w:r w:rsidR="70748029" w:rsidRPr="00021D41">
        <w:rPr>
          <w:rFonts w:ascii="Garamond" w:eastAsia="Garamond" w:hAnsi="Garamond" w:cstheme="majorBidi"/>
          <w:color w:val="000000" w:themeColor="text1"/>
        </w:rPr>
        <w:t>Il Soggetto</w:t>
      </w:r>
      <w:r w:rsidR="70748029" w:rsidRPr="00DA3125">
        <w:rPr>
          <w:rFonts w:ascii="Garamond" w:eastAsia="Garamond" w:hAnsi="Garamond" w:cstheme="majorBidi"/>
          <w:color w:val="000000" w:themeColor="text1"/>
        </w:rPr>
        <w:t xml:space="preserve"> Attuatore</w:t>
      </w:r>
      <w:r w:rsidR="72643492" w:rsidRPr="00DA3125">
        <w:rPr>
          <w:rFonts w:ascii="Garamond" w:eastAsia="Garamond" w:hAnsi="Garamond" w:cstheme="majorBidi"/>
          <w:color w:val="000000" w:themeColor="text1"/>
        </w:rPr>
        <w:t>, secondo le indicazioni disponibili e fornite dal</w:t>
      </w:r>
      <w:r w:rsidR="00E555C5" w:rsidRPr="00DA3125">
        <w:rPr>
          <w:rFonts w:ascii="Garamond" w:eastAsia="Garamond" w:hAnsi="Garamond" w:cstheme="majorBidi"/>
          <w:color w:val="000000" w:themeColor="text1"/>
        </w:rPr>
        <w:t xml:space="preserve">l’Ispettorato Generale </w:t>
      </w:r>
      <w:r w:rsidR="72643492" w:rsidRPr="00DA3125">
        <w:rPr>
          <w:rFonts w:ascii="Garamond" w:eastAsia="Garamond" w:hAnsi="Garamond" w:cstheme="majorBidi"/>
          <w:color w:val="000000" w:themeColor="text1"/>
        </w:rPr>
        <w:t xml:space="preserve">PNRR e </w:t>
      </w:r>
      <w:r w:rsidR="00520638" w:rsidRPr="00DA3125">
        <w:rPr>
          <w:rFonts w:ascii="Garamond" w:eastAsia="Garamond" w:hAnsi="Garamond" w:cstheme="majorBidi"/>
          <w:color w:val="000000" w:themeColor="text1"/>
        </w:rPr>
        <w:t>dal Commissario Straordinario</w:t>
      </w:r>
      <w:r w:rsidR="72643492" w:rsidRPr="00DA3125">
        <w:rPr>
          <w:rFonts w:ascii="Garamond" w:eastAsia="Garamond" w:hAnsi="Garamond" w:cstheme="majorBidi"/>
          <w:color w:val="000000" w:themeColor="text1"/>
        </w:rPr>
        <w:t>, registra</w:t>
      </w:r>
      <w:r w:rsidR="0078290B">
        <w:rPr>
          <w:rFonts w:ascii="Garamond" w:eastAsia="Garamond" w:hAnsi="Garamond" w:cstheme="majorBidi"/>
          <w:color w:val="000000" w:themeColor="text1"/>
        </w:rPr>
        <w:t xml:space="preserve"> </w:t>
      </w:r>
      <w:r w:rsidR="72643492" w:rsidRPr="00DA3125">
        <w:rPr>
          <w:rFonts w:ascii="Garamond" w:eastAsia="Garamond" w:hAnsi="Garamond" w:cstheme="majorBidi"/>
          <w:color w:val="000000" w:themeColor="text1"/>
        </w:rPr>
        <w:t>i</w:t>
      </w:r>
      <w:r w:rsidR="0078290B">
        <w:rPr>
          <w:rFonts w:ascii="Garamond" w:eastAsia="Garamond" w:hAnsi="Garamond" w:cstheme="majorBidi"/>
          <w:color w:val="000000" w:themeColor="text1"/>
        </w:rPr>
        <w:t xml:space="preserve"> </w:t>
      </w:r>
      <w:r w:rsidR="72643492" w:rsidRPr="00DA3125">
        <w:rPr>
          <w:rFonts w:ascii="Garamond" w:eastAsia="Garamond" w:hAnsi="Garamond" w:cstheme="majorBidi"/>
          <w:color w:val="000000" w:themeColor="text1"/>
        </w:rPr>
        <w:t>dati</w:t>
      </w:r>
      <w:r w:rsidR="0078290B">
        <w:rPr>
          <w:rFonts w:ascii="Garamond" w:eastAsia="Garamond" w:hAnsi="Garamond" w:cstheme="majorBidi"/>
          <w:color w:val="000000" w:themeColor="text1"/>
        </w:rPr>
        <w:t xml:space="preserve"> </w:t>
      </w:r>
      <w:r w:rsidR="72643492" w:rsidRPr="00DA3125">
        <w:rPr>
          <w:rFonts w:ascii="Garamond" w:eastAsia="Garamond" w:hAnsi="Garamond" w:cstheme="majorBidi"/>
          <w:color w:val="000000" w:themeColor="text1"/>
        </w:rPr>
        <w:t>di</w:t>
      </w:r>
      <w:r w:rsidR="0078290B">
        <w:rPr>
          <w:rFonts w:ascii="Garamond" w:eastAsia="Garamond" w:hAnsi="Garamond" w:cstheme="majorBidi"/>
          <w:color w:val="000000" w:themeColor="text1"/>
        </w:rPr>
        <w:t xml:space="preserve"> </w:t>
      </w:r>
      <w:r w:rsidR="72643492" w:rsidRPr="00DA3125">
        <w:rPr>
          <w:rFonts w:ascii="Garamond" w:eastAsia="Garamond" w:hAnsi="Garamond" w:cstheme="majorBidi"/>
          <w:color w:val="000000" w:themeColor="text1"/>
        </w:rPr>
        <w:t>avanzamento finanziario</w:t>
      </w:r>
      <w:r w:rsidR="0078290B">
        <w:rPr>
          <w:rFonts w:ascii="Garamond" w:eastAsia="Garamond" w:hAnsi="Garamond" w:cstheme="majorBidi"/>
          <w:color w:val="000000" w:themeColor="text1"/>
        </w:rPr>
        <w:t xml:space="preserve">, </w:t>
      </w:r>
      <w:r w:rsidR="72643492" w:rsidRPr="00DA3125">
        <w:rPr>
          <w:rFonts w:ascii="Garamond" w:eastAsia="Garamond" w:hAnsi="Garamond" w:cstheme="majorBidi"/>
          <w:color w:val="000000" w:themeColor="text1"/>
        </w:rPr>
        <w:t xml:space="preserve">fisico e procedurale </w:t>
      </w:r>
      <w:r w:rsidR="00173815" w:rsidRPr="00DA3125">
        <w:rPr>
          <w:rFonts w:ascii="Garamond" w:eastAsia="Garamond" w:hAnsi="Garamond" w:cstheme="majorBidi"/>
          <w:color w:val="000000" w:themeColor="text1"/>
        </w:rPr>
        <w:t xml:space="preserve">nel sistema informativo </w:t>
      </w:r>
      <w:r w:rsidR="006B2DCA">
        <w:rPr>
          <w:rFonts w:ascii="Garamond" w:eastAsia="Garamond" w:hAnsi="Garamond" w:cstheme="majorBidi"/>
          <w:color w:val="000000" w:themeColor="text1"/>
        </w:rPr>
        <w:t xml:space="preserve">ReGiS </w:t>
      </w:r>
      <w:r w:rsidR="00173815" w:rsidRPr="00DA3125">
        <w:rPr>
          <w:rFonts w:ascii="Garamond" w:eastAsia="Garamond" w:hAnsi="Garamond" w:cstheme="majorBidi"/>
          <w:color w:val="000000" w:themeColor="text1"/>
        </w:rPr>
        <w:t>messo a disposizione dal MEF RGS</w:t>
      </w:r>
      <w:r w:rsidR="72643492" w:rsidRPr="00DA3125">
        <w:rPr>
          <w:rFonts w:ascii="Garamond" w:eastAsia="Garamond" w:hAnsi="Garamond" w:cstheme="majorBidi"/>
          <w:color w:val="000000" w:themeColor="text1"/>
        </w:rPr>
        <w:t xml:space="preserve">, caricando la documentazione inerente ai progetti </w:t>
      </w:r>
      <w:commentRangeStart w:id="70"/>
      <w:r w:rsidR="72643492" w:rsidRPr="00DA3125">
        <w:rPr>
          <w:rFonts w:ascii="Garamond" w:eastAsia="Garamond" w:hAnsi="Garamond" w:cstheme="majorBidi"/>
          <w:color w:val="000000" w:themeColor="text1"/>
        </w:rPr>
        <w:t xml:space="preserve">e </w:t>
      </w:r>
      <w:r w:rsidR="00403528">
        <w:rPr>
          <w:rFonts w:ascii="Garamond" w:eastAsia="Garamond" w:hAnsi="Garamond" w:cstheme="majorBidi"/>
          <w:color w:val="000000" w:themeColor="text1"/>
        </w:rPr>
        <w:t xml:space="preserve">funzionale </w:t>
      </w:r>
      <w:r w:rsidR="72643492" w:rsidRPr="00DA3125">
        <w:rPr>
          <w:rFonts w:ascii="Garamond" w:eastAsia="Garamond" w:hAnsi="Garamond" w:cstheme="majorBidi"/>
          <w:color w:val="000000" w:themeColor="text1"/>
        </w:rPr>
        <w:t>al conseguimento dei Traguardi e degli Obiettivi</w:t>
      </w:r>
      <w:commentRangeEnd w:id="70"/>
      <w:r w:rsidR="004D4A42">
        <w:rPr>
          <w:rStyle w:val="Rimandocommento"/>
        </w:rPr>
        <w:commentReference w:id="70"/>
      </w:r>
      <w:r w:rsidR="00FA2FCF">
        <w:rPr>
          <w:rFonts w:ascii="Garamond" w:eastAsia="Garamond" w:hAnsi="Garamond" w:cstheme="majorBidi"/>
          <w:color w:val="000000" w:themeColor="text1"/>
        </w:rPr>
        <w:t xml:space="preserve"> secondo le modalità e con gli strumenti definiti dal Manuale del soggetto attuatore</w:t>
      </w:r>
      <w:r w:rsidR="72643492" w:rsidRPr="00DA3125">
        <w:rPr>
          <w:rFonts w:ascii="Garamond" w:eastAsia="Garamond" w:hAnsi="Garamond" w:cstheme="majorBidi"/>
          <w:color w:val="000000" w:themeColor="text1"/>
        </w:rPr>
        <w:t xml:space="preserve">. </w:t>
      </w:r>
      <w:r w:rsidR="1BD955C6" w:rsidRPr="00DA3125">
        <w:rPr>
          <w:rFonts w:ascii="Garamond" w:eastAsia="Garamond" w:hAnsi="Garamond" w:cstheme="majorBidi"/>
          <w:color w:val="000000" w:themeColor="text1"/>
        </w:rPr>
        <w:t>Il Soggetto Attuatore</w:t>
      </w:r>
      <w:r w:rsidR="72643492" w:rsidRPr="00DA3125">
        <w:rPr>
          <w:rFonts w:ascii="Garamond" w:eastAsia="Garamond" w:hAnsi="Garamond" w:cstheme="majorBidi"/>
          <w:color w:val="000000" w:themeColor="text1"/>
        </w:rPr>
        <w:t>, inoltre, conserva la documentazione specifica relativa a ciascuna procedura di affidamento e a ciascun atto giustificativo di spesa e di pagamento. Ciò</w:t>
      </w:r>
      <w:r w:rsidR="0078290B">
        <w:rPr>
          <w:rFonts w:ascii="Garamond" w:eastAsia="Garamond" w:hAnsi="Garamond" w:cstheme="majorBidi"/>
          <w:color w:val="000000" w:themeColor="text1"/>
        </w:rPr>
        <w:t xml:space="preserve"> </w:t>
      </w:r>
      <w:r w:rsidR="72643492" w:rsidRPr="00DA3125">
        <w:rPr>
          <w:rFonts w:ascii="Garamond" w:eastAsia="Garamond" w:hAnsi="Garamond" w:cstheme="majorBidi"/>
          <w:color w:val="000000" w:themeColor="text1"/>
        </w:rPr>
        <w:t>al fine di consentire al</w:t>
      </w:r>
      <w:r w:rsidR="00C301FF" w:rsidRPr="00DA3125">
        <w:rPr>
          <w:rFonts w:ascii="Garamond" w:eastAsia="Garamond" w:hAnsi="Garamond" w:cstheme="majorBidi"/>
          <w:color w:val="000000" w:themeColor="text1"/>
        </w:rPr>
        <w:t xml:space="preserve"> </w:t>
      </w:r>
      <w:r w:rsidR="00C301FF" w:rsidRPr="00DA3125">
        <w:rPr>
          <w:rFonts w:ascii="Garamond" w:eastAsia="Garamond" w:hAnsi="Garamond" w:cstheme="majorBidi"/>
          <w:color w:val="000000" w:themeColor="text1"/>
        </w:rPr>
        <w:lastRenderedPageBreak/>
        <w:t xml:space="preserve">Commissario Straordinario </w:t>
      </w:r>
      <w:r w:rsidR="72643492" w:rsidRPr="00DA3125">
        <w:rPr>
          <w:rFonts w:ascii="Garamond" w:eastAsia="Garamond" w:hAnsi="Garamond" w:cstheme="majorBidi"/>
          <w:color w:val="000000" w:themeColor="text1"/>
        </w:rPr>
        <w:t>l’acquisizione della documentazione necessaria alla rendicontazione di traguardi e obiettivi e della spesa, nonché l’espletamento delle relative verifiche di competenza</w:t>
      </w:r>
      <w:r w:rsidR="006B2DCA">
        <w:rPr>
          <w:rFonts w:ascii="Garamond" w:eastAsia="Garamond" w:hAnsi="Garamond" w:cstheme="majorBidi"/>
          <w:color w:val="000000" w:themeColor="text1"/>
        </w:rPr>
        <w:t>.</w:t>
      </w:r>
    </w:p>
    <w:p w14:paraId="2F1A3E2F" w14:textId="3785C759" w:rsidR="00021D41" w:rsidRDefault="00021D41" w:rsidP="00907B7A">
      <w:pPr>
        <w:spacing w:after="120" w:line="240" w:lineRule="auto"/>
        <w:jc w:val="both"/>
        <w:rPr>
          <w:rFonts w:ascii="Garamond" w:eastAsia="Garamond" w:hAnsi="Garamond" w:cstheme="majorBidi"/>
          <w:color w:val="000000" w:themeColor="text1"/>
        </w:rPr>
      </w:pPr>
      <w:r>
        <w:rPr>
          <w:rFonts w:ascii="Garamond" w:eastAsia="Garamond" w:hAnsi="Garamond" w:cstheme="majorBidi"/>
          <w:color w:val="000000" w:themeColor="text1"/>
        </w:rPr>
        <w:t xml:space="preserve">2. </w:t>
      </w:r>
      <w:r w:rsidR="007A1C14" w:rsidRPr="00DA3125">
        <w:rPr>
          <w:rFonts w:ascii="Garamond" w:eastAsia="Garamond" w:hAnsi="Garamond" w:cstheme="majorBidi"/>
          <w:color w:val="000000" w:themeColor="text1"/>
        </w:rPr>
        <w:t xml:space="preserve">Il Soggetto attuatore procede al caricamento e alla </w:t>
      </w:r>
      <w:proofErr w:type="spellStart"/>
      <w:r w:rsidR="007A1C14" w:rsidRPr="00DA3125">
        <w:rPr>
          <w:rFonts w:ascii="Garamond" w:eastAsia="Garamond" w:hAnsi="Garamond" w:cstheme="majorBidi"/>
          <w:color w:val="000000" w:themeColor="text1"/>
        </w:rPr>
        <w:t>pre</w:t>
      </w:r>
      <w:proofErr w:type="spellEnd"/>
      <w:r w:rsidR="00E555C5" w:rsidRPr="00DA3125">
        <w:rPr>
          <w:rFonts w:ascii="Garamond" w:eastAsia="Garamond" w:hAnsi="Garamond" w:cstheme="majorBidi"/>
          <w:color w:val="000000" w:themeColor="text1"/>
        </w:rPr>
        <w:t>-</w:t>
      </w:r>
      <w:r w:rsidR="007A1C14" w:rsidRPr="00DA3125">
        <w:rPr>
          <w:rFonts w:ascii="Garamond" w:eastAsia="Garamond" w:hAnsi="Garamond" w:cstheme="majorBidi"/>
          <w:color w:val="000000" w:themeColor="text1"/>
        </w:rPr>
        <w:t>validazione dei dati sul Sistema ReGiS con cadenza mensile entro il decimo giorno successivo a quello di scadenza</w:t>
      </w:r>
      <w:r w:rsidR="006B2DCA">
        <w:rPr>
          <w:rFonts w:ascii="Garamond" w:eastAsia="Garamond" w:hAnsi="Garamond" w:cstheme="majorBidi"/>
          <w:color w:val="000000" w:themeColor="text1"/>
        </w:rPr>
        <w:t>.</w:t>
      </w:r>
    </w:p>
    <w:p w14:paraId="1F15A71A" w14:textId="480A4A56" w:rsidR="00021D41" w:rsidRDefault="00021D41" w:rsidP="00907B7A">
      <w:pPr>
        <w:spacing w:after="120" w:line="240" w:lineRule="auto"/>
        <w:jc w:val="both"/>
        <w:rPr>
          <w:rFonts w:ascii="Garamond" w:eastAsia="Garamond" w:hAnsi="Garamond" w:cstheme="majorBidi"/>
          <w:color w:val="000000" w:themeColor="text1"/>
        </w:rPr>
      </w:pPr>
      <w:r>
        <w:rPr>
          <w:rFonts w:ascii="Garamond" w:eastAsia="Garamond" w:hAnsi="Garamond" w:cstheme="majorBidi"/>
          <w:color w:val="000000" w:themeColor="text1"/>
        </w:rPr>
        <w:t xml:space="preserve">3. </w:t>
      </w:r>
      <w:r w:rsidR="00E555C5" w:rsidRPr="00DA3125">
        <w:rPr>
          <w:rFonts w:ascii="Garamond" w:eastAsia="Garamond" w:hAnsi="Garamond" w:cstheme="majorBidi"/>
          <w:color w:val="000000" w:themeColor="text1"/>
        </w:rPr>
        <w:t>Il Commissario Straordinario</w:t>
      </w:r>
      <w:r w:rsidR="007A1C14" w:rsidRPr="00DA3125">
        <w:rPr>
          <w:rFonts w:ascii="Garamond" w:eastAsia="Garamond" w:hAnsi="Garamond" w:cstheme="majorBidi"/>
          <w:color w:val="000000" w:themeColor="text1"/>
        </w:rPr>
        <w:t xml:space="preserve">, previa acquisizione della </w:t>
      </w:r>
      <w:proofErr w:type="spellStart"/>
      <w:r w:rsidR="007A1C14" w:rsidRPr="00DA3125">
        <w:rPr>
          <w:rFonts w:ascii="Garamond" w:eastAsia="Garamond" w:hAnsi="Garamond" w:cstheme="majorBidi"/>
          <w:color w:val="000000" w:themeColor="text1"/>
        </w:rPr>
        <w:t>pre</w:t>
      </w:r>
      <w:proofErr w:type="spellEnd"/>
      <w:r w:rsidR="007A1C14" w:rsidRPr="00DA3125">
        <w:rPr>
          <w:rFonts w:ascii="Garamond" w:eastAsia="Garamond" w:hAnsi="Garamond" w:cstheme="majorBidi"/>
          <w:color w:val="000000" w:themeColor="text1"/>
        </w:rPr>
        <w:t xml:space="preserve">-validazione delle informazioni inserite nel sistema da parte del Soggetto Attuatore, provvede alle verifiche di competenza. In caso di esito </w:t>
      </w:r>
      <w:r w:rsidR="002D5BB7">
        <w:rPr>
          <w:rFonts w:ascii="Garamond" w:eastAsia="Garamond" w:hAnsi="Garamond" w:cstheme="majorBidi"/>
          <w:color w:val="000000" w:themeColor="text1"/>
        </w:rPr>
        <w:t>positivo</w:t>
      </w:r>
      <w:r w:rsidR="00A37699">
        <w:rPr>
          <w:rFonts w:ascii="Garamond" w:eastAsia="Garamond" w:hAnsi="Garamond" w:cstheme="majorBidi"/>
          <w:color w:val="000000" w:themeColor="text1"/>
        </w:rPr>
        <w:t>,</w:t>
      </w:r>
      <w:r w:rsidR="002D5BB7">
        <w:rPr>
          <w:rFonts w:ascii="Garamond" w:eastAsia="Garamond" w:hAnsi="Garamond" w:cstheme="majorBidi"/>
          <w:color w:val="000000" w:themeColor="text1"/>
        </w:rPr>
        <w:t xml:space="preserve"> </w:t>
      </w:r>
      <w:r w:rsidR="00C301FF" w:rsidRPr="00DA3125">
        <w:rPr>
          <w:rFonts w:ascii="Garamond" w:eastAsia="Garamond" w:hAnsi="Garamond" w:cstheme="majorBidi"/>
          <w:color w:val="000000" w:themeColor="text1"/>
        </w:rPr>
        <w:t>il Commissario Straordinario</w:t>
      </w:r>
      <w:r w:rsidR="007A1C14" w:rsidRPr="00DA3125">
        <w:rPr>
          <w:rFonts w:ascii="Garamond" w:eastAsia="Garamond" w:hAnsi="Garamond" w:cstheme="majorBidi"/>
          <w:color w:val="000000" w:themeColor="text1"/>
        </w:rPr>
        <w:t xml:space="preserve"> </w:t>
      </w:r>
      <w:bookmarkStart w:id="71" w:name="_Hlk184299623"/>
      <w:r w:rsidR="007A1C14" w:rsidRPr="00DA3125">
        <w:rPr>
          <w:rFonts w:ascii="Garamond" w:eastAsia="Garamond" w:hAnsi="Garamond" w:cstheme="majorBidi"/>
          <w:color w:val="000000" w:themeColor="text1"/>
        </w:rPr>
        <w:t xml:space="preserve">procede all’invio </w:t>
      </w:r>
      <w:r w:rsidR="002D5BB7">
        <w:rPr>
          <w:rFonts w:ascii="Garamond" w:eastAsia="Garamond" w:hAnsi="Garamond" w:cstheme="majorBidi"/>
          <w:color w:val="000000" w:themeColor="text1"/>
        </w:rPr>
        <w:t xml:space="preserve">all’Unità di Missione degli esiti della verifica al fine </w:t>
      </w:r>
      <w:bookmarkEnd w:id="71"/>
      <w:r w:rsidR="002D5BB7">
        <w:rPr>
          <w:rFonts w:ascii="Garamond" w:eastAsia="Garamond" w:hAnsi="Garamond" w:cstheme="majorBidi"/>
          <w:color w:val="000000" w:themeColor="text1"/>
        </w:rPr>
        <w:t xml:space="preserve">di consentire alla stessa </w:t>
      </w:r>
      <w:r w:rsidR="007A1C14" w:rsidRPr="00DA3125">
        <w:rPr>
          <w:rFonts w:ascii="Garamond" w:eastAsia="Garamond" w:hAnsi="Garamond" w:cstheme="majorBidi"/>
          <w:color w:val="000000" w:themeColor="text1"/>
        </w:rPr>
        <w:t xml:space="preserve">la rendicontazione di Traguardi e Obiettivi </w:t>
      </w:r>
      <w:r w:rsidR="00E15218" w:rsidRPr="00DA3125">
        <w:rPr>
          <w:rFonts w:ascii="Garamond" w:eastAsia="Garamond" w:hAnsi="Garamond" w:cstheme="majorBidi"/>
          <w:color w:val="000000" w:themeColor="text1"/>
        </w:rPr>
        <w:t>all’Ispettorato</w:t>
      </w:r>
      <w:r w:rsidR="009946FD">
        <w:rPr>
          <w:rFonts w:ascii="Garamond" w:eastAsia="Garamond" w:hAnsi="Garamond" w:cstheme="majorBidi"/>
          <w:color w:val="000000" w:themeColor="text1"/>
        </w:rPr>
        <w:t xml:space="preserve"> Generale per il PNRR</w:t>
      </w:r>
      <w:r w:rsidR="007A1C14" w:rsidRPr="00DA3125">
        <w:rPr>
          <w:rFonts w:ascii="Garamond" w:eastAsia="Garamond" w:hAnsi="Garamond" w:cstheme="majorBidi"/>
          <w:color w:val="000000" w:themeColor="text1"/>
        </w:rPr>
        <w:t xml:space="preserve"> attraverso il sistema informatico ReGiS. In caso di esito negativo delle verifiche o parzialmente negativo, </w:t>
      </w:r>
      <w:r w:rsidR="00C301FF" w:rsidRPr="00DA3125">
        <w:rPr>
          <w:rFonts w:ascii="Garamond" w:eastAsia="Garamond" w:hAnsi="Garamond" w:cstheme="majorBidi"/>
          <w:color w:val="000000" w:themeColor="text1"/>
        </w:rPr>
        <w:t xml:space="preserve">il Commissario Straordinario </w:t>
      </w:r>
      <w:r w:rsidR="007A1C14" w:rsidRPr="00DA3125">
        <w:rPr>
          <w:rFonts w:ascii="Garamond" w:eastAsia="Garamond" w:hAnsi="Garamond" w:cstheme="majorBidi"/>
          <w:color w:val="000000" w:themeColor="text1"/>
        </w:rPr>
        <w:t>procede a comunicare tempestivamente l’esito delle verifiche al Soggetto attuatore chiedendo integrazioni/chiarimenti e assegnando un termine per il riscontro. In caso di inerzia suscettibile di compromettere il conseguimento di Traguardi e Obiettivi sarà attivata la procedura stabilita dall’art</w:t>
      </w:r>
      <w:r w:rsidR="0078290B">
        <w:rPr>
          <w:rFonts w:ascii="Garamond" w:eastAsia="Garamond" w:hAnsi="Garamond" w:cstheme="majorBidi"/>
          <w:color w:val="000000" w:themeColor="text1"/>
        </w:rPr>
        <w:t xml:space="preserve">icolo </w:t>
      </w:r>
      <w:r w:rsidR="007A1C14" w:rsidRPr="00DA3125">
        <w:rPr>
          <w:rFonts w:ascii="Garamond" w:eastAsia="Garamond" w:hAnsi="Garamond" w:cstheme="majorBidi"/>
          <w:color w:val="000000" w:themeColor="text1"/>
        </w:rPr>
        <w:t xml:space="preserve">12 del </w:t>
      </w:r>
      <w:r w:rsidR="0078290B">
        <w:rPr>
          <w:rFonts w:ascii="Garamond" w:eastAsia="Garamond" w:hAnsi="Garamond" w:cstheme="majorBidi"/>
          <w:color w:val="000000" w:themeColor="text1"/>
        </w:rPr>
        <w:t>d</w:t>
      </w:r>
      <w:r w:rsidR="000A4A14">
        <w:rPr>
          <w:rFonts w:ascii="Garamond" w:eastAsia="Garamond" w:hAnsi="Garamond" w:cstheme="majorBidi"/>
          <w:color w:val="000000" w:themeColor="text1"/>
        </w:rPr>
        <w:t>ecreto-legge</w:t>
      </w:r>
      <w:r w:rsidR="007A1C14" w:rsidRPr="00DA3125">
        <w:rPr>
          <w:rFonts w:ascii="Garamond" w:eastAsia="Garamond" w:hAnsi="Garamond" w:cstheme="majorBidi"/>
          <w:color w:val="000000" w:themeColor="text1"/>
        </w:rPr>
        <w:t xml:space="preserve"> del 31 maggio 2021, n. 77</w:t>
      </w:r>
      <w:r w:rsidR="0078290B">
        <w:rPr>
          <w:rFonts w:ascii="Garamond" w:eastAsia="Garamond" w:hAnsi="Garamond" w:cstheme="majorBidi"/>
          <w:color w:val="000000" w:themeColor="text1"/>
        </w:rPr>
        <w:t>,</w:t>
      </w:r>
      <w:r w:rsidR="007A1C14" w:rsidRPr="00DA3125">
        <w:rPr>
          <w:rFonts w:ascii="Garamond" w:eastAsia="Garamond" w:hAnsi="Garamond" w:cstheme="majorBidi"/>
          <w:color w:val="000000" w:themeColor="text1"/>
        </w:rPr>
        <w:t xml:space="preserve"> convertito con modificazioni dalla legge di conversione del 29 luglio 2021, n. 108</w:t>
      </w:r>
      <w:r w:rsidR="0078290B">
        <w:rPr>
          <w:rFonts w:ascii="Garamond" w:eastAsia="Garamond" w:hAnsi="Garamond" w:cstheme="majorBidi"/>
          <w:color w:val="000000" w:themeColor="text1"/>
        </w:rPr>
        <w:t>.</w:t>
      </w:r>
    </w:p>
    <w:p w14:paraId="07383177" w14:textId="720EB959" w:rsidR="00021D41" w:rsidRDefault="00021D41" w:rsidP="00310D74">
      <w:pPr>
        <w:spacing w:after="120" w:line="240" w:lineRule="auto"/>
        <w:jc w:val="both"/>
        <w:rPr>
          <w:rFonts w:ascii="Garamond" w:eastAsia="Garamond" w:hAnsi="Garamond" w:cstheme="majorHAnsi"/>
          <w:color w:val="000000" w:themeColor="text1"/>
        </w:rPr>
      </w:pPr>
      <w:r>
        <w:rPr>
          <w:rFonts w:ascii="Garamond" w:eastAsia="Garamond" w:hAnsi="Garamond" w:cstheme="majorBidi"/>
          <w:color w:val="000000" w:themeColor="text1"/>
        </w:rPr>
        <w:t xml:space="preserve">4. </w:t>
      </w:r>
      <w:r w:rsidR="72643492" w:rsidRPr="00DA3125">
        <w:rPr>
          <w:rFonts w:ascii="Garamond" w:eastAsia="Garamond" w:hAnsi="Garamond" w:cstheme="majorHAnsi"/>
          <w:color w:val="000000" w:themeColor="text1"/>
        </w:rPr>
        <w:t>Il monitoraggio del</w:t>
      </w:r>
      <w:r w:rsidR="00E555C5" w:rsidRPr="00DA3125">
        <w:rPr>
          <w:rFonts w:ascii="Garamond" w:eastAsia="Garamond" w:hAnsi="Garamond" w:cstheme="majorHAnsi"/>
          <w:color w:val="000000" w:themeColor="text1"/>
        </w:rPr>
        <w:t xml:space="preserve"> Commissario Straordinario </w:t>
      </w:r>
      <w:r w:rsidR="72643492" w:rsidRPr="00DA3125">
        <w:rPr>
          <w:rFonts w:ascii="Garamond" w:eastAsia="Garamond" w:hAnsi="Garamond" w:cstheme="majorHAnsi"/>
          <w:color w:val="000000" w:themeColor="text1"/>
        </w:rPr>
        <w:t>sull’avanzamento dei Traguardi e degli Obiettivi ha carattere continuativo e si avvale anche della verifica del rispetto di specifici cronoprogrammi</w:t>
      </w:r>
      <w:r w:rsidR="0078290B">
        <w:rPr>
          <w:rFonts w:ascii="Garamond" w:eastAsia="Garamond" w:hAnsi="Garamond" w:cstheme="majorHAnsi"/>
          <w:color w:val="000000" w:themeColor="text1"/>
        </w:rPr>
        <w:t>.</w:t>
      </w:r>
    </w:p>
    <w:p w14:paraId="2662F262" w14:textId="47DF67FA" w:rsidR="00021D41" w:rsidRDefault="00021D41" w:rsidP="00310D74">
      <w:pPr>
        <w:spacing w:after="120" w:line="240" w:lineRule="auto"/>
        <w:jc w:val="both"/>
        <w:rPr>
          <w:rFonts w:ascii="Garamond" w:eastAsia="Garamond" w:hAnsi="Garamond" w:cstheme="majorBidi"/>
          <w:color w:val="000000" w:themeColor="text1"/>
        </w:rPr>
      </w:pPr>
      <w:r>
        <w:rPr>
          <w:rFonts w:ascii="Garamond" w:eastAsia="Garamond" w:hAnsi="Garamond" w:cstheme="majorHAnsi"/>
          <w:color w:val="000000" w:themeColor="text1"/>
        </w:rPr>
        <w:t xml:space="preserve">5. </w:t>
      </w:r>
      <w:r w:rsidR="005102A7" w:rsidRPr="00DA3125">
        <w:rPr>
          <w:rFonts w:ascii="Garamond" w:eastAsia="Garamond" w:hAnsi="Garamond" w:cstheme="majorBidi"/>
          <w:color w:val="000000" w:themeColor="text1"/>
        </w:rPr>
        <w:t xml:space="preserve">Il </w:t>
      </w:r>
      <w:r w:rsidR="0A3E7569" w:rsidRPr="00DA3125">
        <w:rPr>
          <w:rFonts w:ascii="Garamond" w:eastAsia="Garamond" w:hAnsi="Garamond" w:cstheme="majorBidi"/>
          <w:color w:val="000000" w:themeColor="text1"/>
        </w:rPr>
        <w:t>Soggetto Attuatore</w:t>
      </w:r>
      <w:r w:rsidR="72643492" w:rsidRPr="00DA3125">
        <w:rPr>
          <w:rFonts w:ascii="Garamond" w:eastAsia="Garamond" w:hAnsi="Garamond" w:cstheme="majorBidi"/>
          <w:color w:val="000000" w:themeColor="text1"/>
        </w:rPr>
        <w:t>,</w:t>
      </w:r>
      <w:r w:rsidR="007A1C14" w:rsidRPr="00DA3125">
        <w:rPr>
          <w:rFonts w:ascii="Garamond" w:eastAsia="Garamond" w:hAnsi="Garamond" w:cstheme="majorBidi"/>
          <w:color w:val="000000" w:themeColor="text1"/>
        </w:rPr>
        <w:t xml:space="preserve"> </w:t>
      </w:r>
      <w:r w:rsidR="72643492" w:rsidRPr="00DA3125">
        <w:rPr>
          <w:rFonts w:ascii="Garamond" w:eastAsia="Garamond" w:hAnsi="Garamond" w:cstheme="majorBidi"/>
          <w:color w:val="000000" w:themeColor="text1"/>
        </w:rPr>
        <w:t xml:space="preserve">entro il </w:t>
      </w:r>
      <w:commentRangeStart w:id="72"/>
      <w:r w:rsidR="72643492" w:rsidRPr="00DA3125">
        <w:rPr>
          <w:rFonts w:ascii="Garamond" w:eastAsia="Garamond" w:hAnsi="Garamond" w:cstheme="majorBidi"/>
          <w:color w:val="000000" w:themeColor="text1"/>
        </w:rPr>
        <w:t xml:space="preserve">31 maggio ed entro il 30 novembre </w:t>
      </w:r>
      <w:commentRangeEnd w:id="72"/>
      <w:r w:rsidR="00C665AA">
        <w:rPr>
          <w:rStyle w:val="Rimandocommento"/>
        </w:rPr>
        <w:commentReference w:id="72"/>
      </w:r>
      <w:r w:rsidR="72643492" w:rsidRPr="00DA3125">
        <w:rPr>
          <w:rFonts w:ascii="Garamond" w:eastAsia="Garamond" w:hAnsi="Garamond" w:cstheme="majorBidi"/>
          <w:color w:val="000000" w:themeColor="text1"/>
        </w:rPr>
        <w:t>di ogni anno,</w:t>
      </w:r>
      <w:r w:rsidR="005102A7" w:rsidRPr="00DA3125">
        <w:rPr>
          <w:rFonts w:ascii="Garamond" w:eastAsia="Garamond" w:hAnsi="Garamond" w:cstheme="majorBidi"/>
          <w:color w:val="000000" w:themeColor="text1"/>
        </w:rPr>
        <w:t xml:space="preserve"> previo espletamento delle verifiche di competenza,</w:t>
      </w:r>
      <w:r w:rsidR="72643492" w:rsidRPr="00DA3125">
        <w:rPr>
          <w:rFonts w:ascii="Garamond" w:eastAsia="Garamond" w:hAnsi="Garamond" w:cstheme="majorBidi"/>
          <w:color w:val="000000" w:themeColor="text1"/>
        </w:rPr>
        <w:t xml:space="preserve"> predispone il rendiconto delle spese sostenute, corredato dei documenti giustificativi, nel rispetto dei requisiti stabiliti per il PNRR</w:t>
      </w:r>
      <w:ins w:id="73" w:author="Di Palma Valeria" w:date="2025-05-26T13:07:00Z" w16du:dateUtc="2025-05-26T11:07:00Z">
        <w:r w:rsidR="006371FC">
          <w:rPr>
            <w:rFonts w:ascii="Garamond" w:eastAsia="Garamond" w:hAnsi="Garamond" w:cstheme="majorBidi"/>
            <w:color w:val="000000" w:themeColor="text1"/>
          </w:rPr>
          <w:t>,</w:t>
        </w:r>
      </w:ins>
      <w:r w:rsidR="72643492" w:rsidRPr="00DA3125">
        <w:rPr>
          <w:rFonts w:ascii="Garamond" w:eastAsia="Garamond" w:hAnsi="Garamond" w:cstheme="majorBidi"/>
          <w:color w:val="000000" w:themeColor="text1"/>
        </w:rPr>
        <w:t xml:space="preserve"> </w:t>
      </w:r>
      <w:ins w:id="74" w:author="Di Palma Valeria" w:date="2025-05-26T13:06:00Z" w16du:dateUtc="2025-05-26T11:06:00Z">
        <w:r w:rsidR="006371FC">
          <w:rPr>
            <w:rFonts w:ascii="Garamond" w:eastAsia="Garamond" w:hAnsi="Garamond" w:cstheme="majorBidi"/>
            <w:color w:val="000000" w:themeColor="text1"/>
          </w:rPr>
          <w:t xml:space="preserve"> </w:t>
        </w:r>
      </w:ins>
      <w:del w:id="75" w:author="Di Palma Valeria" w:date="2025-05-26T13:06:00Z" w16du:dateUtc="2025-05-26T11:06:00Z">
        <w:r w:rsidR="72643492" w:rsidRPr="00DA3125" w:rsidDel="006371FC">
          <w:rPr>
            <w:rFonts w:ascii="Garamond" w:eastAsia="Garamond" w:hAnsi="Garamond" w:cstheme="majorBidi"/>
            <w:color w:val="000000" w:themeColor="text1"/>
          </w:rPr>
          <w:delText xml:space="preserve">e </w:delText>
        </w:r>
      </w:del>
      <w:r w:rsidR="72643492" w:rsidRPr="00DA3125">
        <w:rPr>
          <w:rFonts w:ascii="Garamond" w:eastAsia="Garamond" w:hAnsi="Garamond" w:cstheme="majorBidi"/>
          <w:color w:val="000000" w:themeColor="text1"/>
        </w:rPr>
        <w:t>dalla normativa contabile nazionale</w:t>
      </w:r>
      <w:commentRangeStart w:id="76"/>
      <w:commentRangeStart w:id="77"/>
      <w:commentRangeStart w:id="78"/>
      <w:commentRangeEnd w:id="76"/>
      <w:r w:rsidR="004D4A42">
        <w:rPr>
          <w:rStyle w:val="Rimandocommento"/>
        </w:rPr>
        <w:commentReference w:id="76"/>
      </w:r>
      <w:commentRangeEnd w:id="77"/>
      <w:r w:rsidR="005A01EC">
        <w:rPr>
          <w:rStyle w:val="Rimandocommento"/>
        </w:rPr>
        <w:commentReference w:id="77"/>
      </w:r>
      <w:commentRangeEnd w:id="78"/>
      <w:r w:rsidR="000E6F62">
        <w:rPr>
          <w:rStyle w:val="Rimandocommento"/>
        </w:rPr>
        <w:commentReference w:id="78"/>
      </w:r>
      <w:ins w:id="79" w:author="Di Palma Valeria" w:date="2025-05-26T13:07:00Z" w16du:dateUtc="2025-05-26T11:07:00Z">
        <w:r w:rsidR="006371FC">
          <w:rPr>
            <w:rFonts w:ascii="Garamond" w:eastAsia="Garamond" w:hAnsi="Garamond" w:cstheme="majorBidi"/>
            <w:color w:val="000000" w:themeColor="text1"/>
          </w:rPr>
          <w:t xml:space="preserve"> </w:t>
        </w:r>
      </w:ins>
      <w:ins w:id="80" w:author="Di Palma Valeria" w:date="2025-05-26T13:07:00Z">
        <w:r w:rsidR="006371FC" w:rsidRPr="006371FC">
          <w:rPr>
            <w:rFonts w:ascii="Garamond" w:eastAsia="Garamond" w:hAnsi="Garamond" w:cstheme="majorBidi"/>
            <w:color w:val="000000" w:themeColor="text1"/>
          </w:rPr>
          <w:t>anche facendo riferimento alle procedure in uso nell’ambito della gestione dei programmi dei fondi strutturali da richiamare esplicitamente in fase di controllo di primo livello</w:t>
        </w:r>
      </w:ins>
      <w:r w:rsidR="72643492" w:rsidRPr="00DA3125">
        <w:rPr>
          <w:rFonts w:ascii="Garamond" w:eastAsia="Garamond" w:hAnsi="Garamond" w:cstheme="majorBidi"/>
          <w:color w:val="000000" w:themeColor="text1"/>
        </w:rPr>
        <w:t xml:space="preserve">. </w:t>
      </w:r>
      <w:r w:rsidR="005102A7" w:rsidRPr="00DA3125">
        <w:rPr>
          <w:rFonts w:ascii="Garamond" w:eastAsia="Garamond" w:hAnsi="Garamond" w:cstheme="majorBidi"/>
          <w:color w:val="000000" w:themeColor="text1"/>
        </w:rPr>
        <w:t>Il</w:t>
      </w:r>
      <w:r w:rsidR="72643492" w:rsidRPr="00DA3125">
        <w:rPr>
          <w:rFonts w:ascii="Garamond" w:eastAsia="Garamond" w:hAnsi="Garamond" w:cstheme="majorBidi"/>
          <w:color w:val="000000" w:themeColor="text1"/>
        </w:rPr>
        <w:t xml:space="preserve"> rendiconto</w:t>
      </w:r>
      <w:r w:rsidR="005102A7" w:rsidRPr="00DA3125">
        <w:rPr>
          <w:rFonts w:ascii="Garamond" w:eastAsia="Garamond" w:hAnsi="Garamond" w:cstheme="majorBidi"/>
          <w:color w:val="000000" w:themeColor="text1"/>
        </w:rPr>
        <w:t xml:space="preserve"> delle spese</w:t>
      </w:r>
      <w:r w:rsidR="72643492" w:rsidRPr="00DA3125">
        <w:rPr>
          <w:rFonts w:ascii="Garamond" w:eastAsia="Garamond" w:hAnsi="Garamond" w:cstheme="majorBidi"/>
          <w:color w:val="000000" w:themeColor="text1"/>
        </w:rPr>
        <w:t xml:space="preserve"> sarà inviato dal</w:t>
      </w:r>
      <w:r w:rsidR="201E508B" w:rsidRPr="00DA3125">
        <w:rPr>
          <w:rFonts w:ascii="Garamond" w:eastAsia="Garamond" w:hAnsi="Garamond" w:cstheme="majorBidi"/>
          <w:color w:val="000000" w:themeColor="text1"/>
        </w:rPr>
        <w:t xml:space="preserve"> Soggetto Attuatore</w:t>
      </w:r>
      <w:r w:rsidR="72643492" w:rsidRPr="00DA3125">
        <w:rPr>
          <w:rFonts w:ascii="Garamond" w:eastAsia="Garamond" w:hAnsi="Garamond" w:cstheme="majorBidi"/>
          <w:color w:val="000000" w:themeColor="text1"/>
        </w:rPr>
        <w:t xml:space="preserve"> per il tramite del sistema informativo di cui all’articolo 1, comma 1043, secondo periodo della legge 30 dicembre 2020, n. 178</w:t>
      </w:r>
      <w:r w:rsidR="005102A7" w:rsidRPr="00DA3125">
        <w:rPr>
          <w:rFonts w:ascii="Garamond" w:eastAsia="Garamond" w:hAnsi="Garamond" w:cstheme="majorBidi"/>
          <w:color w:val="000000" w:themeColor="text1"/>
        </w:rPr>
        <w:t xml:space="preserve"> (ReGiS).</w:t>
      </w:r>
      <w:r w:rsidR="72643492" w:rsidRPr="00DA3125">
        <w:rPr>
          <w:rFonts w:ascii="Garamond" w:eastAsia="Garamond" w:hAnsi="Garamond" w:cstheme="majorBidi"/>
          <w:color w:val="000000" w:themeColor="text1"/>
        </w:rPr>
        <w:t xml:space="preserve"> </w:t>
      </w:r>
      <w:r w:rsidR="00E555C5" w:rsidRPr="00DA3125">
        <w:rPr>
          <w:rFonts w:ascii="Garamond" w:eastAsia="Garamond" w:hAnsi="Garamond" w:cstheme="majorBidi"/>
          <w:color w:val="000000" w:themeColor="text1"/>
        </w:rPr>
        <w:t xml:space="preserve">Il Commissario Straordinario </w:t>
      </w:r>
      <w:r w:rsidR="72643492" w:rsidRPr="00DA3125">
        <w:rPr>
          <w:rFonts w:ascii="Garamond" w:eastAsia="Garamond" w:hAnsi="Garamond" w:cstheme="majorBidi"/>
          <w:color w:val="000000" w:themeColor="text1"/>
        </w:rPr>
        <w:t>provvede alle verifiche di competenza</w:t>
      </w:r>
      <w:r w:rsidR="0016387B" w:rsidRPr="00DA3125">
        <w:rPr>
          <w:rFonts w:ascii="Garamond" w:eastAsia="Garamond" w:hAnsi="Garamond" w:cstheme="majorBidi"/>
          <w:color w:val="000000" w:themeColor="text1"/>
        </w:rPr>
        <w:t xml:space="preserve"> e al successiv</w:t>
      </w:r>
      <w:r w:rsidR="002D5BB7">
        <w:rPr>
          <w:rFonts w:ascii="Garamond" w:eastAsia="Garamond" w:hAnsi="Garamond" w:cstheme="majorBidi"/>
          <w:color w:val="000000" w:themeColor="text1"/>
        </w:rPr>
        <w:t>o</w:t>
      </w:r>
      <w:r w:rsidR="0016387B" w:rsidRPr="00DA3125">
        <w:rPr>
          <w:rFonts w:ascii="Garamond" w:eastAsia="Garamond" w:hAnsi="Garamond" w:cstheme="majorBidi"/>
          <w:color w:val="000000" w:themeColor="text1"/>
        </w:rPr>
        <w:t xml:space="preserve"> </w:t>
      </w:r>
      <w:r w:rsidR="002D5BB7" w:rsidRPr="002D5BB7">
        <w:rPr>
          <w:rFonts w:ascii="Garamond" w:eastAsia="Garamond" w:hAnsi="Garamond" w:cstheme="majorBidi"/>
          <w:color w:val="000000" w:themeColor="text1"/>
        </w:rPr>
        <w:t xml:space="preserve">invio all’Unità di Missione degli esiti della verifica al fine </w:t>
      </w:r>
      <w:r w:rsidR="002D5BB7">
        <w:rPr>
          <w:rFonts w:ascii="Garamond" w:eastAsia="Garamond" w:hAnsi="Garamond" w:cstheme="majorBidi"/>
          <w:color w:val="000000" w:themeColor="text1"/>
        </w:rPr>
        <w:t xml:space="preserve">di consentire alla stessa la presentazione </w:t>
      </w:r>
      <w:commentRangeStart w:id="81"/>
      <w:r w:rsidR="00402632" w:rsidRPr="00DA3125">
        <w:rPr>
          <w:rFonts w:ascii="Garamond" w:eastAsia="Garamond" w:hAnsi="Garamond" w:cstheme="majorBidi"/>
          <w:color w:val="000000" w:themeColor="text1"/>
        </w:rPr>
        <w:t xml:space="preserve">del rendiconto </w:t>
      </w:r>
      <w:r w:rsidR="00403528">
        <w:rPr>
          <w:rFonts w:ascii="Garamond" w:eastAsia="Garamond" w:hAnsi="Garamond" w:cstheme="majorBidi"/>
          <w:color w:val="000000" w:themeColor="text1"/>
        </w:rPr>
        <w:t>di Misura</w:t>
      </w:r>
      <w:r w:rsidR="00402632" w:rsidRPr="00DA3125">
        <w:rPr>
          <w:rFonts w:ascii="Garamond" w:eastAsia="Garamond" w:hAnsi="Garamond" w:cstheme="majorBidi"/>
          <w:color w:val="000000" w:themeColor="text1"/>
        </w:rPr>
        <w:t xml:space="preserve"> </w:t>
      </w:r>
      <w:commentRangeEnd w:id="81"/>
      <w:r w:rsidR="004D4A42">
        <w:rPr>
          <w:rStyle w:val="Rimandocommento"/>
        </w:rPr>
        <w:commentReference w:id="81"/>
      </w:r>
      <w:r w:rsidR="00402632" w:rsidRPr="00DA3125">
        <w:rPr>
          <w:rFonts w:ascii="Garamond" w:eastAsia="Garamond" w:hAnsi="Garamond" w:cstheme="majorBidi"/>
          <w:color w:val="000000" w:themeColor="text1"/>
        </w:rPr>
        <w:t xml:space="preserve">all’Ispettorato Generale PNRR. </w:t>
      </w:r>
      <w:r w:rsidR="72643492" w:rsidRPr="00DA3125">
        <w:rPr>
          <w:rFonts w:ascii="Garamond" w:eastAsia="Garamond" w:hAnsi="Garamond" w:cstheme="majorBidi"/>
          <w:color w:val="000000" w:themeColor="text1"/>
        </w:rPr>
        <w:t>In caso di esito positivo</w:t>
      </w:r>
      <w:r w:rsidR="00A37699">
        <w:rPr>
          <w:rFonts w:ascii="Garamond" w:eastAsia="Garamond" w:hAnsi="Garamond" w:cstheme="majorBidi"/>
          <w:color w:val="000000" w:themeColor="text1"/>
        </w:rPr>
        <w:t>,</w:t>
      </w:r>
      <w:r w:rsidR="72643492" w:rsidRPr="00DA3125">
        <w:rPr>
          <w:rFonts w:ascii="Garamond" w:eastAsia="Garamond" w:hAnsi="Garamond" w:cstheme="majorBidi"/>
          <w:color w:val="000000" w:themeColor="text1"/>
        </w:rPr>
        <w:t xml:space="preserve"> </w:t>
      </w:r>
      <w:r w:rsidR="00985C00">
        <w:rPr>
          <w:rFonts w:ascii="Garamond" w:eastAsia="Garamond" w:hAnsi="Garamond" w:cstheme="majorBidi"/>
          <w:color w:val="000000" w:themeColor="text1"/>
        </w:rPr>
        <w:t>l’Unità di Missione</w:t>
      </w:r>
      <w:r w:rsidR="72643492" w:rsidRPr="00DA3125">
        <w:rPr>
          <w:rFonts w:ascii="Garamond" w:eastAsia="Garamond" w:hAnsi="Garamond" w:cstheme="majorBidi"/>
          <w:color w:val="000000" w:themeColor="text1"/>
        </w:rPr>
        <w:t>, attraverso il sistema informatico di cui all’articolo 1, comma 1043, secondo periodo della legge 30 dicembre 2020, n. 178</w:t>
      </w:r>
      <w:r w:rsidR="00E109E3">
        <w:rPr>
          <w:rFonts w:ascii="Garamond" w:eastAsia="Garamond" w:hAnsi="Garamond" w:cstheme="majorBidi"/>
          <w:color w:val="000000" w:themeColor="text1"/>
        </w:rPr>
        <w:t xml:space="preserve"> procederà al rendiconto di Misura</w:t>
      </w:r>
      <w:r w:rsidR="72643492" w:rsidRPr="00DA3125">
        <w:rPr>
          <w:rFonts w:ascii="Garamond" w:eastAsia="Garamond" w:hAnsi="Garamond" w:cstheme="majorBidi"/>
          <w:color w:val="000000" w:themeColor="text1"/>
        </w:rPr>
        <w:t xml:space="preserve">. In caso di esito negativo delle verifiche o parzialmente negativo, </w:t>
      </w:r>
      <w:r w:rsidR="00C301FF" w:rsidRPr="00DA3125">
        <w:rPr>
          <w:rFonts w:ascii="Garamond" w:eastAsia="Garamond" w:hAnsi="Garamond" w:cstheme="majorBidi"/>
          <w:color w:val="000000" w:themeColor="text1"/>
        </w:rPr>
        <w:t xml:space="preserve">il Commissario Straordinario </w:t>
      </w:r>
      <w:r w:rsidR="72643492" w:rsidRPr="00DA3125">
        <w:rPr>
          <w:rFonts w:ascii="Garamond" w:eastAsia="Garamond" w:hAnsi="Garamond" w:cstheme="majorBidi"/>
          <w:color w:val="000000" w:themeColor="text1"/>
        </w:rPr>
        <w:t>procede a comunicare tempestivamente l’esito delle verifiche al</w:t>
      </w:r>
      <w:r w:rsidR="29370119" w:rsidRPr="00DA3125">
        <w:rPr>
          <w:rFonts w:ascii="Garamond" w:eastAsia="Garamond" w:hAnsi="Garamond" w:cstheme="majorBidi"/>
          <w:color w:val="000000" w:themeColor="text1"/>
        </w:rPr>
        <w:t xml:space="preserve"> Soggetto Attuatore </w:t>
      </w:r>
      <w:r w:rsidR="72643492" w:rsidRPr="00DA3125">
        <w:rPr>
          <w:rFonts w:ascii="Garamond" w:eastAsia="Garamond" w:hAnsi="Garamond" w:cstheme="majorBidi"/>
          <w:color w:val="000000" w:themeColor="text1"/>
        </w:rPr>
        <w:t xml:space="preserve">chiedendo integrazioni/chiarimenti assegnando un termine per il riscontro. Nel caso in cui l’esito negativo totale o parziale del controllo venisse confermato, </w:t>
      </w:r>
      <w:r w:rsidR="00C301FF" w:rsidRPr="00DA3125">
        <w:rPr>
          <w:rFonts w:ascii="Garamond" w:eastAsia="Garamond" w:hAnsi="Garamond" w:cstheme="majorBidi"/>
          <w:color w:val="000000" w:themeColor="text1"/>
        </w:rPr>
        <w:t xml:space="preserve">il Commissario Straordinario </w:t>
      </w:r>
      <w:r w:rsidR="72643492" w:rsidRPr="00DA3125">
        <w:rPr>
          <w:rFonts w:ascii="Garamond" w:eastAsia="Garamond" w:hAnsi="Garamond" w:cstheme="majorBidi"/>
          <w:color w:val="000000" w:themeColor="text1"/>
        </w:rPr>
        <w:t>procederà all’attivazione della procedura di recupero delle somme non riconosciute mediante compensazione sul primo trasferimento utile e/o decurtandole dall’erogazione del saldo</w:t>
      </w:r>
      <w:r w:rsidR="0078290B">
        <w:rPr>
          <w:rFonts w:ascii="Garamond" w:eastAsia="Garamond" w:hAnsi="Garamond" w:cstheme="majorBidi"/>
          <w:color w:val="000000" w:themeColor="text1"/>
        </w:rPr>
        <w:t>.</w:t>
      </w:r>
    </w:p>
    <w:p w14:paraId="4A5D12FC" w14:textId="406EF7EB" w:rsidR="00021D41" w:rsidRDefault="00021D41" w:rsidP="00310D74">
      <w:pPr>
        <w:spacing w:after="120" w:line="240" w:lineRule="auto"/>
        <w:jc w:val="both"/>
        <w:rPr>
          <w:rFonts w:ascii="Garamond" w:eastAsia="Garamond" w:hAnsi="Garamond" w:cstheme="majorBidi"/>
          <w:color w:val="000000" w:themeColor="text1"/>
        </w:rPr>
      </w:pPr>
      <w:r>
        <w:rPr>
          <w:rFonts w:ascii="Garamond" w:eastAsia="Garamond" w:hAnsi="Garamond" w:cstheme="majorBidi"/>
          <w:color w:val="000000" w:themeColor="text1"/>
        </w:rPr>
        <w:t xml:space="preserve">6. </w:t>
      </w:r>
      <w:r w:rsidR="00F820BD" w:rsidRPr="00DA3125">
        <w:rPr>
          <w:rFonts w:ascii="Garamond" w:eastAsia="Garamond" w:hAnsi="Garamond" w:cstheme="majorBidi"/>
          <w:color w:val="000000" w:themeColor="text1"/>
        </w:rPr>
        <w:t>La rendicontazione sull’avanzamento dei Traguardi e degli Obiettivi ha carattere continuativo e si avvale anche della verifica del rispetto di specifici cronoprogrammi. In relazione all’avanzamento finanziario,</w:t>
      </w:r>
      <w:r w:rsidR="002F1F51">
        <w:rPr>
          <w:rFonts w:ascii="Garamond" w:eastAsia="Garamond" w:hAnsi="Garamond" w:cstheme="majorBidi"/>
          <w:color w:val="000000" w:themeColor="text1"/>
        </w:rPr>
        <w:t xml:space="preserve"> </w:t>
      </w:r>
      <w:r w:rsidR="00591042" w:rsidRPr="00DA3125">
        <w:rPr>
          <w:rFonts w:ascii="Garamond" w:eastAsia="Garamond" w:hAnsi="Garamond" w:cstheme="majorBidi"/>
          <w:color w:val="000000" w:themeColor="text1"/>
        </w:rPr>
        <w:t xml:space="preserve">il Commissario Straordinario provvede </w:t>
      </w:r>
      <w:r w:rsidR="00F820BD" w:rsidRPr="00DA3125">
        <w:rPr>
          <w:rFonts w:ascii="Garamond" w:eastAsia="Garamond" w:hAnsi="Garamond" w:cstheme="majorBidi"/>
          <w:color w:val="000000" w:themeColor="text1"/>
        </w:rPr>
        <w:t>ad aggiornare i relativi cronoprogrammi di spesa per renderli coerenti con la realtà operativa. Tale aggiornamento deve essere effettuato, salvo diverse specifiche indicazioni che il Dipartimento della Ragioneria Generale dello Stato si riserva di fornire in relazione ad esigenze di monitoraggio della finanza pubblica, almeno due volte all’anno: entro il 10 marzo per l’adozione del Documento di Economia e Finanza ed entro il 10 settembre per l’adozione della Nota di aggiornamento al Documento di Economia e Finanza. Per ottemperare a tali richieste, il soggetto attuatore si impegna a fornire i relativi dati</w:t>
      </w:r>
      <w:r w:rsidR="0078290B">
        <w:rPr>
          <w:rFonts w:ascii="Garamond" w:eastAsia="Garamond" w:hAnsi="Garamond" w:cstheme="majorBidi"/>
          <w:color w:val="000000" w:themeColor="text1"/>
        </w:rPr>
        <w:t>.</w:t>
      </w:r>
    </w:p>
    <w:p w14:paraId="56A5D432" w14:textId="4198B125" w:rsidR="00021D41" w:rsidRDefault="00021D41" w:rsidP="00310D74">
      <w:pPr>
        <w:spacing w:after="120" w:line="240" w:lineRule="auto"/>
        <w:jc w:val="both"/>
        <w:rPr>
          <w:rFonts w:ascii="Garamond" w:eastAsia="Garamond" w:hAnsi="Garamond" w:cstheme="majorBidi"/>
          <w:color w:val="000000" w:themeColor="text1"/>
        </w:rPr>
      </w:pPr>
      <w:r>
        <w:rPr>
          <w:rFonts w:ascii="Garamond" w:eastAsia="Garamond" w:hAnsi="Garamond" w:cstheme="majorBidi"/>
          <w:color w:val="000000" w:themeColor="text1"/>
        </w:rPr>
        <w:t xml:space="preserve">7. </w:t>
      </w:r>
      <w:r w:rsidR="007A1C14" w:rsidRPr="00DA3125">
        <w:rPr>
          <w:rFonts w:ascii="Garamond" w:eastAsia="Garamond" w:hAnsi="Garamond" w:cstheme="majorBidi"/>
          <w:color w:val="000000" w:themeColor="text1"/>
        </w:rPr>
        <w:t>Il Soggetto attuatore, secondo le indicazioni allo stato disponibili e fornite dal</w:t>
      </w:r>
      <w:r w:rsidR="00402632" w:rsidRPr="00DA3125">
        <w:rPr>
          <w:rFonts w:ascii="Garamond" w:eastAsia="Garamond" w:hAnsi="Garamond" w:cstheme="majorBidi"/>
          <w:color w:val="000000" w:themeColor="text1"/>
        </w:rPr>
        <w:t>l’Ispettorato generale PNRR</w:t>
      </w:r>
      <w:r w:rsidR="007A1C14" w:rsidRPr="00DA3125">
        <w:rPr>
          <w:rFonts w:ascii="Garamond" w:eastAsia="Garamond" w:hAnsi="Garamond" w:cstheme="majorBidi"/>
          <w:color w:val="000000" w:themeColor="text1"/>
        </w:rPr>
        <w:t xml:space="preserve"> e/o dall’Unità di Missione</w:t>
      </w:r>
      <w:r w:rsidR="00520638" w:rsidRPr="00DA3125">
        <w:rPr>
          <w:rFonts w:ascii="Garamond" w:eastAsia="Garamond" w:hAnsi="Garamond" w:cstheme="majorBidi"/>
          <w:color w:val="000000" w:themeColor="text1"/>
        </w:rPr>
        <w:t xml:space="preserve"> </w:t>
      </w:r>
      <w:r w:rsidR="007A1C14" w:rsidRPr="00DA3125">
        <w:rPr>
          <w:rFonts w:ascii="Garamond" w:eastAsia="Garamond" w:hAnsi="Garamond" w:cstheme="majorBidi"/>
          <w:color w:val="000000" w:themeColor="text1"/>
        </w:rPr>
        <w:t xml:space="preserve">istituita presso il Ministero dell’Economia e delle Finanze e </w:t>
      </w:r>
      <w:r w:rsidR="00520638" w:rsidRPr="00DA3125">
        <w:rPr>
          <w:rFonts w:ascii="Garamond" w:eastAsia="Garamond" w:hAnsi="Garamond" w:cstheme="majorBidi"/>
          <w:color w:val="000000" w:themeColor="text1"/>
        </w:rPr>
        <w:t>dal Commissario Straordinario</w:t>
      </w:r>
      <w:r w:rsidR="007A1C14" w:rsidRPr="00DA3125">
        <w:rPr>
          <w:rFonts w:ascii="Garamond" w:eastAsia="Garamond" w:hAnsi="Garamond" w:cstheme="majorBidi"/>
          <w:color w:val="000000" w:themeColor="text1"/>
        </w:rPr>
        <w:t>, registra con cadenza mensile le informazioni sugli indicatori di monitoraggio dell’intervento (relativi a milestone e target), in adempimento a quanto riportato nella Circolare RGS n.</w:t>
      </w:r>
      <w:r w:rsidR="0078290B">
        <w:rPr>
          <w:rFonts w:ascii="Garamond" w:eastAsia="Garamond" w:hAnsi="Garamond" w:cstheme="majorBidi"/>
          <w:color w:val="000000" w:themeColor="text1"/>
        </w:rPr>
        <w:t xml:space="preserve"> </w:t>
      </w:r>
      <w:r w:rsidR="007A1C14" w:rsidRPr="00DA3125">
        <w:rPr>
          <w:rFonts w:ascii="Garamond" w:eastAsia="Garamond" w:hAnsi="Garamond" w:cstheme="majorBidi"/>
          <w:color w:val="000000" w:themeColor="text1"/>
        </w:rPr>
        <w:t>27 e nelle relative linee guida, nel sistema informativo ReGiS, secondo le modalità descritte nel relativo allegato. Il Soggetto Attuatore</w:t>
      </w:r>
      <w:r w:rsidR="0078290B">
        <w:rPr>
          <w:rFonts w:ascii="Garamond" w:eastAsia="Garamond" w:hAnsi="Garamond" w:cstheme="majorBidi"/>
          <w:color w:val="000000" w:themeColor="text1"/>
        </w:rPr>
        <w:t>,</w:t>
      </w:r>
      <w:r w:rsidR="007A1C14" w:rsidRPr="00DA3125">
        <w:rPr>
          <w:rFonts w:ascii="Garamond" w:eastAsia="Garamond" w:hAnsi="Garamond" w:cstheme="majorBidi"/>
          <w:color w:val="000000" w:themeColor="text1"/>
        </w:rPr>
        <w:t xml:space="preserve"> entro il 10 del mese successivo al periodo di riferimento</w:t>
      </w:r>
      <w:r w:rsidR="0078290B">
        <w:rPr>
          <w:rFonts w:ascii="Garamond" w:eastAsia="Garamond" w:hAnsi="Garamond" w:cstheme="majorBidi"/>
          <w:color w:val="000000" w:themeColor="text1"/>
        </w:rPr>
        <w:t>,</w:t>
      </w:r>
      <w:r w:rsidR="007A1C14" w:rsidRPr="00DA3125">
        <w:rPr>
          <w:rFonts w:ascii="Garamond" w:eastAsia="Garamond" w:hAnsi="Garamond" w:cstheme="majorBidi"/>
          <w:color w:val="000000" w:themeColor="text1"/>
        </w:rPr>
        <w:t xml:space="preserve"> trasferisce su </w:t>
      </w:r>
      <w:proofErr w:type="spellStart"/>
      <w:r w:rsidR="006B2DCA">
        <w:rPr>
          <w:rFonts w:ascii="Garamond" w:eastAsia="Garamond" w:hAnsi="Garamond" w:cstheme="majorBidi"/>
          <w:color w:val="000000" w:themeColor="text1"/>
        </w:rPr>
        <w:t>ReGiS</w:t>
      </w:r>
      <w:proofErr w:type="spellEnd"/>
      <w:r w:rsidR="006B2DCA" w:rsidRPr="00DA3125">
        <w:rPr>
          <w:rFonts w:ascii="Garamond" w:eastAsia="Garamond" w:hAnsi="Garamond" w:cstheme="majorBidi"/>
          <w:color w:val="000000" w:themeColor="text1"/>
        </w:rPr>
        <w:t xml:space="preserve"> </w:t>
      </w:r>
      <w:r w:rsidR="007A1C14" w:rsidRPr="00DA3125">
        <w:rPr>
          <w:rFonts w:ascii="Garamond" w:eastAsia="Garamond" w:hAnsi="Garamond" w:cstheme="majorBidi"/>
          <w:color w:val="000000" w:themeColor="text1"/>
        </w:rPr>
        <w:t xml:space="preserve">e </w:t>
      </w:r>
      <w:proofErr w:type="spellStart"/>
      <w:r w:rsidR="007A1C14" w:rsidRPr="00DA3125">
        <w:rPr>
          <w:rFonts w:ascii="Garamond" w:eastAsia="Garamond" w:hAnsi="Garamond" w:cstheme="majorBidi"/>
          <w:color w:val="000000" w:themeColor="text1"/>
        </w:rPr>
        <w:t>pre</w:t>
      </w:r>
      <w:proofErr w:type="spellEnd"/>
      <w:r w:rsidR="007A1C14" w:rsidRPr="00DA3125">
        <w:rPr>
          <w:rFonts w:ascii="Garamond" w:eastAsia="Garamond" w:hAnsi="Garamond" w:cstheme="majorBidi"/>
          <w:color w:val="000000" w:themeColor="text1"/>
        </w:rPr>
        <w:t>-valida le informazioni inserite</w:t>
      </w:r>
      <w:r>
        <w:rPr>
          <w:rFonts w:ascii="Garamond" w:eastAsia="Garamond" w:hAnsi="Garamond" w:cstheme="majorBidi"/>
          <w:color w:val="000000" w:themeColor="text1"/>
        </w:rPr>
        <w:t>;</w:t>
      </w:r>
    </w:p>
    <w:p w14:paraId="625839AD" w14:textId="1C9C033F" w:rsidR="00F820BD" w:rsidRDefault="00021D41" w:rsidP="00310D74">
      <w:pPr>
        <w:spacing w:after="120" w:line="240" w:lineRule="auto"/>
        <w:jc w:val="both"/>
        <w:rPr>
          <w:rFonts w:ascii="Garamond" w:eastAsia="Garamond" w:hAnsi="Garamond" w:cstheme="majorBidi"/>
          <w:color w:val="000000" w:themeColor="text1"/>
        </w:rPr>
      </w:pPr>
      <w:r>
        <w:rPr>
          <w:rFonts w:ascii="Garamond" w:eastAsia="Garamond" w:hAnsi="Garamond" w:cstheme="majorBidi"/>
          <w:color w:val="000000" w:themeColor="text1"/>
        </w:rPr>
        <w:t xml:space="preserve">8. </w:t>
      </w:r>
      <w:r w:rsidR="00520638" w:rsidRPr="00DA3125">
        <w:rPr>
          <w:rFonts w:ascii="Garamond" w:eastAsia="Garamond" w:hAnsi="Garamond" w:cstheme="majorBidi"/>
          <w:color w:val="000000" w:themeColor="text1"/>
        </w:rPr>
        <w:t xml:space="preserve">Il Commissario Straordinario </w:t>
      </w:r>
      <w:r w:rsidR="00F820BD" w:rsidRPr="00DA3125">
        <w:rPr>
          <w:rFonts w:ascii="Garamond" w:eastAsia="Garamond" w:hAnsi="Garamond" w:cstheme="majorBidi"/>
          <w:color w:val="000000" w:themeColor="text1"/>
        </w:rPr>
        <w:t xml:space="preserve">valida in via definitiva il dato entro il 20 del mese successivo al periodo di riferimento.  </w:t>
      </w:r>
    </w:p>
    <w:p w14:paraId="5F13E69B" w14:textId="77777777" w:rsidR="001603C3" w:rsidRPr="00021D41" w:rsidRDefault="001603C3" w:rsidP="00310D74">
      <w:pPr>
        <w:spacing w:after="120" w:line="240" w:lineRule="auto"/>
        <w:jc w:val="both"/>
        <w:rPr>
          <w:rFonts w:ascii="Garamond" w:hAnsi="Garamond" w:cstheme="majorHAnsi"/>
          <w:b/>
          <w:bCs/>
        </w:rPr>
      </w:pPr>
    </w:p>
    <w:p w14:paraId="479A0A52" w14:textId="432A2360" w:rsidR="00DB6020" w:rsidRPr="00DA3125" w:rsidRDefault="00DB6020" w:rsidP="00310D74">
      <w:pPr>
        <w:spacing w:after="120" w:line="240" w:lineRule="auto"/>
        <w:jc w:val="center"/>
        <w:rPr>
          <w:rFonts w:ascii="Garamond" w:hAnsi="Garamond" w:cstheme="majorHAnsi"/>
          <w:b/>
          <w:bCs/>
        </w:rPr>
      </w:pPr>
      <w:r w:rsidRPr="00DA3125">
        <w:rPr>
          <w:rFonts w:ascii="Garamond" w:hAnsi="Garamond" w:cstheme="majorHAnsi"/>
          <w:b/>
          <w:bCs/>
        </w:rPr>
        <w:t xml:space="preserve">Articolo </w:t>
      </w:r>
      <w:r w:rsidR="00624852">
        <w:rPr>
          <w:rFonts w:ascii="Garamond" w:hAnsi="Garamond" w:cstheme="majorHAnsi"/>
          <w:b/>
          <w:bCs/>
        </w:rPr>
        <w:t>9</w:t>
      </w:r>
    </w:p>
    <w:p w14:paraId="7B8AD1FD" w14:textId="01254BF3" w:rsidR="00DB6020" w:rsidRPr="00DA3125" w:rsidRDefault="00DB6020" w:rsidP="00310D74">
      <w:pPr>
        <w:spacing w:after="120" w:line="240" w:lineRule="auto"/>
        <w:jc w:val="center"/>
        <w:rPr>
          <w:rFonts w:ascii="Garamond" w:hAnsi="Garamond" w:cstheme="majorBidi"/>
          <w:b/>
          <w:bCs/>
        </w:rPr>
      </w:pPr>
      <w:r w:rsidRPr="2ACACFE3">
        <w:rPr>
          <w:rFonts w:ascii="Garamond" w:hAnsi="Garamond" w:cstheme="majorBidi"/>
          <w:b/>
          <w:bCs/>
        </w:rPr>
        <w:t>(</w:t>
      </w:r>
      <w:r w:rsidR="00E2040A" w:rsidRPr="00292D8A">
        <w:rPr>
          <w:rFonts w:ascii="Garamond" w:hAnsi="Garamond" w:cstheme="majorBidi"/>
          <w:b/>
          <w:bCs/>
          <w:highlight w:val="green"/>
        </w:rPr>
        <w:t>Supporto tecnico-operativo</w:t>
      </w:r>
      <w:r w:rsidRPr="2ACACFE3">
        <w:rPr>
          <w:rFonts w:ascii="Garamond" w:hAnsi="Garamond" w:cstheme="majorBidi"/>
          <w:b/>
          <w:bCs/>
        </w:rPr>
        <w:t>)</w:t>
      </w:r>
    </w:p>
    <w:p w14:paraId="23BFE68A" w14:textId="576FAA2F" w:rsidR="00403528" w:rsidRPr="00DA3125" w:rsidRDefault="49F161EF" w:rsidP="00310D74">
      <w:pPr>
        <w:spacing w:after="120" w:line="240" w:lineRule="auto"/>
        <w:jc w:val="both"/>
        <w:rPr>
          <w:rFonts w:ascii="Garamond" w:hAnsi="Garamond" w:cstheme="majorHAnsi"/>
        </w:rPr>
      </w:pPr>
      <w:r w:rsidRPr="00DA3125">
        <w:rPr>
          <w:rFonts w:ascii="Garamond" w:hAnsi="Garamond" w:cstheme="majorHAnsi"/>
        </w:rPr>
        <w:lastRenderedPageBreak/>
        <w:t>1. Le attività oggetto del presente accordo verranno realizzate con le reciproche risorse interne delle parti contraenti, dotate di conoscenze e competenze specifiche nel settore di riferimento.</w:t>
      </w:r>
      <w:r w:rsidR="392960B7" w:rsidRPr="00DA3125">
        <w:rPr>
          <w:rFonts w:ascii="Garamond" w:hAnsi="Garamond" w:cstheme="majorHAnsi"/>
        </w:rPr>
        <w:t xml:space="preserve"> </w:t>
      </w:r>
      <w:r w:rsidR="0AD8D4D0" w:rsidRPr="00DA3125">
        <w:rPr>
          <w:rFonts w:ascii="Garamond" w:hAnsi="Garamond" w:cstheme="majorHAnsi"/>
        </w:rPr>
        <w:t>Le movimentazioni finanziarie relative all’effettivo svolgimento delle attività progettuali si configurano solo come ristoro delle eventuali spese effettivamente sostenute per le attività svolte.</w:t>
      </w:r>
    </w:p>
    <w:p w14:paraId="070AA0AA" w14:textId="2E1F7561" w:rsidR="00E2040A" w:rsidRPr="00DA3125" w:rsidRDefault="00E2040A" w:rsidP="00310D74">
      <w:pPr>
        <w:spacing w:after="120" w:line="240" w:lineRule="auto"/>
        <w:jc w:val="both"/>
        <w:rPr>
          <w:rFonts w:ascii="Garamond" w:hAnsi="Garamond" w:cstheme="majorHAnsi"/>
        </w:rPr>
      </w:pPr>
      <w:r w:rsidRPr="00AD33BB">
        <w:rPr>
          <w:rFonts w:ascii="Garamond" w:hAnsi="Garamond" w:cstheme="majorHAnsi"/>
        </w:rPr>
        <w:t xml:space="preserve">2. </w:t>
      </w:r>
      <w:r w:rsidR="00403528" w:rsidRPr="00AD33BB">
        <w:rPr>
          <w:rFonts w:ascii="Garamond" w:hAnsi="Garamond" w:cstheme="majorHAnsi"/>
        </w:rPr>
        <w:t xml:space="preserve">Per la realizzazione delle attività previste dalla presente convenzione e necessarie all’attuazione degli interventi e </w:t>
      </w:r>
      <w:r w:rsidR="00403528" w:rsidRPr="00AD33BB">
        <w:rPr>
          <w:rFonts w:ascii="Garamond" w:eastAsiaTheme="minorEastAsia" w:hAnsi="Garamond" w:cstheme="majorBidi"/>
        </w:rPr>
        <w:t xml:space="preserve">al raggiungimento degli obiettivi </w:t>
      </w:r>
      <w:r w:rsidR="00403528" w:rsidRPr="00AD33BB">
        <w:rPr>
          <w:rFonts w:ascii="Garamond" w:hAnsi="Garamond" w:cstheme="majorHAnsi"/>
        </w:rPr>
        <w:t xml:space="preserve">della misura M5C2 - dell’Investimento 2.2 a, il Commissario straordinario nonché i Soggetti attuatori possono avvalersi di appositi servizi e/o attività di supporto tecnico-operativo, realizzati da personale interno ovvero da personale esterno, in conformità e nei limiti previsti dalla normativa PNRR nonché dalle Circolari MEF-RGS n. 4 del 18 gennaio 2022 e n. 6 del 24 gennaio 2022. </w:t>
      </w:r>
    </w:p>
    <w:p w14:paraId="73FB72B5" w14:textId="2B9890A1" w:rsidR="00021D41" w:rsidRDefault="005A01EC" w:rsidP="000D1BD3">
      <w:pPr>
        <w:spacing w:after="120" w:line="240" w:lineRule="auto"/>
        <w:jc w:val="both"/>
        <w:rPr>
          <w:rFonts w:ascii="Garamond" w:hAnsi="Garamond" w:cstheme="majorHAnsi"/>
        </w:rPr>
      </w:pPr>
      <w:commentRangeStart w:id="82"/>
      <w:commentRangeStart w:id="83"/>
      <w:commentRangeEnd w:id="82"/>
      <w:r>
        <w:rPr>
          <w:rStyle w:val="Rimandocommento"/>
        </w:rPr>
        <w:commentReference w:id="82"/>
      </w:r>
      <w:commentRangeEnd w:id="83"/>
      <w:r w:rsidR="00AD33BB">
        <w:rPr>
          <w:rStyle w:val="Rimandocommento"/>
        </w:rPr>
        <w:commentReference w:id="83"/>
      </w:r>
    </w:p>
    <w:p w14:paraId="27407237" w14:textId="429BF4C3" w:rsidR="00DB6020" w:rsidRPr="00E109E3" w:rsidRDefault="00DB6020" w:rsidP="000D1BD3">
      <w:pPr>
        <w:spacing w:after="120" w:line="240" w:lineRule="auto"/>
        <w:jc w:val="center"/>
        <w:rPr>
          <w:rFonts w:ascii="Garamond" w:hAnsi="Garamond" w:cstheme="majorHAnsi"/>
          <w:b/>
          <w:bCs/>
        </w:rPr>
      </w:pPr>
      <w:r w:rsidRPr="00E109E3">
        <w:rPr>
          <w:rFonts w:ascii="Garamond" w:hAnsi="Garamond" w:cstheme="majorHAnsi"/>
          <w:b/>
          <w:bCs/>
        </w:rPr>
        <w:t xml:space="preserve">Articolo </w:t>
      </w:r>
      <w:r w:rsidR="00FE2FD9" w:rsidRPr="00E109E3">
        <w:rPr>
          <w:rFonts w:ascii="Garamond" w:hAnsi="Garamond" w:cstheme="majorHAnsi"/>
          <w:b/>
          <w:bCs/>
        </w:rPr>
        <w:t>1</w:t>
      </w:r>
      <w:r w:rsidR="00624852">
        <w:rPr>
          <w:rFonts w:ascii="Garamond" w:hAnsi="Garamond" w:cstheme="majorHAnsi"/>
          <w:b/>
          <w:bCs/>
        </w:rPr>
        <w:t>0</w:t>
      </w:r>
    </w:p>
    <w:p w14:paraId="32DB8666" w14:textId="06E4D543" w:rsidR="00DD279B" w:rsidRPr="00E109E3" w:rsidRDefault="51F1D2EA" w:rsidP="000D1BD3">
      <w:pPr>
        <w:spacing w:after="120" w:line="240" w:lineRule="auto"/>
        <w:jc w:val="center"/>
        <w:rPr>
          <w:rFonts w:ascii="Garamond" w:hAnsi="Garamond" w:cstheme="majorBidi"/>
          <w:b/>
          <w:bCs/>
        </w:rPr>
      </w:pPr>
      <w:r w:rsidRPr="2ACACFE3">
        <w:rPr>
          <w:rFonts w:ascii="Garamond" w:hAnsi="Garamond" w:cstheme="majorBidi"/>
          <w:b/>
          <w:bCs/>
        </w:rPr>
        <w:t>(</w:t>
      </w:r>
      <w:r w:rsidR="00DD279B" w:rsidRPr="2ACACFE3">
        <w:rPr>
          <w:rFonts w:ascii="Garamond" w:hAnsi="Garamond" w:cstheme="majorBidi"/>
          <w:b/>
          <w:bCs/>
        </w:rPr>
        <w:t>Oneri finanziari e circuito finanziario</w:t>
      </w:r>
      <w:r w:rsidR="00A8D3B1" w:rsidRPr="2ACACFE3">
        <w:rPr>
          <w:rFonts w:ascii="Garamond" w:hAnsi="Garamond" w:cstheme="majorBidi"/>
          <w:b/>
          <w:bCs/>
        </w:rPr>
        <w:t>)</w:t>
      </w:r>
    </w:p>
    <w:p w14:paraId="5261BA5D" w14:textId="6B78E12E" w:rsidR="00DD279B" w:rsidRPr="00E109E3" w:rsidRDefault="00DD279B" w:rsidP="000D1BD3">
      <w:pPr>
        <w:spacing w:after="120" w:line="240" w:lineRule="auto"/>
        <w:jc w:val="both"/>
        <w:rPr>
          <w:rFonts w:ascii="Garamond" w:hAnsi="Garamond" w:cstheme="majorHAnsi"/>
        </w:rPr>
      </w:pPr>
      <w:r w:rsidRPr="00E109E3">
        <w:rPr>
          <w:rFonts w:ascii="Garamond" w:hAnsi="Garamond" w:cstheme="majorHAnsi"/>
        </w:rPr>
        <w:t>1.Per le attività previste nel</w:t>
      </w:r>
      <w:r w:rsidR="000E6F62">
        <w:rPr>
          <w:rFonts w:ascii="Garamond" w:hAnsi="Garamond" w:cstheme="majorHAnsi"/>
        </w:rPr>
        <w:t xml:space="preserve"> Piano di </w:t>
      </w:r>
      <w:r w:rsidR="00AD33BB">
        <w:rPr>
          <w:rFonts w:ascii="Garamond" w:hAnsi="Garamond" w:cstheme="majorHAnsi"/>
        </w:rPr>
        <w:t>A</w:t>
      </w:r>
      <w:r w:rsidR="000E6F62">
        <w:rPr>
          <w:rFonts w:ascii="Garamond" w:hAnsi="Garamond" w:cstheme="majorHAnsi"/>
        </w:rPr>
        <w:t xml:space="preserve">zione </w:t>
      </w:r>
      <w:r w:rsidR="00AD33BB">
        <w:rPr>
          <w:rFonts w:ascii="Garamond" w:hAnsi="Garamond" w:cstheme="majorHAnsi"/>
        </w:rPr>
        <w:t>L</w:t>
      </w:r>
      <w:r w:rsidR="000E6F62">
        <w:rPr>
          <w:rFonts w:ascii="Garamond" w:hAnsi="Garamond" w:cstheme="majorHAnsi"/>
        </w:rPr>
        <w:t xml:space="preserve">ocale </w:t>
      </w:r>
      <w:r w:rsidR="0078290B">
        <w:rPr>
          <w:rFonts w:ascii="Garamond" w:hAnsi="Garamond" w:cstheme="majorHAnsi"/>
        </w:rPr>
        <w:t>,</w:t>
      </w:r>
      <w:r w:rsidRPr="00E109E3">
        <w:rPr>
          <w:rFonts w:ascii="Garamond" w:hAnsi="Garamond" w:cstheme="majorHAnsi"/>
        </w:rPr>
        <w:t xml:space="preserve"> </w:t>
      </w:r>
      <w:r w:rsidRPr="00AD33BB">
        <w:rPr>
          <w:rFonts w:ascii="Garamond" w:hAnsi="Garamond" w:cstheme="majorHAnsi"/>
        </w:rPr>
        <w:t>allegat</w:t>
      </w:r>
      <w:r w:rsidR="000E6F62">
        <w:rPr>
          <w:rFonts w:ascii="Garamond" w:hAnsi="Garamond" w:cstheme="majorHAnsi"/>
        </w:rPr>
        <w:t>o</w:t>
      </w:r>
      <w:r w:rsidRPr="00E109E3">
        <w:rPr>
          <w:rFonts w:ascii="Garamond" w:hAnsi="Garamond" w:cstheme="majorHAnsi"/>
        </w:rPr>
        <w:t xml:space="preserve"> al presente Accordo </w:t>
      </w:r>
      <w:r w:rsidR="00292D8A" w:rsidRPr="00AD33BB">
        <w:rPr>
          <w:rFonts w:ascii="Garamond" w:hAnsi="Garamond" w:cstheme="majorHAnsi"/>
        </w:rPr>
        <w:t>(</w:t>
      </w:r>
      <w:r w:rsidR="000E6F62" w:rsidRPr="00AD33BB">
        <w:rPr>
          <w:rFonts w:ascii="Garamond" w:hAnsi="Garamond" w:cstheme="majorHAnsi"/>
        </w:rPr>
        <w:t xml:space="preserve">v. </w:t>
      </w:r>
      <w:r w:rsidR="00292D8A" w:rsidRPr="00AD33BB">
        <w:rPr>
          <w:rFonts w:ascii="Garamond" w:hAnsi="Garamond" w:cstheme="majorHAnsi"/>
        </w:rPr>
        <w:t xml:space="preserve">Allegato </w:t>
      </w:r>
      <w:r w:rsidR="000E6F62" w:rsidRPr="00AD33BB">
        <w:rPr>
          <w:rFonts w:ascii="Garamond" w:hAnsi="Garamond" w:cstheme="majorHAnsi"/>
        </w:rPr>
        <w:t>1</w:t>
      </w:r>
      <w:r w:rsidR="00292D8A" w:rsidRPr="00AD33BB">
        <w:rPr>
          <w:rFonts w:ascii="Garamond" w:hAnsi="Garamond" w:cstheme="majorHAnsi"/>
        </w:rPr>
        <w:t>)</w:t>
      </w:r>
      <w:r w:rsidR="00292D8A">
        <w:rPr>
          <w:rFonts w:ascii="Garamond" w:hAnsi="Garamond" w:cstheme="majorHAnsi"/>
        </w:rPr>
        <w:t xml:space="preserve"> </w:t>
      </w:r>
      <w:r w:rsidRPr="00E109E3">
        <w:rPr>
          <w:rFonts w:ascii="Garamond" w:hAnsi="Garamond" w:cstheme="majorHAnsi"/>
        </w:rPr>
        <w:t>e che ne costituisce parte integrante</w:t>
      </w:r>
      <w:r w:rsidR="0078290B">
        <w:rPr>
          <w:rFonts w:ascii="Garamond" w:hAnsi="Garamond" w:cstheme="majorHAnsi"/>
        </w:rPr>
        <w:t>,</w:t>
      </w:r>
      <w:r w:rsidRPr="00E109E3">
        <w:rPr>
          <w:rFonts w:ascii="Garamond" w:hAnsi="Garamond" w:cstheme="majorHAnsi"/>
        </w:rPr>
        <w:t xml:space="preserve"> è assegnato al Soggetto attuatore un finanziamento onnicomprensivo pari a Euro………… . Il finanziamento</w:t>
      </w:r>
      <w:r w:rsidR="003C73D9">
        <w:rPr>
          <w:rFonts w:ascii="Garamond" w:hAnsi="Garamond" w:cstheme="majorHAnsi"/>
        </w:rPr>
        <w:t>,</w:t>
      </w:r>
      <w:r w:rsidRPr="00E109E3">
        <w:rPr>
          <w:rFonts w:ascii="Garamond" w:hAnsi="Garamond" w:cstheme="majorHAnsi"/>
        </w:rPr>
        <w:t xml:space="preserve"> in coerenza con</w:t>
      </w:r>
      <w:r w:rsidR="003C73D9">
        <w:rPr>
          <w:rFonts w:ascii="Garamond" w:hAnsi="Garamond" w:cstheme="majorHAnsi"/>
        </w:rPr>
        <w:t xml:space="preserve"> le caratteristiche tecniche de</w:t>
      </w:r>
      <w:r w:rsidRPr="00E109E3">
        <w:rPr>
          <w:rFonts w:ascii="Garamond" w:hAnsi="Garamond" w:cstheme="majorHAnsi"/>
        </w:rPr>
        <w:t>l PAL approvato</w:t>
      </w:r>
      <w:r w:rsidR="003C73D9">
        <w:rPr>
          <w:rFonts w:ascii="Garamond" w:hAnsi="Garamond" w:cstheme="majorHAnsi"/>
        </w:rPr>
        <w:t>,</w:t>
      </w:r>
      <w:r w:rsidRPr="00E109E3">
        <w:rPr>
          <w:rFonts w:ascii="Garamond" w:hAnsi="Garamond" w:cstheme="majorHAnsi"/>
        </w:rPr>
        <w:t xml:space="preserve"> dovrà prevedere una quota </w:t>
      </w:r>
      <w:r w:rsidRPr="00E109E3">
        <w:rPr>
          <w:rFonts w:ascii="Garamond" w:hAnsi="Garamond" w:cstheme="majorHAnsi"/>
          <w:b/>
          <w:bCs/>
        </w:rPr>
        <w:t>almeno pari al 70%</w:t>
      </w:r>
      <w:r w:rsidRPr="00E109E3">
        <w:rPr>
          <w:rFonts w:ascii="Garamond" w:hAnsi="Garamond" w:cstheme="majorHAnsi"/>
        </w:rPr>
        <w:t xml:space="preserve"> destinata all’avanzamento della componente infrastrutturale e una quota pari nel massimo </w:t>
      </w:r>
      <w:r w:rsidRPr="00E109E3">
        <w:rPr>
          <w:rFonts w:ascii="Garamond" w:hAnsi="Garamond" w:cstheme="majorHAnsi"/>
          <w:b/>
          <w:bCs/>
        </w:rPr>
        <w:t>al 30%</w:t>
      </w:r>
      <w:r w:rsidRPr="00E109E3">
        <w:rPr>
          <w:rFonts w:ascii="Garamond" w:hAnsi="Garamond" w:cstheme="majorHAnsi"/>
        </w:rPr>
        <w:t xml:space="preserve"> dell’importo del finanziamento ai servizi strumentali alla realizzazione delle attività previste nel PAL approvato.</w:t>
      </w:r>
    </w:p>
    <w:p w14:paraId="0771375F" w14:textId="77777777" w:rsidR="008C61A6" w:rsidRPr="00E109E3" w:rsidRDefault="008C61A6" w:rsidP="000D1BD3">
      <w:pPr>
        <w:spacing w:after="120" w:line="240" w:lineRule="auto"/>
        <w:jc w:val="both"/>
        <w:rPr>
          <w:rFonts w:ascii="Garamond" w:hAnsi="Garamond" w:cstheme="majorHAnsi"/>
        </w:rPr>
      </w:pPr>
      <w:r w:rsidRPr="00E109E3">
        <w:rPr>
          <w:rFonts w:ascii="Garamond" w:hAnsi="Garamond" w:cstheme="majorHAnsi"/>
        </w:rPr>
        <w:t xml:space="preserve">2. L’erogazione del finanziamento prevede trasferimenti a titolo di anticipo, trasferimenti intermedi e trasferimenti a saldo. </w:t>
      </w:r>
    </w:p>
    <w:p w14:paraId="22B58D34" w14:textId="783BBE5D" w:rsidR="008C61A6" w:rsidRPr="00E109E3" w:rsidRDefault="008C61A6" w:rsidP="000D1BD3">
      <w:pPr>
        <w:spacing w:after="120" w:line="240" w:lineRule="auto"/>
        <w:jc w:val="both"/>
        <w:rPr>
          <w:rFonts w:ascii="Garamond" w:hAnsi="Garamond" w:cstheme="majorHAnsi"/>
        </w:rPr>
      </w:pPr>
      <w:r w:rsidRPr="00E109E3">
        <w:rPr>
          <w:rFonts w:ascii="Garamond" w:hAnsi="Garamond" w:cstheme="majorHAnsi"/>
        </w:rPr>
        <w:t>3 Sulla base delle richieste del Soggetto attuatore il Commissario straordinario</w:t>
      </w:r>
      <w:r w:rsidR="003C73D9">
        <w:rPr>
          <w:rFonts w:ascii="Garamond" w:hAnsi="Garamond" w:cstheme="majorHAnsi"/>
        </w:rPr>
        <w:t>,</w:t>
      </w:r>
      <w:r w:rsidRPr="00E109E3">
        <w:rPr>
          <w:rFonts w:ascii="Garamond" w:hAnsi="Garamond" w:cstheme="majorHAnsi"/>
        </w:rPr>
        <w:t xml:space="preserve"> verificata la ricorrenza dei presupposti per il trasferimento delle risorse</w:t>
      </w:r>
      <w:r w:rsidR="003C73D9">
        <w:rPr>
          <w:rFonts w:ascii="Garamond" w:hAnsi="Garamond" w:cstheme="majorHAnsi"/>
        </w:rPr>
        <w:t>,</w:t>
      </w:r>
      <w:r w:rsidRPr="00E109E3">
        <w:rPr>
          <w:rFonts w:ascii="Garamond" w:hAnsi="Garamond" w:cstheme="majorHAnsi"/>
        </w:rPr>
        <w:t xml:space="preserve"> procede alla creazione e alla sottoscrizione delle Disposizioni di pagamento (DP) sul modulo finanziario del sistema informativo Regis a valere sulla contabilità speciale n. 6303 a titolarità del Ministero del lavoro e delle politiche sociali.</w:t>
      </w:r>
    </w:p>
    <w:p w14:paraId="2EB66478" w14:textId="778AD439" w:rsidR="00DD279B" w:rsidRPr="00E109E3" w:rsidRDefault="008C61A6" w:rsidP="000D1BD3">
      <w:pPr>
        <w:spacing w:after="120" w:line="240" w:lineRule="auto"/>
        <w:jc w:val="both"/>
        <w:rPr>
          <w:rFonts w:ascii="Garamond" w:hAnsi="Garamond" w:cstheme="majorHAnsi"/>
        </w:rPr>
      </w:pPr>
      <w:r w:rsidRPr="00E109E3">
        <w:rPr>
          <w:rFonts w:ascii="Garamond" w:hAnsi="Garamond" w:cstheme="majorHAnsi"/>
        </w:rPr>
        <w:t>4. Il Direttore Generale dell’UDM, funzionario delegato della Contabilità speciale n. 6303</w:t>
      </w:r>
      <w:r w:rsidR="003C73D9">
        <w:rPr>
          <w:rFonts w:ascii="Garamond" w:hAnsi="Garamond" w:cstheme="majorHAnsi"/>
        </w:rPr>
        <w:t>,</w:t>
      </w:r>
      <w:r w:rsidRPr="00E109E3">
        <w:rPr>
          <w:rFonts w:ascii="Garamond" w:hAnsi="Garamond" w:cstheme="majorHAnsi"/>
        </w:rPr>
        <w:t xml:space="preserve"> emette gli ordini di prelevamento fondi (OPF) al fine di assicurare l’accredito delle risorse al soggetto attuatore. Il Direttore Generale dell’Unità di Missione</w:t>
      </w:r>
      <w:r w:rsidR="00D63703" w:rsidRPr="00E109E3">
        <w:rPr>
          <w:rFonts w:ascii="Garamond" w:hAnsi="Garamond" w:cstheme="majorHAnsi"/>
        </w:rPr>
        <w:t>,</w:t>
      </w:r>
      <w:r w:rsidRPr="00E109E3">
        <w:rPr>
          <w:rFonts w:ascii="Garamond" w:hAnsi="Garamond" w:cstheme="majorHAnsi"/>
        </w:rPr>
        <w:t xml:space="preserve"> </w:t>
      </w:r>
      <w:r w:rsidR="00D63703" w:rsidRPr="00E109E3">
        <w:rPr>
          <w:rFonts w:ascii="Garamond" w:hAnsi="Garamond" w:cstheme="majorHAnsi"/>
        </w:rPr>
        <w:t xml:space="preserve">sulla base dell’istanza presentata dal Commissario straordinario, </w:t>
      </w:r>
      <w:r w:rsidRPr="00E109E3">
        <w:rPr>
          <w:rFonts w:ascii="Garamond" w:hAnsi="Garamond" w:cstheme="majorHAnsi"/>
        </w:rPr>
        <w:t>assicura la necessaria liquidità</w:t>
      </w:r>
      <w:r w:rsidR="003C73D9">
        <w:rPr>
          <w:rFonts w:ascii="Garamond" w:hAnsi="Garamond" w:cstheme="majorHAnsi"/>
        </w:rPr>
        <w:t>,</w:t>
      </w:r>
      <w:r w:rsidRPr="00E109E3">
        <w:rPr>
          <w:rFonts w:ascii="Garamond" w:hAnsi="Garamond" w:cstheme="majorHAnsi"/>
        </w:rPr>
        <w:t xml:space="preserve"> procedendo alle Richieste di erogazione e alla contabilizzazione delle risorse traferite dagli Uff</w:t>
      </w:r>
      <w:r w:rsidR="00D63703" w:rsidRPr="00E109E3">
        <w:rPr>
          <w:rFonts w:ascii="Garamond" w:hAnsi="Garamond" w:cstheme="majorHAnsi"/>
        </w:rPr>
        <w:t>i</w:t>
      </w:r>
      <w:r w:rsidRPr="00E109E3">
        <w:rPr>
          <w:rFonts w:ascii="Garamond" w:hAnsi="Garamond" w:cstheme="majorHAnsi"/>
        </w:rPr>
        <w:t xml:space="preserve">ci del MEF – RGS IG PNRR. </w:t>
      </w:r>
    </w:p>
    <w:p w14:paraId="1EC5C165" w14:textId="2D8026FE" w:rsidR="008C61A6" w:rsidRPr="00E109E3" w:rsidRDefault="008C61A6" w:rsidP="000D1BD3">
      <w:pPr>
        <w:spacing w:after="120" w:line="240" w:lineRule="auto"/>
        <w:jc w:val="both"/>
        <w:rPr>
          <w:rFonts w:ascii="Garamond" w:hAnsi="Garamond" w:cstheme="majorBidi"/>
        </w:rPr>
      </w:pPr>
      <w:r w:rsidRPr="2ACACFE3">
        <w:rPr>
          <w:rFonts w:ascii="Garamond" w:hAnsi="Garamond" w:cstheme="majorBidi"/>
        </w:rPr>
        <w:t>5. Il Soggetto attuatore richiederà al Commissario straordinario l’anticipo pari al 30% del finanziamento successivamente alla sottoscrizione della Convenzione</w:t>
      </w:r>
      <w:r w:rsidR="0036699A" w:rsidRPr="2ACACFE3">
        <w:rPr>
          <w:rFonts w:ascii="Garamond" w:hAnsi="Garamond" w:cstheme="majorBidi"/>
        </w:rPr>
        <w:t>. I successivi trasferimenti intermedi avverranno secondo le modalità definite dal Decreto del Ministro dell’Economia e Finanze del 6 dicembre 2024 e sulla base delle indicazioni di dettaglio fornite dal Commissario straordinario e dall’Unità di Missione.</w:t>
      </w:r>
    </w:p>
    <w:p w14:paraId="596D6AC0" w14:textId="76B7105A" w:rsidR="0036699A" w:rsidRPr="00E109E3" w:rsidRDefault="0036699A" w:rsidP="000D1BD3">
      <w:pPr>
        <w:pStyle w:val="NormaleWeb"/>
        <w:spacing w:before="0" w:beforeAutospacing="0" w:after="120" w:afterAutospacing="0"/>
        <w:jc w:val="both"/>
        <w:rPr>
          <w:rFonts w:ascii="Garamond" w:eastAsiaTheme="minorHAnsi" w:hAnsi="Garamond" w:cstheme="majorHAnsi"/>
          <w:sz w:val="22"/>
          <w:szCs w:val="22"/>
          <w:lang w:eastAsia="en-US"/>
        </w:rPr>
      </w:pPr>
      <w:r w:rsidRPr="00E109E3">
        <w:rPr>
          <w:rFonts w:ascii="Garamond" w:eastAsiaTheme="minorHAnsi" w:hAnsi="Garamond" w:cstheme="majorHAnsi"/>
          <w:sz w:val="22"/>
          <w:szCs w:val="22"/>
          <w:lang w:eastAsia="en-US"/>
        </w:rPr>
        <w:t xml:space="preserve">6. Non sono, comunque, ammissibili le spese che risultino sostenute attraverso altre fonti di contributo diverse dal PNRR. </w:t>
      </w:r>
    </w:p>
    <w:p w14:paraId="55A533DF" w14:textId="1261AC7E" w:rsidR="0036699A" w:rsidRPr="000D1BD3" w:rsidRDefault="000D1BD3" w:rsidP="000D1BD3">
      <w:pPr>
        <w:spacing w:after="120" w:line="240" w:lineRule="auto"/>
        <w:jc w:val="both"/>
        <w:rPr>
          <w:rFonts w:ascii="Garamond" w:hAnsi="Garamond" w:cstheme="majorHAnsi"/>
          <w:i/>
          <w:iCs/>
        </w:rPr>
      </w:pPr>
      <w:r>
        <w:rPr>
          <w:rFonts w:ascii="Garamond" w:hAnsi="Garamond" w:cstheme="majorHAnsi"/>
        </w:rPr>
        <w:t>7</w:t>
      </w:r>
      <w:r w:rsidR="0036699A" w:rsidRPr="00E109E3">
        <w:rPr>
          <w:rFonts w:ascii="Garamond" w:hAnsi="Garamond" w:cstheme="majorHAnsi"/>
        </w:rPr>
        <w:t xml:space="preserve">. Le parti, durante l’esecuzione del presente accordo, si impegnano all’osservanza delle normative vigenti in materia fiscale e, in particolare, dichiarano che le prestazioni per la realizzazione delle attività oggetto del presente accordo non sono rese nell’esercizio dell’attività d’impresa e che, pertanto, non rientrano nell’ambito di applicazione del D.P.R. 26 ottobre 1972, n. 633 recante </w:t>
      </w:r>
      <w:r w:rsidR="0036699A" w:rsidRPr="000D1BD3">
        <w:rPr>
          <w:rFonts w:ascii="Garamond" w:hAnsi="Garamond" w:cstheme="majorHAnsi"/>
          <w:i/>
          <w:iCs/>
        </w:rPr>
        <w:t>“Istituzione e disciplina dell’imposta sul valore aggiunto”.</w:t>
      </w:r>
    </w:p>
    <w:p w14:paraId="3B9B92C9" w14:textId="77777777" w:rsidR="001C432B" w:rsidRPr="00E109E3" w:rsidRDefault="001C432B" w:rsidP="000D1BD3">
      <w:pPr>
        <w:spacing w:after="120" w:line="240" w:lineRule="auto"/>
        <w:jc w:val="both"/>
        <w:rPr>
          <w:rFonts w:ascii="Garamond" w:hAnsi="Garamond" w:cstheme="majorHAnsi"/>
        </w:rPr>
      </w:pPr>
    </w:p>
    <w:p w14:paraId="44F2938A" w14:textId="7409C357" w:rsidR="0036699A" w:rsidRPr="00E109E3" w:rsidRDefault="0036699A" w:rsidP="000D1BD3">
      <w:pPr>
        <w:spacing w:after="120" w:line="240" w:lineRule="auto"/>
        <w:jc w:val="center"/>
        <w:rPr>
          <w:rFonts w:ascii="Garamond" w:hAnsi="Garamond" w:cstheme="majorHAnsi"/>
          <w:b/>
          <w:bCs/>
        </w:rPr>
      </w:pPr>
      <w:r w:rsidRPr="00E109E3">
        <w:rPr>
          <w:rFonts w:ascii="Garamond" w:hAnsi="Garamond" w:cstheme="majorHAnsi"/>
          <w:b/>
          <w:bCs/>
        </w:rPr>
        <w:t>Art. 1</w:t>
      </w:r>
      <w:r w:rsidR="00624852">
        <w:rPr>
          <w:rFonts w:ascii="Garamond" w:hAnsi="Garamond" w:cstheme="majorHAnsi"/>
          <w:b/>
          <w:bCs/>
        </w:rPr>
        <w:t>1</w:t>
      </w:r>
    </w:p>
    <w:p w14:paraId="6E6A6977" w14:textId="487ED65D" w:rsidR="00DB6020" w:rsidRPr="00DA3125" w:rsidRDefault="00DB6020" w:rsidP="000D1BD3">
      <w:pPr>
        <w:spacing w:after="120" w:line="240" w:lineRule="auto"/>
        <w:jc w:val="center"/>
        <w:rPr>
          <w:rFonts w:ascii="Garamond" w:hAnsi="Garamond" w:cstheme="majorHAnsi"/>
          <w:b/>
          <w:bCs/>
        </w:rPr>
      </w:pPr>
      <w:r w:rsidRPr="00E109E3">
        <w:rPr>
          <w:rFonts w:ascii="Garamond" w:hAnsi="Garamond" w:cstheme="majorHAnsi"/>
          <w:b/>
          <w:bCs/>
        </w:rPr>
        <w:t>(Riservatezza e Trattamento dei dati personali)</w:t>
      </w:r>
    </w:p>
    <w:p w14:paraId="5BE4E2AC" w14:textId="23FC98CD" w:rsidR="00DB6020" w:rsidRPr="00DA3125" w:rsidRDefault="49F161EF" w:rsidP="000D1BD3">
      <w:pPr>
        <w:spacing w:after="120" w:line="240" w:lineRule="auto"/>
        <w:jc w:val="both"/>
        <w:rPr>
          <w:rFonts w:ascii="Garamond" w:hAnsi="Garamond" w:cstheme="majorHAnsi"/>
        </w:rPr>
      </w:pPr>
      <w:r w:rsidRPr="00DA3125">
        <w:rPr>
          <w:rFonts w:ascii="Garamond" w:hAnsi="Garamond" w:cstheme="majorHAnsi"/>
        </w:rPr>
        <w:t>1. Le parti hanno l’obbligo di mantenere riservati i dati, le informazioni di natura tecnica, economica, commerciale ed amministrativa ed i documenti di cui vengano a conoscenza o in possesso in esecuzione del presente accordo o comunque in relazione ad esso in conformità alle disposizioni di legge, di non divulgarli in alcun modo e in qualsiasi forma e di non farne oggetto di utilizzazione a qualsiasi titolo per scopi diversi da quelli strettamente necessari all’esecuzione dell’accordo, per la durata dell’accordo stesso.</w:t>
      </w:r>
    </w:p>
    <w:p w14:paraId="76D8C81B" w14:textId="071ABE2B" w:rsidR="00DB6020" w:rsidRPr="00DA3125" w:rsidRDefault="49F161EF" w:rsidP="000D1BD3">
      <w:pPr>
        <w:spacing w:after="120" w:line="240" w:lineRule="auto"/>
        <w:jc w:val="both"/>
        <w:rPr>
          <w:rFonts w:ascii="Garamond" w:hAnsi="Garamond" w:cstheme="majorBidi"/>
        </w:rPr>
      </w:pPr>
      <w:r w:rsidRPr="2ACACFE3">
        <w:rPr>
          <w:rFonts w:ascii="Garamond" w:hAnsi="Garamond" w:cstheme="majorBidi"/>
        </w:rPr>
        <w:lastRenderedPageBreak/>
        <w:t>2. Le parti si obbligano a far osservare ai propri dipendenti, incaricati e collaboratori la massima riservatezza su fatti e circostanze di cui gli stessi vengano a conoscenza, direttamente e/o indirettamente, per ragioni del loro ufficio, durante l’esecuzione del presente accordo. Gli obblighi di riservatezza di cui al presente articolo rimarranno operanti fino a quando gli elementi soggetti al vincolo di riservatezza non divengano di pubblico dominio.</w:t>
      </w:r>
    </w:p>
    <w:p w14:paraId="7581BC06" w14:textId="09D36922" w:rsidR="00DB6020" w:rsidRPr="00DA3125" w:rsidRDefault="49F161EF" w:rsidP="000D1BD3">
      <w:pPr>
        <w:spacing w:after="120" w:line="240" w:lineRule="auto"/>
        <w:jc w:val="both"/>
        <w:rPr>
          <w:rFonts w:ascii="Garamond" w:hAnsi="Garamond" w:cstheme="majorHAnsi"/>
        </w:rPr>
      </w:pPr>
      <w:r w:rsidRPr="00DA3125">
        <w:rPr>
          <w:rFonts w:ascii="Garamond" w:hAnsi="Garamond" w:cstheme="majorHAnsi"/>
        </w:rPr>
        <w:t>3. Il trattamento di dati personali per il perseguimento delle finalità del presente accordo di collaborazione è effettuato dalle Amministrazioni sottoscrittrici in conformità ai principi di liceità, proporzionalità, necessità e indispensabilità del trattamento, ai sensi dalla vigente normativa, nonché in base alle disposizioni organizzative interne delle medesime Amministrazioni.</w:t>
      </w:r>
    </w:p>
    <w:p w14:paraId="6CF324C5" w14:textId="426BF12C" w:rsidR="00021D41" w:rsidRPr="00DA3125" w:rsidRDefault="49F161EF" w:rsidP="000D1BD3">
      <w:pPr>
        <w:spacing w:after="120" w:line="240" w:lineRule="auto"/>
        <w:jc w:val="both"/>
        <w:rPr>
          <w:rFonts w:ascii="Garamond" w:hAnsi="Garamond" w:cstheme="majorHAnsi"/>
        </w:rPr>
      </w:pPr>
      <w:r w:rsidRPr="00DA3125">
        <w:rPr>
          <w:rFonts w:ascii="Garamond" w:hAnsi="Garamond" w:cstheme="majorHAnsi"/>
        </w:rPr>
        <w:t>4. Ai sensi della vigente normativa in materia di protezione dei dati personali si precisa che</w:t>
      </w:r>
      <w:r w:rsidR="2E69A42B" w:rsidRPr="00DA3125">
        <w:rPr>
          <w:rFonts w:ascii="Garamond" w:hAnsi="Garamond" w:cstheme="majorHAnsi"/>
        </w:rPr>
        <w:t>:</w:t>
      </w:r>
      <w:r w:rsidRPr="00DA3125">
        <w:rPr>
          <w:rFonts w:ascii="Garamond" w:hAnsi="Garamond" w:cstheme="majorHAnsi"/>
        </w:rPr>
        <w:t xml:space="preserve"> </w:t>
      </w:r>
    </w:p>
    <w:p w14:paraId="51A372BF" w14:textId="26D312FA" w:rsidR="001F7B73" w:rsidRPr="00DA3125" w:rsidRDefault="2E69A42B" w:rsidP="000D1BD3">
      <w:pPr>
        <w:spacing w:after="120" w:line="240" w:lineRule="auto"/>
        <w:ind w:left="708"/>
        <w:jc w:val="both"/>
        <w:rPr>
          <w:rFonts w:ascii="Garamond" w:hAnsi="Garamond" w:cstheme="majorHAnsi"/>
        </w:rPr>
      </w:pPr>
      <w:r w:rsidRPr="00DA3125">
        <w:rPr>
          <w:rFonts w:ascii="Garamond" w:hAnsi="Garamond" w:cstheme="majorHAnsi"/>
        </w:rPr>
        <w:t xml:space="preserve">Per </w:t>
      </w:r>
      <w:r w:rsidR="000B38CF" w:rsidRPr="00DA3125">
        <w:rPr>
          <w:rFonts w:ascii="Garamond" w:hAnsi="Garamond" w:cstheme="majorHAnsi"/>
        </w:rPr>
        <w:t>il Commissario Straordinario</w:t>
      </w:r>
      <w:r w:rsidR="00ED3D3D" w:rsidRPr="00DA3125">
        <w:rPr>
          <w:rFonts w:ascii="Garamond" w:hAnsi="Garamond" w:cstheme="majorHAnsi"/>
        </w:rPr>
        <w:t xml:space="preserve"> </w:t>
      </w:r>
    </w:p>
    <w:p w14:paraId="0675EC5F" w14:textId="39D5C665" w:rsidR="001F7B73" w:rsidRPr="00DA3125" w:rsidRDefault="2E69A42B" w:rsidP="000D1BD3">
      <w:pPr>
        <w:spacing w:after="120" w:line="240" w:lineRule="auto"/>
        <w:ind w:left="1416"/>
        <w:jc w:val="both"/>
        <w:rPr>
          <w:rFonts w:ascii="Garamond" w:hAnsi="Garamond" w:cstheme="majorHAnsi"/>
        </w:rPr>
      </w:pPr>
      <w:r w:rsidRPr="00DA3125">
        <w:rPr>
          <w:rFonts w:ascii="Garamond" w:hAnsi="Garamond" w:cstheme="majorHAnsi"/>
        </w:rPr>
        <w:t xml:space="preserve">(i) il titolare del trattamento dei dati personali, è </w:t>
      </w:r>
      <w:r w:rsidRPr="00DA3125">
        <w:rPr>
          <w:rFonts w:ascii="Garamond" w:hAnsi="Garamond" w:cstheme="majorHAnsi"/>
          <w:highlight w:val="yellow"/>
        </w:rPr>
        <w:t>__</w:t>
      </w:r>
      <w:r w:rsidR="009C2C3E" w:rsidRPr="00DA3125">
        <w:rPr>
          <w:rFonts w:ascii="Garamond" w:hAnsi="Garamond" w:cstheme="majorHAnsi"/>
          <w:highlight w:val="yellow"/>
        </w:rPr>
        <w:t>___</w:t>
      </w:r>
      <w:r w:rsidRPr="00DA3125">
        <w:rPr>
          <w:rFonts w:ascii="Garamond" w:hAnsi="Garamond" w:cstheme="majorHAnsi"/>
          <w:highlight w:val="yellow"/>
        </w:rPr>
        <w:t>_</w:t>
      </w:r>
      <w:r w:rsidRPr="00DA3125">
        <w:rPr>
          <w:rFonts w:ascii="Garamond" w:hAnsi="Garamond" w:cstheme="majorHAnsi"/>
        </w:rPr>
        <w:t xml:space="preserve"> in persona del Rappresentante legale e il </w:t>
      </w:r>
    </w:p>
    <w:p w14:paraId="74F9A9F6" w14:textId="77777777" w:rsidR="001F7B73" w:rsidRPr="00DA3125" w:rsidRDefault="2E69A42B" w:rsidP="000D1BD3">
      <w:pPr>
        <w:spacing w:after="120" w:line="240" w:lineRule="auto"/>
        <w:ind w:left="1416"/>
        <w:jc w:val="both"/>
        <w:rPr>
          <w:rFonts w:ascii="Garamond" w:hAnsi="Garamond" w:cstheme="majorHAnsi"/>
        </w:rPr>
      </w:pPr>
      <w:r w:rsidRPr="00DA3125">
        <w:rPr>
          <w:rFonts w:ascii="Garamond" w:hAnsi="Garamond" w:cstheme="majorHAnsi"/>
        </w:rPr>
        <w:t xml:space="preserve">(ii) Responsabile del trattamento è </w:t>
      </w:r>
      <w:r w:rsidRPr="00DA3125">
        <w:rPr>
          <w:rFonts w:ascii="Garamond" w:hAnsi="Garamond" w:cstheme="majorHAnsi"/>
          <w:highlight w:val="yellow"/>
        </w:rPr>
        <w:t>_____________________</w:t>
      </w:r>
      <w:r w:rsidRPr="00DA3125">
        <w:rPr>
          <w:rFonts w:ascii="Garamond" w:hAnsi="Garamond" w:cstheme="majorHAnsi"/>
        </w:rPr>
        <w:t>.</w:t>
      </w:r>
    </w:p>
    <w:p w14:paraId="28FA3E13" w14:textId="2AADD853" w:rsidR="001F7B73" w:rsidRPr="00DA3125" w:rsidRDefault="2E69A42B" w:rsidP="000D1BD3">
      <w:pPr>
        <w:spacing w:after="120" w:line="240" w:lineRule="auto"/>
        <w:ind w:left="708"/>
        <w:jc w:val="both"/>
        <w:rPr>
          <w:rFonts w:ascii="Garamond" w:hAnsi="Garamond" w:cstheme="majorHAnsi"/>
          <w:highlight w:val="yellow"/>
        </w:rPr>
      </w:pPr>
      <w:r w:rsidRPr="00DA3125">
        <w:rPr>
          <w:rFonts w:ascii="Garamond" w:hAnsi="Garamond" w:cstheme="majorHAnsi"/>
        </w:rPr>
        <w:t>Per il Comune</w:t>
      </w:r>
      <w:r w:rsidR="000B38CF" w:rsidRPr="00DA3125">
        <w:rPr>
          <w:rFonts w:ascii="Garamond" w:hAnsi="Garamond" w:cstheme="majorHAnsi"/>
        </w:rPr>
        <w:t xml:space="preserve"> </w:t>
      </w:r>
      <w:r w:rsidR="000B38CF" w:rsidRPr="00DA3125">
        <w:rPr>
          <w:rFonts w:ascii="Garamond" w:hAnsi="Garamond" w:cstheme="majorHAnsi"/>
          <w:highlight w:val="yellow"/>
        </w:rPr>
        <w:t>_________________</w:t>
      </w:r>
      <w:r w:rsidR="000B38CF" w:rsidRPr="00DA3125">
        <w:rPr>
          <w:rFonts w:ascii="Garamond" w:hAnsi="Garamond" w:cstheme="majorHAnsi"/>
        </w:rPr>
        <w:t>-</w:t>
      </w:r>
    </w:p>
    <w:p w14:paraId="232C348C" w14:textId="16ED3C7D" w:rsidR="001F7B73" w:rsidRPr="00DA3125" w:rsidRDefault="2E69A42B" w:rsidP="000D1BD3">
      <w:pPr>
        <w:spacing w:after="120" w:line="240" w:lineRule="auto"/>
        <w:ind w:left="1416"/>
        <w:jc w:val="both"/>
        <w:rPr>
          <w:rFonts w:ascii="Garamond" w:hAnsi="Garamond" w:cstheme="majorHAnsi"/>
        </w:rPr>
      </w:pPr>
      <w:r w:rsidRPr="00DA3125">
        <w:rPr>
          <w:rFonts w:ascii="Garamond" w:hAnsi="Garamond" w:cstheme="majorHAnsi"/>
        </w:rPr>
        <w:t xml:space="preserve">(i) il titolare del trattamento dei dati personali, è </w:t>
      </w:r>
      <w:r w:rsidRPr="00DA3125">
        <w:rPr>
          <w:rFonts w:ascii="Garamond" w:hAnsi="Garamond" w:cstheme="majorHAnsi"/>
          <w:highlight w:val="yellow"/>
        </w:rPr>
        <w:t>_</w:t>
      </w:r>
      <w:r w:rsidR="00F81B5A" w:rsidRPr="00DA3125">
        <w:rPr>
          <w:rFonts w:ascii="Garamond" w:hAnsi="Garamond" w:cstheme="majorHAnsi"/>
          <w:highlight w:val="yellow"/>
        </w:rPr>
        <w:t>___</w:t>
      </w:r>
      <w:r w:rsidRPr="00DA3125">
        <w:rPr>
          <w:rFonts w:ascii="Garamond" w:hAnsi="Garamond" w:cstheme="majorHAnsi"/>
          <w:highlight w:val="yellow"/>
        </w:rPr>
        <w:t>__</w:t>
      </w:r>
      <w:r w:rsidRPr="00DA3125">
        <w:rPr>
          <w:rFonts w:ascii="Garamond" w:hAnsi="Garamond" w:cstheme="majorHAnsi"/>
        </w:rPr>
        <w:t xml:space="preserve"> in persona del Rappresentante legale e il </w:t>
      </w:r>
    </w:p>
    <w:p w14:paraId="71E8A9EF" w14:textId="53542003" w:rsidR="001F7B73" w:rsidRPr="00DA3125" w:rsidRDefault="2E69A42B" w:rsidP="000D1BD3">
      <w:pPr>
        <w:spacing w:after="120" w:line="240" w:lineRule="auto"/>
        <w:ind w:left="1416"/>
        <w:jc w:val="both"/>
        <w:rPr>
          <w:rFonts w:ascii="Garamond" w:hAnsi="Garamond" w:cstheme="majorBidi"/>
        </w:rPr>
      </w:pPr>
      <w:r w:rsidRPr="00DA3125">
        <w:rPr>
          <w:rFonts w:ascii="Garamond" w:hAnsi="Garamond" w:cstheme="majorBidi"/>
        </w:rPr>
        <w:t xml:space="preserve">(ii) Responsabile del trattamento è </w:t>
      </w:r>
      <w:r w:rsidRPr="00DA3125">
        <w:rPr>
          <w:rFonts w:ascii="Garamond" w:hAnsi="Garamond" w:cstheme="majorBidi"/>
          <w:highlight w:val="yellow"/>
        </w:rPr>
        <w:t>_____________________</w:t>
      </w:r>
    </w:p>
    <w:p w14:paraId="1247D752" w14:textId="2A96E6CB" w:rsidR="000B38CF" w:rsidRPr="00DA3125" w:rsidRDefault="000B38CF" w:rsidP="000D1BD3">
      <w:pPr>
        <w:spacing w:after="120" w:line="240" w:lineRule="auto"/>
        <w:ind w:left="708"/>
        <w:jc w:val="both"/>
        <w:rPr>
          <w:rFonts w:ascii="Garamond" w:hAnsi="Garamond" w:cstheme="majorBidi"/>
        </w:rPr>
      </w:pPr>
      <w:r w:rsidRPr="00DA3125">
        <w:rPr>
          <w:rFonts w:ascii="Garamond" w:hAnsi="Garamond" w:cstheme="majorBidi"/>
        </w:rPr>
        <w:t xml:space="preserve">Per la Regione </w:t>
      </w:r>
      <w:r w:rsidRPr="00DA3125">
        <w:rPr>
          <w:rFonts w:ascii="Garamond" w:hAnsi="Garamond" w:cstheme="majorBidi"/>
          <w:highlight w:val="yellow"/>
        </w:rPr>
        <w:t>_____________</w:t>
      </w:r>
    </w:p>
    <w:p w14:paraId="6DA278B5" w14:textId="6E347E27" w:rsidR="000B38CF" w:rsidRPr="00DA3125" w:rsidRDefault="000B38CF" w:rsidP="000D1BD3">
      <w:pPr>
        <w:spacing w:after="120" w:line="240" w:lineRule="auto"/>
        <w:ind w:left="1416"/>
        <w:jc w:val="both"/>
        <w:rPr>
          <w:rFonts w:ascii="Garamond" w:hAnsi="Garamond" w:cstheme="majorHAnsi"/>
        </w:rPr>
      </w:pPr>
      <w:r w:rsidRPr="00DA3125">
        <w:rPr>
          <w:rFonts w:ascii="Garamond" w:hAnsi="Garamond" w:cstheme="majorHAnsi"/>
        </w:rPr>
        <w:t xml:space="preserve">(i) il titolare del trattamento dei dati personali, è </w:t>
      </w:r>
      <w:r w:rsidRPr="00DA3125">
        <w:rPr>
          <w:rFonts w:ascii="Garamond" w:hAnsi="Garamond" w:cstheme="majorHAnsi"/>
          <w:highlight w:val="yellow"/>
        </w:rPr>
        <w:t>__</w:t>
      </w:r>
      <w:r w:rsidR="00F81B5A" w:rsidRPr="00DA3125">
        <w:rPr>
          <w:rFonts w:ascii="Garamond" w:hAnsi="Garamond" w:cstheme="majorHAnsi"/>
          <w:highlight w:val="yellow"/>
        </w:rPr>
        <w:t>____</w:t>
      </w:r>
      <w:r w:rsidRPr="00DA3125">
        <w:rPr>
          <w:rFonts w:ascii="Garamond" w:hAnsi="Garamond" w:cstheme="majorHAnsi"/>
          <w:highlight w:val="yellow"/>
        </w:rPr>
        <w:t>_</w:t>
      </w:r>
      <w:r w:rsidR="00F81B5A" w:rsidRPr="00DA3125">
        <w:rPr>
          <w:rFonts w:ascii="Garamond" w:hAnsi="Garamond" w:cstheme="majorHAnsi"/>
          <w:highlight w:val="yellow"/>
        </w:rPr>
        <w:t>_</w:t>
      </w:r>
      <w:r w:rsidRPr="00DA3125">
        <w:rPr>
          <w:rFonts w:ascii="Garamond" w:hAnsi="Garamond" w:cstheme="majorHAnsi"/>
          <w:highlight w:val="yellow"/>
        </w:rPr>
        <w:t xml:space="preserve"> </w:t>
      </w:r>
      <w:r w:rsidRPr="00DA3125">
        <w:rPr>
          <w:rFonts w:ascii="Garamond" w:hAnsi="Garamond" w:cstheme="majorHAnsi"/>
        </w:rPr>
        <w:t xml:space="preserve">in persona del Rappresentante legale e il </w:t>
      </w:r>
    </w:p>
    <w:p w14:paraId="0CFDBA48" w14:textId="77777777" w:rsidR="000B38CF" w:rsidRPr="00DA3125" w:rsidRDefault="000B38CF" w:rsidP="000D1BD3">
      <w:pPr>
        <w:spacing w:after="120" w:line="240" w:lineRule="auto"/>
        <w:ind w:left="1416"/>
        <w:jc w:val="both"/>
        <w:rPr>
          <w:rFonts w:ascii="Garamond" w:hAnsi="Garamond" w:cstheme="majorBidi"/>
        </w:rPr>
      </w:pPr>
      <w:r w:rsidRPr="00DA3125">
        <w:rPr>
          <w:rFonts w:ascii="Garamond" w:hAnsi="Garamond" w:cstheme="majorBidi"/>
        </w:rPr>
        <w:t xml:space="preserve">(ii) Responsabile del trattamento è </w:t>
      </w:r>
      <w:r w:rsidRPr="00DA3125">
        <w:rPr>
          <w:rFonts w:ascii="Garamond" w:hAnsi="Garamond" w:cstheme="majorBidi"/>
          <w:highlight w:val="yellow"/>
        </w:rPr>
        <w:t>_____________________</w:t>
      </w:r>
    </w:p>
    <w:p w14:paraId="790D4649" w14:textId="01833911" w:rsidR="00C301FF" w:rsidRPr="00DA3125" w:rsidRDefault="00C301FF" w:rsidP="000D1BD3">
      <w:pPr>
        <w:spacing w:after="120" w:line="240" w:lineRule="auto"/>
        <w:ind w:left="708"/>
        <w:jc w:val="both"/>
        <w:rPr>
          <w:rFonts w:ascii="Garamond" w:eastAsia="Garamond" w:hAnsi="Garamond" w:cstheme="majorHAnsi"/>
        </w:rPr>
      </w:pPr>
      <w:r w:rsidRPr="00DA3125">
        <w:rPr>
          <w:rFonts w:ascii="Garamond" w:eastAsia="Garamond" w:hAnsi="Garamond" w:cstheme="majorHAnsi"/>
        </w:rPr>
        <w:t>Per l’Unità di Missione per l’attuazione degli interventi PNRR, presso il Ministero del lavoro e delle politiche sociali</w:t>
      </w:r>
    </w:p>
    <w:p w14:paraId="0D4E477F" w14:textId="77777777" w:rsidR="00C301FF" w:rsidRPr="00DA3125" w:rsidRDefault="00C301FF" w:rsidP="000D1BD3">
      <w:pPr>
        <w:spacing w:after="120" w:line="240" w:lineRule="auto"/>
        <w:ind w:left="1416"/>
        <w:jc w:val="both"/>
        <w:rPr>
          <w:rFonts w:ascii="Garamond" w:hAnsi="Garamond" w:cstheme="majorHAnsi"/>
        </w:rPr>
      </w:pPr>
      <w:r w:rsidRPr="00DA3125">
        <w:rPr>
          <w:rFonts w:ascii="Garamond" w:hAnsi="Garamond" w:cstheme="majorHAnsi"/>
        </w:rPr>
        <w:t xml:space="preserve">(i) il titolare del trattamento dei dati personali, è </w:t>
      </w:r>
      <w:r w:rsidRPr="00DA3125">
        <w:rPr>
          <w:rFonts w:ascii="Garamond" w:hAnsi="Garamond" w:cstheme="majorHAnsi"/>
          <w:highlight w:val="yellow"/>
        </w:rPr>
        <w:t>_____</w:t>
      </w:r>
      <w:r w:rsidRPr="00DA3125">
        <w:rPr>
          <w:rFonts w:ascii="Garamond" w:hAnsi="Garamond" w:cstheme="majorHAnsi"/>
        </w:rPr>
        <w:t xml:space="preserve"> in persona del Rappresentante legale e il </w:t>
      </w:r>
    </w:p>
    <w:p w14:paraId="0F19990C" w14:textId="77777777" w:rsidR="00C301FF" w:rsidRPr="00DA3125" w:rsidRDefault="00C301FF" w:rsidP="000D1BD3">
      <w:pPr>
        <w:spacing w:after="120" w:line="240" w:lineRule="auto"/>
        <w:ind w:left="1416"/>
        <w:jc w:val="both"/>
        <w:rPr>
          <w:rFonts w:ascii="Garamond" w:hAnsi="Garamond" w:cstheme="majorHAnsi"/>
        </w:rPr>
      </w:pPr>
      <w:r w:rsidRPr="00DA3125">
        <w:rPr>
          <w:rFonts w:ascii="Garamond" w:hAnsi="Garamond" w:cstheme="majorHAnsi"/>
        </w:rPr>
        <w:t xml:space="preserve">(ii) Responsabile del trattamento è </w:t>
      </w:r>
      <w:r w:rsidRPr="00DA3125">
        <w:rPr>
          <w:rFonts w:ascii="Garamond" w:hAnsi="Garamond" w:cstheme="majorHAnsi"/>
          <w:highlight w:val="yellow"/>
        </w:rPr>
        <w:t>_____________________</w:t>
      </w:r>
      <w:r w:rsidRPr="00DA3125">
        <w:rPr>
          <w:rFonts w:ascii="Garamond" w:hAnsi="Garamond" w:cstheme="majorHAnsi"/>
        </w:rPr>
        <w:t>.</w:t>
      </w:r>
    </w:p>
    <w:p w14:paraId="36465102" w14:textId="0067652F" w:rsidR="00DB6020" w:rsidRPr="00DA3125" w:rsidRDefault="49F161EF" w:rsidP="000D1BD3">
      <w:pPr>
        <w:spacing w:after="120" w:line="240" w:lineRule="auto"/>
        <w:jc w:val="both"/>
        <w:rPr>
          <w:rFonts w:ascii="Garamond" w:hAnsi="Garamond" w:cstheme="majorHAnsi"/>
        </w:rPr>
      </w:pPr>
      <w:r w:rsidRPr="00DA3125">
        <w:rPr>
          <w:rFonts w:ascii="Garamond" w:hAnsi="Garamond" w:cstheme="majorHAnsi"/>
        </w:rPr>
        <w:t>5. Le parti si impegnano a concordare, tramite scambio di note formali, le eventuali modalità di pubblicizzazione o comunicazione esterna, anche a titolo individuale, del presente Accordo.</w:t>
      </w:r>
    </w:p>
    <w:p w14:paraId="35F82242" w14:textId="77777777" w:rsidR="00F96136" w:rsidRDefault="00F96136" w:rsidP="000D1BD3">
      <w:pPr>
        <w:spacing w:after="120" w:line="240" w:lineRule="auto"/>
        <w:jc w:val="both"/>
        <w:rPr>
          <w:rFonts w:ascii="Garamond" w:hAnsi="Garamond" w:cstheme="majorHAnsi"/>
          <w:b/>
          <w:bCs/>
        </w:rPr>
      </w:pPr>
    </w:p>
    <w:p w14:paraId="56F7C5B6" w14:textId="788FB2AE" w:rsidR="00DB6020" w:rsidRPr="00DA3125" w:rsidRDefault="00DB6020" w:rsidP="000D1BD3">
      <w:pPr>
        <w:spacing w:after="120" w:line="240" w:lineRule="auto"/>
        <w:jc w:val="center"/>
        <w:rPr>
          <w:rFonts w:ascii="Garamond" w:hAnsi="Garamond" w:cstheme="majorHAnsi"/>
          <w:b/>
          <w:bCs/>
        </w:rPr>
      </w:pPr>
      <w:r w:rsidRPr="00DA3125">
        <w:rPr>
          <w:rFonts w:ascii="Garamond" w:hAnsi="Garamond" w:cstheme="majorHAnsi"/>
          <w:b/>
          <w:bCs/>
        </w:rPr>
        <w:t>Art. 1</w:t>
      </w:r>
      <w:r w:rsidR="00021D41">
        <w:rPr>
          <w:rFonts w:ascii="Garamond" w:hAnsi="Garamond" w:cstheme="majorHAnsi"/>
          <w:b/>
          <w:bCs/>
        </w:rPr>
        <w:t>2</w:t>
      </w:r>
    </w:p>
    <w:p w14:paraId="7A68BA3E" w14:textId="77777777" w:rsidR="00DB6020" w:rsidRPr="001603C3" w:rsidRDefault="00DB6020" w:rsidP="000D1BD3">
      <w:pPr>
        <w:spacing w:after="120" w:line="240" w:lineRule="auto"/>
        <w:jc w:val="center"/>
        <w:rPr>
          <w:rFonts w:ascii="Garamond" w:hAnsi="Garamond" w:cstheme="majorHAnsi"/>
          <w:b/>
          <w:bCs/>
        </w:rPr>
      </w:pPr>
      <w:r w:rsidRPr="001603C3">
        <w:rPr>
          <w:rFonts w:ascii="Garamond" w:hAnsi="Garamond" w:cstheme="majorHAnsi"/>
          <w:b/>
          <w:bCs/>
        </w:rPr>
        <w:t>(Riduzione o revoca dei contributi)</w:t>
      </w:r>
    </w:p>
    <w:p w14:paraId="7C3CDA04" w14:textId="07820B43" w:rsidR="00DB6020" w:rsidRPr="001603C3" w:rsidRDefault="49F161EF" w:rsidP="000D1BD3">
      <w:pPr>
        <w:spacing w:after="120" w:line="240" w:lineRule="auto"/>
        <w:jc w:val="both"/>
        <w:rPr>
          <w:rFonts w:ascii="Garamond" w:hAnsi="Garamond" w:cstheme="majorBidi"/>
          <w:highlight w:val="magenta"/>
        </w:rPr>
      </w:pPr>
      <w:r w:rsidRPr="001603C3">
        <w:rPr>
          <w:rFonts w:ascii="Garamond" w:hAnsi="Garamond" w:cstheme="majorBidi"/>
        </w:rPr>
        <w:t xml:space="preserve">1. Nel caso in cui </w:t>
      </w:r>
      <w:r w:rsidR="48E35A9A" w:rsidRPr="001603C3">
        <w:rPr>
          <w:rFonts w:ascii="Garamond" w:hAnsi="Garamond" w:cstheme="majorBidi"/>
        </w:rPr>
        <w:t xml:space="preserve">il Soggetto Attuatore </w:t>
      </w:r>
      <w:r w:rsidRPr="001603C3">
        <w:rPr>
          <w:rFonts w:ascii="Garamond" w:hAnsi="Garamond" w:cstheme="majorBidi"/>
        </w:rPr>
        <w:t xml:space="preserve">non </w:t>
      </w:r>
      <w:r w:rsidR="6BCC47A8" w:rsidRPr="001603C3">
        <w:rPr>
          <w:rFonts w:ascii="Garamond" w:hAnsi="Garamond" w:cstheme="majorBidi"/>
        </w:rPr>
        <w:t>rispetti la tempistica di attuazione prevista dai cronoprogrammi</w:t>
      </w:r>
      <w:r w:rsidR="339916D5" w:rsidRPr="001603C3">
        <w:rPr>
          <w:rFonts w:ascii="Garamond" w:hAnsi="Garamond" w:cstheme="majorBidi"/>
        </w:rPr>
        <w:t xml:space="preserve"> </w:t>
      </w:r>
      <w:r w:rsidR="00DD058F" w:rsidRPr="001603C3">
        <w:rPr>
          <w:rFonts w:ascii="Garamond" w:hAnsi="Garamond" w:cstheme="majorBidi"/>
        </w:rPr>
        <w:t>associati all’intervento</w:t>
      </w:r>
      <w:r w:rsidR="6BCC47A8" w:rsidRPr="001603C3">
        <w:rPr>
          <w:rFonts w:ascii="Garamond" w:hAnsi="Garamond" w:cstheme="majorBidi"/>
        </w:rPr>
        <w:t>,</w:t>
      </w:r>
      <w:r w:rsidR="00DD058F" w:rsidRPr="001603C3">
        <w:rPr>
          <w:rFonts w:ascii="Garamond" w:hAnsi="Garamond" w:cstheme="majorBidi"/>
        </w:rPr>
        <w:t xml:space="preserve"> il Commissario Straordinario</w:t>
      </w:r>
      <w:r w:rsidR="339916D5" w:rsidRPr="001603C3">
        <w:rPr>
          <w:rFonts w:ascii="Garamond" w:hAnsi="Garamond" w:cstheme="majorBidi"/>
        </w:rPr>
        <w:t xml:space="preserve"> può revocare i contributi assegnati al</w:t>
      </w:r>
      <w:r w:rsidR="2524127A" w:rsidRPr="001603C3">
        <w:rPr>
          <w:rFonts w:ascii="Garamond" w:hAnsi="Garamond" w:cstheme="majorBidi"/>
        </w:rPr>
        <w:t xml:space="preserve"> Soggetto Attuatore</w:t>
      </w:r>
      <w:r w:rsidR="339916D5" w:rsidRPr="001603C3">
        <w:rPr>
          <w:rFonts w:ascii="Garamond" w:hAnsi="Garamond" w:cstheme="majorBidi"/>
        </w:rPr>
        <w:t xml:space="preserve"> per il loro finanziamento</w:t>
      </w:r>
      <w:r w:rsidR="00E35FBB">
        <w:rPr>
          <w:rFonts w:ascii="Garamond" w:hAnsi="Garamond" w:cstheme="majorBidi"/>
        </w:rPr>
        <w:t>.</w:t>
      </w:r>
    </w:p>
    <w:p w14:paraId="0BC87F25" w14:textId="52F85301" w:rsidR="00DB6020" w:rsidRPr="001603C3" w:rsidRDefault="339916D5" w:rsidP="000D1BD3">
      <w:pPr>
        <w:spacing w:after="120" w:line="240" w:lineRule="auto"/>
        <w:jc w:val="both"/>
        <w:rPr>
          <w:rFonts w:ascii="Garamond" w:hAnsi="Garamond" w:cstheme="majorHAnsi"/>
        </w:rPr>
      </w:pPr>
      <w:r w:rsidRPr="001603C3">
        <w:rPr>
          <w:rFonts w:ascii="Garamond" w:hAnsi="Garamond" w:cstheme="majorHAnsi"/>
        </w:rPr>
        <w:t>2. Qualora l’inerzia risulti suscettibile di compromettere il conseguimento di</w:t>
      </w:r>
      <w:r w:rsidR="55765628" w:rsidRPr="001603C3">
        <w:rPr>
          <w:rFonts w:ascii="Garamond" w:eastAsia="Garamond" w:hAnsi="Garamond" w:cstheme="majorHAnsi"/>
        </w:rPr>
        <w:t xml:space="preserve"> Traguardi e Obiettivi</w:t>
      </w:r>
      <w:r w:rsidRPr="001603C3">
        <w:rPr>
          <w:rFonts w:ascii="Garamond" w:hAnsi="Garamond" w:cstheme="majorHAnsi"/>
        </w:rPr>
        <w:t xml:space="preserve"> sarà attivata la procedura stabilita dall’art</w:t>
      </w:r>
      <w:r w:rsidR="003C73D9">
        <w:rPr>
          <w:rFonts w:ascii="Garamond" w:hAnsi="Garamond" w:cstheme="majorHAnsi"/>
        </w:rPr>
        <w:t>icolo</w:t>
      </w:r>
      <w:r w:rsidR="004562BD">
        <w:rPr>
          <w:rFonts w:ascii="Garamond" w:hAnsi="Garamond" w:cstheme="majorHAnsi"/>
        </w:rPr>
        <w:t xml:space="preserve"> </w:t>
      </w:r>
      <w:r w:rsidRPr="001603C3">
        <w:rPr>
          <w:rFonts w:ascii="Garamond" w:hAnsi="Garamond" w:cstheme="majorHAnsi"/>
        </w:rPr>
        <w:t xml:space="preserve">12 del </w:t>
      </w:r>
      <w:r w:rsidR="003C73D9">
        <w:rPr>
          <w:rFonts w:ascii="Garamond" w:hAnsi="Garamond" w:cstheme="majorHAnsi"/>
        </w:rPr>
        <w:t>d</w:t>
      </w:r>
      <w:r w:rsidRPr="001603C3" w:rsidDel="000A4A14">
        <w:rPr>
          <w:rFonts w:ascii="Garamond" w:hAnsi="Garamond" w:cstheme="majorHAnsi"/>
        </w:rPr>
        <w:t>ecreto</w:t>
      </w:r>
      <w:r w:rsidR="004562BD">
        <w:rPr>
          <w:rFonts w:ascii="Garamond" w:hAnsi="Garamond" w:cstheme="majorHAnsi"/>
        </w:rPr>
        <w:t>-l</w:t>
      </w:r>
      <w:r w:rsidRPr="001603C3" w:rsidDel="000A4A14">
        <w:rPr>
          <w:rFonts w:ascii="Garamond" w:hAnsi="Garamond" w:cstheme="majorHAnsi"/>
        </w:rPr>
        <w:t>egge</w:t>
      </w:r>
      <w:r w:rsidRPr="001603C3">
        <w:rPr>
          <w:rFonts w:ascii="Garamond" w:hAnsi="Garamond" w:cstheme="majorHAnsi"/>
        </w:rPr>
        <w:t xml:space="preserve"> del 31 maggio 2021, n. 77</w:t>
      </w:r>
      <w:r w:rsidR="003C73D9">
        <w:rPr>
          <w:rFonts w:ascii="Garamond" w:hAnsi="Garamond" w:cstheme="majorHAnsi"/>
        </w:rPr>
        <w:t>,</w:t>
      </w:r>
      <w:r w:rsidRPr="001603C3">
        <w:rPr>
          <w:rFonts w:ascii="Garamond" w:hAnsi="Garamond" w:cstheme="majorHAnsi"/>
        </w:rPr>
        <w:t xml:space="preserve"> convertito con modificazioni dalla legge di conversione del 29 luglio 2021, n. 108</w:t>
      </w:r>
      <w:r w:rsidR="003C73D9">
        <w:rPr>
          <w:rFonts w:ascii="Garamond" w:hAnsi="Garamond" w:cstheme="majorHAnsi"/>
        </w:rPr>
        <w:t>.</w:t>
      </w:r>
    </w:p>
    <w:p w14:paraId="1EBDE8A4" w14:textId="2C3239EC" w:rsidR="00DB6020" w:rsidRPr="001603C3" w:rsidRDefault="339916D5" w:rsidP="000D1BD3">
      <w:pPr>
        <w:spacing w:after="120" w:line="240" w:lineRule="auto"/>
        <w:jc w:val="both"/>
        <w:rPr>
          <w:rFonts w:ascii="Garamond" w:hAnsi="Garamond" w:cstheme="majorBidi"/>
        </w:rPr>
      </w:pPr>
      <w:r w:rsidRPr="001603C3">
        <w:rPr>
          <w:rFonts w:ascii="Garamond" w:hAnsi="Garamond" w:cstheme="majorBidi"/>
        </w:rPr>
        <w:t xml:space="preserve">3. Nel caso in cui </w:t>
      </w:r>
      <w:r w:rsidR="5B92EBA4" w:rsidRPr="001603C3">
        <w:rPr>
          <w:rFonts w:ascii="Garamond" w:hAnsi="Garamond" w:cstheme="majorBidi"/>
        </w:rPr>
        <w:t>il Soggetto Attuatore</w:t>
      </w:r>
      <w:r w:rsidRPr="001603C3">
        <w:rPr>
          <w:rFonts w:ascii="Garamond" w:hAnsi="Garamond" w:cstheme="majorBidi"/>
        </w:rPr>
        <w:t xml:space="preserve"> non raggiunga i </w:t>
      </w:r>
      <w:r w:rsidR="4D4363A8" w:rsidRPr="001603C3">
        <w:rPr>
          <w:rFonts w:ascii="Garamond" w:hAnsi="Garamond" w:cstheme="majorBidi"/>
        </w:rPr>
        <w:t>Traguardi e gli Obiettivi</w:t>
      </w:r>
      <w:r w:rsidRPr="001603C3">
        <w:rPr>
          <w:rFonts w:ascii="Garamond" w:hAnsi="Garamond" w:cstheme="majorBidi"/>
        </w:rPr>
        <w:t xml:space="preserve"> finali previsti dal PNRR per l’attuazione degli interventi ad essa affidati, </w:t>
      </w:r>
      <w:r w:rsidR="00DD058F" w:rsidRPr="001603C3">
        <w:rPr>
          <w:rFonts w:ascii="Garamond" w:hAnsi="Garamond" w:cstheme="majorBidi"/>
        </w:rPr>
        <w:t>il Commissario Straordinario, sentiti l’Unità di Missione e l’Ispettorato</w:t>
      </w:r>
      <w:r w:rsidR="009946FD" w:rsidRPr="001603C3">
        <w:rPr>
          <w:rFonts w:ascii="Garamond" w:hAnsi="Garamond" w:cstheme="majorBidi"/>
        </w:rPr>
        <w:t xml:space="preserve"> Generale per il PNRR</w:t>
      </w:r>
      <w:r w:rsidRPr="001603C3">
        <w:rPr>
          <w:rFonts w:ascii="Garamond" w:hAnsi="Garamond" w:cstheme="majorBidi"/>
        </w:rPr>
        <w:t>, può provvedere alla revoca dei contributi previsti per il loro finanziamento</w:t>
      </w:r>
      <w:r w:rsidR="49F161EF" w:rsidRPr="001603C3">
        <w:rPr>
          <w:rFonts w:ascii="Garamond" w:hAnsi="Garamond" w:cstheme="majorBidi"/>
        </w:rPr>
        <w:t>.</w:t>
      </w:r>
    </w:p>
    <w:p w14:paraId="4E51AABD" w14:textId="77777777" w:rsidR="00F96136" w:rsidRPr="00DA3125" w:rsidRDefault="00F96136" w:rsidP="000D1BD3">
      <w:pPr>
        <w:spacing w:after="120" w:line="240" w:lineRule="auto"/>
        <w:jc w:val="both"/>
        <w:rPr>
          <w:rFonts w:ascii="Garamond" w:hAnsi="Garamond" w:cstheme="majorHAnsi"/>
        </w:rPr>
      </w:pPr>
    </w:p>
    <w:p w14:paraId="3B06B871" w14:textId="5835B8DC" w:rsidR="00ED264D" w:rsidRPr="00DA3125" w:rsidRDefault="49F161EF" w:rsidP="000D1BD3">
      <w:pPr>
        <w:spacing w:after="120" w:line="240" w:lineRule="auto"/>
        <w:jc w:val="center"/>
        <w:rPr>
          <w:rFonts w:ascii="Garamond" w:eastAsiaTheme="minorEastAsia" w:hAnsi="Garamond" w:cstheme="majorHAnsi"/>
          <w:b/>
          <w:bCs/>
        </w:rPr>
      </w:pPr>
      <w:r w:rsidRPr="00DA3125">
        <w:rPr>
          <w:rFonts w:ascii="Garamond" w:hAnsi="Garamond" w:cstheme="majorHAnsi"/>
          <w:b/>
          <w:bCs/>
        </w:rPr>
        <w:t>Articolo 1</w:t>
      </w:r>
      <w:r w:rsidR="00021D41">
        <w:rPr>
          <w:rFonts w:ascii="Garamond" w:hAnsi="Garamond" w:cstheme="majorHAnsi"/>
          <w:b/>
          <w:bCs/>
        </w:rPr>
        <w:t>3</w:t>
      </w:r>
    </w:p>
    <w:p w14:paraId="7363B144" w14:textId="47CDBE34" w:rsidR="00DB6020" w:rsidRPr="00DA3125" w:rsidRDefault="00DB6020" w:rsidP="000D1BD3">
      <w:pPr>
        <w:spacing w:after="120" w:line="240" w:lineRule="auto"/>
        <w:jc w:val="center"/>
        <w:rPr>
          <w:rFonts w:ascii="Garamond" w:hAnsi="Garamond" w:cstheme="majorHAnsi"/>
          <w:b/>
          <w:bCs/>
        </w:rPr>
      </w:pPr>
      <w:r w:rsidRPr="00DA3125">
        <w:rPr>
          <w:rFonts w:ascii="Garamond" w:hAnsi="Garamond" w:cstheme="majorHAnsi"/>
          <w:b/>
          <w:bCs/>
        </w:rPr>
        <w:t>(Comunicazioni)</w:t>
      </w:r>
    </w:p>
    <w:p w14:paraId="28C614CB" w14:textId="372C4D01" w:rsidR="00F96136" w:rsidRPr="00021D41" w:rsidRDefault="49F161EF" w:rsidP="000D1BD3">
      <w:pPr>
        <w:spacing w:after="120" w:line="240" w:lineRule="auto"/>
        <w:jc w:val="both"/>
        <w:rPr>
          <w:rFonts w:ascii="Garamond" w:hAnsi="Garamond" w:cstheme="majorHAnsi"/>
        </w:rPr>
      </w:pPr>
      <w:r w:rsidRPr="00DA3125">
        <w:rPr>
          <w:rFonts w:ascii="Garamond" w:hAnsi="Garamond" w:cstheme="majorHAnsi"/>
        </w:rPr>
        <w:t>1. Tutte le comunicazioni fra le parti devono essere inviate, salva diversa espressa previsione, per iscritto ai rispettivi indirizzi di posta elettronica, qui di seguito precisati:</w:t>
      </w:r>
    </w:p>
    <w:p w14:paraId="662AE0E5" w14:textId="4BF997F2" w:rsidR="000B38CF" w:rsidRPr="00DA3125" w:rsidRDefault="000B38CF" w:rsidP="000D1BD3">
      <w:pPr>
        <w:pStyle w:val="Paragrafoelenco"/>
        <w:numPr>
          <w:ilvl w:val="0"/>
          <w:numId w:val="6"/>
        </w:numPr>
        <w:spacing w:after="120" w:line="360" w:lineRule="auto"/>
        <w:jc w:val="both"/>
        <w:rPr>
          <w:rFonts w:ascii="Garamond" w:hAnsi="Garamond" w:cstheme="majorHAnsi"/>
        </w:rPr>
      </w:pPr>
      <w:r w:rsidRPr="00DA3125">
        <w:rPr>
          <w:rFonts w:ascii="Garamond" w:hAnsi="Garamond" w:cstheme="majorHAnsi"/>
        </w:rPr>
        <w:lastRenderedPageBreak/>
        <w:t xml:space="preserve">per il Commissario Straordinario: </w:t>
      </w:r>
      <w:r w:rsidRPr="00DA3125">
        <w:rPr>
          <w:rFonts w:ascii="Garamond" w:hAnsi="Garamond" w:cstheme="majorHAnsi"/>
          <w:highlight w:val="yellow"/>
        </w:rPr>
        <w:t>____________________</w:t>
      </w:r>
      <w:r w:rsidRPr="00DA3125">
        <w:rPr>
          <w:rFonts w:ascii="Garamond" w:hAnsi="Garamond" w:cstheme="majorHAnsi"/>
        </w:rPr>
        <w:t>;</w:t>
      </w:r>
    </w:p>
    <w:p w14:paraId="7DC880E4" w14:textId="7E8D69B0" w:rsidR="5475420A" w:rsidRPr="00DA3125" w:rsidRDefault="5475420A" w:rsidP="000D1BD3">
      <w:pPr>
        <w:pStyle w:val="Paragrafoelenco"/>
        <w:numPr>
          <w:ilvl w:val="0"/>
          <w:numId w:val="6"/>
        </w:numPr>
        <w:spacing w:after="120" w:line="360" w:lineRule="auto"/>
        <w:jc w:val="both"/>
        <w:rPr>
          <w:rFonts w:ascii="Garamond" w:hAnsi="Garamond" w:cstheme="majorHAnsi"/>
        </w:rPr>
      </w:pPr>
      <w:r w:rsidRPr="00DA3125">
        <w:rPr>
          <w:rFonts w:ascii="Garamond" w:hAnsi="Garamond" w:cstheme="majorHAnsi"/>
        </w:rPr>
        <w:t>per il Comune</w:t>
      </w:r>
      <w:r w:rsidR="000B38CF" w:rsidRPr="00DA3125">
        <w:rPr>
          <w:rFonts w:ascii="Garamond" w:hAnsi="Garamond" w:cstheme="majorHAnsi"/>
        </w:rPr>
        <w:t xml:space="preserve"> </w:t>
      </w:r>
      <w:r w:rsidR="000B38CF" w:rsidRPr="00DA3125">
        <w:rPr>
          <w:rFonts w:ascii="Garamond" w:hAnsi="Garamond" w:cstheme="majorHAnsi"/>
          <w:highlight w:val="yellow"/>
        </w:rPr>
        <w:t>______________</w:t>
      </w:r>
      <w:r w:rsidR="000B38CF" w:rsidRPr="00DA3125">
        <w:rPr>
          <w:rFonts w:ascii="Garamond" w:hAnsi="Garamond" w:cstheme="majorHAnsi"/>
        </w:rPr>
        <w:t xml:space="preserve"> : </w:t>
      </w:r>
      <w:r w:rsidR="000B38CF" w:rsidRPr="00DA3125">
        <w:rPr>
          <w:rFonts w:ascii="Garamond" w:hAnsi="Garamond" w:cstheme="majorHAnsi"/>
          <w:highlight w:val="yellow"/>
        </w:rPr>
        <w:t>_________________</w:t>
      </w:r>
      <w:r w:rsidR="000B38CF" w:rsidRPr="00DA3125">
        <w:rPr>
          <w:rFonts w:ascii="Garamond" w:hAnsi="Garamond" w:cstheme="majorHAnsi"/>
        </w:rPr>
        <w:t>;</w:t>
      </w:r>
    </w:p>
    <w:p w14:paraId="14D5AAFA" w14:textId="77777777" w:rsidR="00C301FF" w:rsidRPr="00DA3125" w:rsidRDefault="000B38CF" w:rsidP="000D1BD3">
      <w:pPr>
        <w:pStyle w:val="Paragrafoelenco"/>
        <w:numPr>
          <w:ilvl w:val="0"/>
          <w:numId w:val="6"/>
        </w:numPr>
        <w:spacing w:after="120" w:line="360" w:lineRule="auto"/>
        <w:jc w:val="both"/>
        <w:rPr>
          <w:rFonts w:ascii="Garamond" w:hAnsi="Garamond" w:cstheme="majorHAnsi"/>
        </w:rPr>
      </w:pPr>
      <w:r w:rsidRPr="00DA3125">
        <w:rPr>
          <w:rFonts w:ascii="Garamond" w:hAnsi="Garamond" w:cstheme="majorHAnsi"/>
        </w:rPr>
        <w:t xml:space="preserve">per la Regione </w:t>
      </w:r>
      <w:r w:rsidRPr="00DA3125">
        <w:rPr>
          <w:rFonts w:ascii="Garamond" w:hAnsi="Garamond" w:cstheme="majorHAnsi"/>
          <w:highlight w:val="yellow"/>
        </w:rPr>
        <w:t>___________</w:t>
      </w:r>
      <w:r w:rsidRPr="00DA3125">
        <w:rPr>
          <w:rFonts w:ascii="Garamond" w:hAnsi="Garamond" w:cstheme="majorHAnsi"/>
        </w:rPr>
        <w:t xml:space="preserve"> : </w:t>
      </w:r>
      <w:r w:rsidRPr="00DA3125">
        <w:rPr>
          <w:rFonts w:ascii="Garamond" w:hAnsi="Garamond" w:cstheme="majorHAnsi"/>
          <w:highlight w:val="yellow"/>
        </w:rPr>
        <w:t>________________________</w:t>
      </w:r>
      <w:r w:rsidR="00C301FF" w:rsidRPr="00DA3125">
        <w:rPr>
          <w:rFonts w:ascii="Garamond" w:eastAsia="Garamond" w:hAnsi="Garamond" w:cstheme="majorHAnsi"/>
        </w:rPr>
        <w:t xml:space="preserve"> </w:t>
      </w:r>
    </w:p>
    <w:p w14:paraId="6F245E5D" w14:textId="3B4ABFA1" w:rsidR="000B38CF" w:rsidRPr="00021D41" w:rsidRDefault="00C301FF" w:rsidP="000D1BD3">
      <w:pPr>
        <w:pStyle w:val="Paragrafoelenco"/>
        <w:numPr>
          <w:ilvl w:val="0"/>
          <w:numId w:val="6"/>
        </w:numPr>
        <w:spacing w:after="120" w:line="360" w:lineRule="auto"/>
        <w:jc w:val="both"/>
        <w:rPr>
          <w:rFonts w:ascii="Garamond" w:hAnsi="Garamond" w:cstheme="majorHAnsi"/>
        </w:rPr>
      </w:pPr>
      <w:r w:rsidRPr="00021D41">
        <w:rPr>
          <w:rFonts w:ascii="Garamond" w:eastAsia="Garamond" w:hAnsi="Garamond" w:cstheme="majorHAnsi"/>
        </w:rPr>
        <w:t>per l’Unità di Missione per l’attuazione degli interventi PNRR, presso il Ministero del Lavoro e delle Politiche Sociali</w:t>
      </w:r>
      <w:r w:rsidRPr="00021D41">
        <w:rPr>
          <w:rFonts w:ascii="Garamond" w:hAnsi="Garamond" w:cstheme="majorHAnsi"/>
        </w:rPr>
        <w:t xml:space="preserve">: </w:t>
      </w:r>
      <w:hyperlink r:id="rId15">
        <w:r w:rsidRPr="00021D41">
          <w:rPr>
            <w:rStyle w:val="Collegamentoipertestuale"/>
            <w:rFonts w:ascii="Garamond" w:hAnsi="Garamond" w:cstheme="majorHAnsi"/>
          </w:rPr>
          <w:t>unitadimissionepnrr@pec.lavoro.gov.it</w:t>
        </w:r>
      </w:hyperlink>
    </w:p>
    <w:p w14:paraId="3E392354" w14:textId="533ACA77" w:rsidR="00F96136" w:rsidRPr="00DA3125" w:rsidRDefault="00F96136" w:rsidP="000D1BD3">
      <w:pPr>
        <w:spacing w:after="120" w:line="240" w:lineRule="auto"/>
        <w:jc w:val="both"/>
        <w:rPr>
          <w:rFonts w:ascii="Garamond" w:hAnsi="Garamond" w:cstheme="majorHAnsi"/>
        </w:rPr>
      </w:pPr>
    </w:p>
    <w:p w14:paraId="4BE59F14" w14:textId="0ECD3A17" w:rsidR="00DB6020" w:rsidRPr="00AD33BB" w:rsidRDefault="00DB6020" w:rsidP="000D1BD3">
      <w:pPr>
        <w:spacing w:after="120" w:line="240" w:lineRule="auto"/>
        <w:jc w:val="center"/>
        <w:rPr>
          <w:rFonts w:ascii="Garamond" w:hAnsi="Garamond" w:cstheme="majorHAnsi"/>
          <w:b/>
          <w:bCs/>
        </w:rPr>
      </w:pPr>
      <w:r w:rsidRPr="00AD33BB">
        <w:rPr>
          <w:rFonts w:ascii="Garamond" w:hAnsi="Garamond" w:cstheme="majorHAnsi"/>
          <w:b/>
          <w:bCs/>
        </w:rPr>
        <w:t>Articolo 1</w:t>
      </w:r>
      <w:r w:rsidR="00021D41" w:rsidRPr="00AD33BB">
        <w:rPr>
          <w:rFonts w:ascii="Garamond" w:hAnsi="Garamond" w:cstheme="majorHAnsi"/>
          <w:b/>
          <w:bCs/>
        </w:rPr>
        <w:t>4</w:t>
      </w:r>
    </w:p>
    <w:p w14:paraId="431494B0" w14:textId="4C753E05" w:rsidR="00DB6020" w:rsidRPr="00AD33BB" w:rsidRDefault="00DB6020" w:rsidP="000D1BD3">
      <w:pPr>
        <w:spacing w:after="120" w:line="240" w:lineRule="auto"/>
        <w:jc w:val="center"/>
        <w:rPr>
          <w:rFonts w:ascii="Garamond" w:hAnsi="Garamond" w:cstheme="majorHAnsi"/>
          <w:b/>
          <w:bCs/>
        </w:rPr>
      </w:pPr>
      <w:r w:rsidRPr="00AD33BB">
        <w:rPr>
          <w:rFonts w:ascii="Garamond" w:hAnsi="Garamond" w:cstheme="majorHAnsi"/>
          <w:b/>
          <w:bCs/>
        </w:rPr>
        <w:t>(Durata</w:t>
      </w:r>
      <w:r w:rsidR="004F792C" w:rsidRPr="00AD33BB">
        <w:rPr>
          <w:rFonts w:ascii="Garamond" w:hAnsi="Garamond" w:cstheme="majorHAnsi"/>
          <w:b/>
          <w:bCs/>
        </w:rPr>
        <w:t xml:space="preserve"> e condizione sospensiva di efficacia</w:t>
      </w:r>
      <w:r w:rsidRPr="00AD33BB">
        <w:rPr>
          <w:rFonts w:ascii="Garamond" w:hAnsi="Garamond" w:cstheme="majorHAnsi"/>
          <w:b/>
          <w:bCs/>
        </w:rPr>
        <w:t>)</w:t>
      </w:r>
    </w:p>
    <w:p w14:paraId="78DB5342" w14:textId="524E5D60" w:rsidR="00AD33BB" w:rsidRDefault="00AD33BB" w:rsidP="000D1BD3">
      <w:pPr>
        <w:spacing w:after="120" w:line="240" w:lineRule="auto"/>
        <w:jc w:val="both"/>
        <w:rPr>
          <w:rFonts w:ascii="Garamond" w:hAnsi="Garamond" w:cstheme="majorHAnsi"/>
        </w:rPr>
      </w:pPr>
      <w:r w:rsidRPr="00AD33BB">
        <w:rPr>
          <w:rFonts w:ascii="Garamond" w:hAnsi="Garamond" w:cstheme="majorHAnsi"/>
        </w:rPr>
        <w:t>1. Il presente Accordo è valido sin dal momento della sottoscrizione delle Parti, tuttavia acquisterà efficacia a far data dalla decorrenza della registrazione del relativo decreto di approvazione, secondo quanto previsto dal quadro normativo e regolamentare vigente. L’erogazione delle quote di anticipo, di trasferimenti intermedi e saldo, pertanto, potrà avvenire solo una volta completato il predetto iter dei controlli</w:t>
      </w:r>
      <w:r>
        <w:rPr>
          <w:rFonts w:ascii="Garamond" w:hAnsi="Garamond" w:cstheme="majorHAnsi"/>
        </w:rPr>
        <w:t>.</w:t>
      </w:r>
    </w:p>
    <w:p w14:paraId="67475C0D" w14:textId="68AABB2B" w:rsidR="00DB6020" w:rsidRPr="00DA3125" w:rsidRDefault="00FE6319" w:rsidP="000D1BD3">
      <w:pPr>
        <w:spacing w:after="120" w:line="240" w:lineRule="auto"/>
        <w:jc w:val="both"/>
        <w:rPr>
          <w:rFonts w:ascii="Garamond" w:hAnsi="Garamond" w:cstheme="majorHAnsi"/>
        </w:rPr>
      </w:pPr>
      <w:r>
        <w:rPr>
          <w:rFonts w:ascii="Garamond" w:hAnsi="Garamond" w:cstheme="majorHAnsi"/>
        </w:rPr>
        <w:t xml:space="preserve">2. </w:t>
      </w:r>
      <w:r w:rsidR="49F161EF" w:rsidRPr="00DA3125">
        <w:rPr>
          <w:rFonts w:ascii="Garamond" w:hAnsi="Garamond" w:cstheme="majorHAnsi"/>
        </w:rPr>
        <w:t>Il presente accordo</w:t>
      </w:r>
      <w:r w:rsidR="00AD33BB">
        <w:rPr>
          <w:rFonts w:ascii="Garamond" w:hAnsi="Garamond" w:cstheme="majorHAnsi"/>
        </w:rPr>
        <w:t xml:space="preserve"> </w:t>
      </w:r>
      <w:r w:rsidR="49F161EF" w:rsidRPr="00DA3125">
        <w:rPr>
          <w:rFonts w:ascii="Garamond" w:hAnsi="Garamond" w:cstheme="majorHAnsi"/>
        </w:rPr>
        <w:t xml:space="preserve">scadrà al </w:t>
      </w:r>
      <w:r w:rsidR="2E69A42B" w:rsidRPr="00DA3125">
        <w:rPr>
          <w:rFonts w:ascii="Garamond" w:hAnsi="Garamond" w:cstheme="majorHAnsi"/>
        </w:rPr>
        <w:t xml:space="preserve">conseguimento dei </w:t>
      </w:r>
      <w:r w:rsidR="4D4363A8" w:rsidRPr="00DA3125">
        <w:rPr>
          <w:rFonts w:ascii="Garamond" w:hAnsi="Garamond" w:cstheme="majorHAnsi"/>
          <w:color w:val="000000" w:themeColor="text1"/>
        </w:rPr>
        <w:t>Traguardi e degli Obiettivi</w:t>
      </w:r>
      <w:r w:rsidR="2E69A42B" w:rsidRPr="00DA3125">
        <w:rPr>
          <w:rFonts w:ascii="Garamond" w:hAnsi="Garamond" w:cstheme="majorHAnsi"/>
        </w:rPr>
        <w:t xml:space="preserve"> e al </w:t>
      </w:r>
      <w:r w:rsidR="49F161EF" w:rsidRPr="00DA3125">
        <w:rPr>
          <w:rFonts w:ascii="Garamond" w:hAnsi="Garamond" w:cstheme="majorHAnsi"/>
        </w:rPr>
        <w:t>completamento fisico e finanziario de</w:t>
      </w:r>
      <w:r w:rsidR="2E69A42B" w:rsidRPr="00DA3125">
        <w:rPr>
          <w:rFonts w:ascii="Garamond" w:hAnsi="Garamond" w:cstheme="majorHAnsi"/>
        </w:rPr>
        <w:t>gli interventi</w:t>
      </w:r>
      <w:r w:rsidR="49F161EF" w:rsidRPr="00DA3125">
        <w:rPr>
          <w:rFonts w:ascii="Garamond" w:hAnsi="Garamond" w:cstheme="majorHAnsi"/>
        </w:rPr>
        <w:t>.</w:t>
      </w:r>
    </w:p>
    <w:p w14:paraId="5AC6EE66" w14:textId="545CFA07" w:rsidR="004F792C" w:rsidRDefault="003C73D9" w:rsidP="000D1BD3">
      <w:pPr>
        <w:spacing w:after="120"/>
        <w:jc w:val="both"/>
        <w:rPr>
          <w:b/>
          <w:bCs/>
        </w:rPr>
      </w:pPr>
      <w:r>
        <w:rPr>
          <w:rFonts w:ascii="Garamond" w:hAnsi="Garamond" w:cstheme="majorBidi"/>
        </w:rPr>
        <w:t>3</w:t>
      </w:r>
      <w:r w:rsidR="49F161EF" w:rsidRPr="00DA3125">
        <w:rPr>
          <w:rFonts w:ascii="Garamond" w:hAnsi="Garamond" w:cstheme="majorBidi"/>
        </w:rPr>
        <w:t xml:space="preserve">. </w:t>
      </w:r>
      <w:r w:rsidR="25B5872D" w:rsidRPr="00DA3125">
        <w:rPr>
          <w:rFonts w:ascii="Garamond" w:hAnsi="Garamond" w:cstheme="majorBidi"/>
        </w:rPr>
        <w:t>Il Soggetto Attuatore</w:t>
      </w:r>
      <w:r w:rsidR="00FA3818" w:rsidRPr="00DA3125">
        <w:rPr>
          <w:rFonts w:ascii="Garamond" w:hAnsi="Garamond" w:cstheme="majorBidi"/>
        </w:rPr>
        <w:t xml:space="preserve"> è</w:t>
      </w:r>
      <w:r w:rsidR="49F161EF" w:rsidRPr="00DA3125">
        <w:rPr>
          <w:rFonts w:ascii="Garamond" w:hAnsi="Garamond" w:cstheme="majorBidi"/>
        </w:rPr>
        <w:t xml:space="preserve"> comunque obbligat</w:t>
      </w:r>
      <w:r w:rsidR="00FA3818" w:rsidRPr="00DA3125">
        <w:rPr>
          <w:rFonts w:ascii="Garamond" w:hAnsi="Garamond" w:cstheme="majorBidi"/>
        </w:rPr>
        <w:t>o</w:t>
      </w:r>
      <w:r w:rsidR="49F161EF" w:rsidRPr="00DA3125">
        <w:rPr>
          <w:rFonts w:ascii="Garamond" w:hAnsi="Garamond" w:cstheme="majorBidi"/>
        </w:rPr>
        <w:t xml:space="preserve"> ad assicurare la disponibilità della documentazione e di ogni altra </w:t>
      </w:r>
      <w:r w:rsidR="49F161EF" w:rsidRPr="00DA3125">
        <w:rPr>
          <w:rFonts w:ascii="Garamond" w:hAnsi="Garamond" w:cstheme="majorBidi"/>
        </w:rPr>
        <w:t>informazione richiesta nell’espletamento dei controlli</w:t>
      </w:r>
      <w:r>
        <w:rPr>
          <w:rFonts w:ascii="Garamond" w:hAnsi="Garamond" w:cstheme="majorBidi"/>
        </w:rPr>
        <w:t>,</w:t>
      </w:r>
      <w:r w:rsidR="49F161EF" w:rsidRPr="00DA3125">
        <w:rPr>
          <w:rFonts w:ascii="Garamond" w:hAnsi="Garamond" w:cstheme="majorBidi"/>
        </w:rPr>
        <w:t xml:space="preserve"> anche comunitari</w:t>
      </w:r>
      <w:r>
        <w:rPr>
          <w:rFonts w:ascii="Garamond" w:hAnsi="Garamond" w:cstheme="majorBidi"/>
        </w:rPr>
        <w:t>,</w:t>
      </w:r>
      <w:r w:rsidR="49F161EF" w:rsidRPr="00DA3125">
        <w:rPr>
          <w:rFonts w:ascii="Garamond" w:hAnsi="Garamond" w:cstheme="majorBidi"/>
        </w:rPr>
        <w:t xml:space="preserve"> eseguiti successivamente alla conclusione de</w:t>
      </w:r>
      <w:r w:rsidR="2E69A42B" w:rsidRPr="00DA3125">
        <w:rPr>
          <w:rFonts w:ascii="Garamond" w:hAnsi="Garamond" w:cstheme="majorBidi"/>
        </w:rPr>
        <w:t>gli interventi, in conformità alla normativa comunitaria</w:t>
      </w:r>
      <w:r w:rsidR="49F161EF" w:rsidRPr="00DA3125">
        <w:rPr>
          <w:rFonts w:ascii="Garamond" w:hAnsi="Garamond" w:cstheme="majorBidi"/>
        </w:rPr>
        <w:t>.</w:t>
      </w:r>
      <w:r w:rsidR="004F792C" w:rsidRPr="004F792C">
        <w:rPr>
          <w:b/>
          <w:bCs/>
        </w:rPr>
        <w:t xml:space="preserve"> </w:t>
      </w:r>
    </w:p>
    <w:p w14:paraId="6958C7E2" w14:textId="77777777" w:rsidR="00336D48" w:rsidRPr="00DF46B8" w:rsidRDefault="00336D48" w:rsidP="00336D48">
      <w:pPr>
        <w:jc w:val="both"/>
        <w:rPr>
          <w:rFonts w:ascii="Garamond" w:hAnsi="Garamond"/>
        </w:rPr>
      </w:pPr>
      <w:r w:rsidRPr="00DF46B8">
        <w:rPr>
          <w:rFonts w:ascii="Garamond" w:hAnsi="Garamond"/>
        </w:rPr>
        <w:t xml:space="preserve">4. L’Amministrazione centrale titolare di interventi PNRR può revocare il finanziamento posto a valere sulle risorse PNRR laddove il Soggetto Attuatore, nell’attuazione delle attività programmate e ammesse a finanziamento, non assicuri il rispetto degli obblighi relativi ai principi del “Do No </w:t>
      </w:r>
      <w:proofErr w:type="spellStart"/>
      <w:r w:rsidRPr="00DF46B8">
        <w:rPr>
          <w:rFonts w:ascii="Garamond" w:hAnsi="Garamond"/>
        </w:rPr>
        <w:t>Significant</w:t>
      </w:r>
      <w:proofErr w:type="spellEnd"/>
      <w:r w:rsidRPr="00DF46B8">
        <w:rPr>
          <w:rFonts w:ascii="Garamond" w:hAnsi="Garamond"/>
        </w:rPr>
        <w:t xml:space="preserve"> </w:t>
      </w:r>
      <w:proofErr w:type="spellStart"/>
      <w:r w:rsidRPr="00DF46B8">
        <w:rPr>
          <w:rFonts w:ascii="Garamond" w:hAnsi="Garamond"/>
        </w:rPr>
        <w:t>Harm</w:t>
      </w:r>
      <w:proofErr w:type="spellEnd"/>
      <w:r w:rsidRPr="00DF46B8">
        <w:rPr>
          <w:rFonts w:ascii="Garamond" w:hAnsi="Garamond"/>
        </w:rPr>
        <w:t xml:space="preserve">” (DNSH) e del divieto di doppio finanziamento. </w:t>
      </w:r>
    </w:p>
    <w:p w14:paraId="7192876F" w14:textId="77777777" w:rsidR="00336D48" w:rsidRPr="00DA3125" w:rsidRDefault="00336D48" w:rsidP="000D1BD3">
      <w:pPr>
        <w:spacing w:after="120"/>
        <w:jc w:val="both"/>
        <w:rPr>
          <w:rFonts w:ascii="Garamond" w:hAnsi="Garamond" w:cstheme="majorBidi"/>
        </w:rPr>
      </w:pPr>
    </w:p>
    <w:p w14:paraId="09D50505" w14:textId="77777777" w:rsidR="00F96136" w:rsidRPr="00DA3125" w:rsidRDefault="00F96136" w:rsidP="000D1BD3">
      <w:pPr>
        <w:spacing w:after="120" w:line="240" w:lineRule="auto"/>
        <w:jc w:val="both"/>
        <w:rPr>
          <w:rFonts w:ascii="Garamond" w:hAnsi="Garamond" w:cstheme="majorHAnsi"/>
        </w:rPr>
      </w:pPr>
    </w:p>
    <w:p w14:paraId="7CACE796" w14:textId="1F7AEDCC" w:rsidR="00DB6020" w:rsidRPr="00DA3125" w:rsidRDefault="00DB6020" w:rsidP="000D1BD3">
      <w:pPr>
        <w:spacing w:after="120" w:line="240" w:lineRule="auto"/>
        <w:jc w:val="center"/>
        <w:rPr>
          <w:rFonts w:ascii="Garamond" w:hAnsi="Garamond" w:cstheme="majorHAnsi"/>
          <w:b/>
          <w:bCs/>
        </w:rPr>
      </w:pPr>
      <w:r w:rsidRPr="00DA3125">
        <w:rPr>
          <w:rFonts w:ascii="Garamond" w:hAnsi="Garamond" w:cstheme="majorHAnsi"/>
          <w:b/>
          <w:bCs/>
        </w:rPr>
        <w:t>Articolo 1</w:t>
      </w:r>
      <w:r w:rsidR="00021D41">
        <w:rPr>
          <w:rFonts w:ascii="Garamond" w:hAnsi="Garamond" w:cstheme="majorHAnsi"/>
          <w:b/>
          <w:bCs/>
        </w:rPr>
        <w:t>5</w:t>
      </w:r>
    </w:p>
    <w:p w14:paraId="103D713D" w14:textId="77777777" w:rsidR="00DB6020" w:rsidRPr="00DA3125" w:rsidRDefault="00DB6020" w:rsidP="000D1BD3">
      <w:pPr>
        <w:spacing w:after="120" w:line="240" w:lineRule="auto"/>
        <w:jc w:val="center"/>
        <w:rPr>
          <w:rFonts w:ascii="Garamond" w:hAnsi="Garamond" w:cstheme="majorHAnsi"/>
          <w:b/>
          <w:bCs/>
        </w:rPr>
      </w:pPr>
      <w:r w:rsidRPr="00DA3125">
        <w:rPr>
          <w:rFonts w:ascii="Garamond" w:hAnsi="Garamond" w:cstheme="majorHAnsi"/>
          <w:b/>
          <w:bCs/>
        </w:rPr>
        <w:t>(Disposizioni finali)</w:t>
      </w:r>
    </w:p>
    <w:p w14:paraId="202DDB7F" w14:textId="7CFC3B3E" w:rsidR="00DB6020" w:rsidRPr="00DA3125" w:rsidRDefault="49F161EF" w:rsidP="000D1BD3">
      <w:pPr>
        <w:spacing w:after="120" w:line="240" w:lineRule="auto"/>
        <w:jc w:val="both"/>
        <w:rPr>
          <w:rFonts w:ascii="Garamond" w:hAnsi="Garamond" w:cstheme="majorHAnsi"/>
        </w:rPr>
      </w:pPr>
      <w:r w:rsidRPr="00DA3125">
        <w:rPr>
          <w:rFonts w:ascii="Garamond" w:hAnsi="Garamond" w:cstheme="majorHAnsi"/>
        </w:rPr>
        <w:t>1. Le parti convengono che il presente accordo è il risultato di una negoziazione volta al perseguimento di un interesse comune e di una specifica condivisione tra le stesse con riferimento ad ogni singola clausola.</w:t>
      </w:r>
    </w:p>
    <w:p w14:paraId="21F2F9F3" w14:textId="0F84E9B3" w:rsidR="003C73D9" w:rsidRDefault="006C2D99" w:rsidP="006A7439">
      <w:pPr>
        <w:spacing w:after="120" w:line="240" w:lineRule="auto"/>
        <w:jc w:val="both"/>
        <w:rPr>
          <w:rFonts w:ascii="Garamond" w:hAnsi="Garamond" w:cstheme="majorHAnsi"/>
        </w:rPr>
      </w:pPr>
      <w:r>
        <w:rPr>
          <w:rFonts w:ascii="Garamond" w:hAnsi="Garamond" w:cstheme="majorHAnsi"/>
        </w:rPr>
        <w:t>2</w:t>
      </w:r>
      <w:r w:rsidR="49F161EF" w:rsidRPr="00DA3125">
        <w:rPr>
          <w:rFonts w:ascii="Garamond" w:hAnsi="Garamond" w:cstheme="majorHAnsi"/>
        </w:rPr>
        <w:t xml:space="preserve">. Il presente atto si </w:t>
      </w:r>
      <w:r w:rsidR="49F161EF" w:rsidRPr="00624852">
        <w:rPr>
          <w:rFonts w:ascii="Garamond" w:hAnsi="Garamond" w:cstheme="majorHAnsi"/>
        </w:rPr>
        <w:t xml:space="preserve">compone </w:t>
      </w:r>
      <w:r w:rsidR="49F161EF" w:rsidRPr="00B84EA6">
        <w:rPr>
          <w:rFonts w:ascii="Garamond" w:hAnsi="Garamond" w:cstheme="majorHAnsi"/>
        </w:rPr>
        <w:t xml:space="preserve">di </w:t>
      </w:r>
      <w:r w:rsidR="004562BD" w:rsidRPr="00B84EA6">
        <w:rPr>
          <w:rFonts w:ascii="Garamond" w:hAnsi="Garamond" w:cstheme="majorHAnsi"/>
        </w:rPr>
        <w:t xml:space="preserve">n. </w:t>
      </w:r>
      <w:r w:rsidR="49F161EF" w:rsidRPr="00B84EA6">
        <w:rPr>
          <w:rFonts w:ascii="Garamond" w:hAnsi="Garamond" w:cstheme="majorHAnsi"/>
        </w:rPr>
        <w:t>1</w:t>
      </w:r>
      <w:r w:rsidR="00ED359A" w:rsidRPr="00B84EA6">
        <w:rPr>
          <w:rFonts w:ascii="Garamond" w:hAnsi="Garamond" w:cstheme="majorHAnsi"/>
        </w:rPr>
        <w:t>5</w:t>
      </w:r>
      <w:r w:rsidR="49F161EF" w:rsidRPr="00B84EA6">
        <w:rPr>
          <w:rFonts w:ascii="Garamond" w:hAnsi="Garamond" w:cstheme="majorHAnsi"/>
        </w:rPr>
        <w:t xml:space="preserve"> articoli</w:t>
      </w:r>
      <w:r w:rsidR="49F161EF" w:rsidRPr="00624852">
        <w:rPr>
          <w:rFonts w:ascii="Garamond" w:hAnsi="Garamond" w:cstheme="majorHAnsi"/>
        </w:rPr>
        <w:t xml:space="preserve"> ed è</w:t>
      </w:r>
      <w:r w:rsidR="49F161EF" w:rsidRPr="00DA3125">
        <w:rPr>
          <w:rFonts w:ascii="Garamond" w:hAnsi="Garamond" w:cstheme="majorHAnsi"/>
        </w:rPr>
        <w:t xml:space="preserve"> sottoscritto digitalmente</w:t>
      </w:r>
      <w:r w:rsidR="003C73D9">
        <w:rPr>
          <w:rFonts w:ascii="Garamond" w:hAnsi="Garamond" w:cstheme="majorHAnsi"/>
        </w:rPr>
        <w:t>.</w:t>
      </w:r>
    </w:p>
    <w:p w14:paraId="18984506" w14:textId="77777777" w:rsidR="003C73D9" w:rsidRPr="00DA3125" w:rsidRDefault="003C73D9" w:rsidP="000D1BD3">
      <w:pPr>
        <w:spacing w:after="120" w:line="240" w:lineRule="auto"/>
        <w:jc w:val="both"/>
        <w:rPr>
          <w:rFonts w:ascii="Garamond" w:hAnsi="Garamond" w:cstheme="majorHAnsi"/>
        </w:rPr>
      </w:pPr>
    </w:p>
    <w:p w14:paraId="1FEFCD07" w14:textId="77777777" w:rsidR="000B38CF" w:rsidRPr="00DA3125" w:rsidRDefault="000B38CF" w:rsidP="000D1BD3">
      <w:pPr>
        <w:spacing w:after="120" w:line="240" w:lineRule="auto"/>
        <w:jc w:val="both"/>
        <w:rPr>
          <w:rFonts w:ascii="Garamond" w:hAnsi="Garamond" w:cstheme="majorHAnsi"/>
        </w:rPr>
      </w:pPr>
    </w:p>
    <w:tbl>
      <w:tblPr>
        <w:tblStyle w:val="Grigliatabella"/>
        <w:tblpPr w:leftFromText="141" w:rightFromText="141" w:vertAnchor="text" w:horzAnchor="margin" w:tblpY="184"/>
        <w:tblW w:w="9634" w:type="dxa"/>
        <w:tblLook w:val="04A0" w:firstRow="1" w:lastRow="0" w:firstColumn="1" w:lastColumn="0" w:noHBand="0" w:noVBand="1"/>
      </w:tblPr>
      <w:tblGrid>
        <w:gridCol w:w="2689"/>
        <w:gridCol w:w="2551"/>
        <w:gridCol w:w="2126"/>
        <w:gridCol w:w="2268"/>
      </w:tblGrid>
      <w:tr w:rsidR="001C432B" w:rsidRPr="00DA3125" w14:paraId="25DF3EC8" w14:textId="21D6DF3F" w:rsidTr="000D1BD3">
        <w:trPr>
          <w:trHeight w:val="657"/>
        </w:trPr>
        <w:tc>
          <w:tcPr>
            <w:tcW w:w="2689" w:type="dxa"/>
          </w:tcPr>
          <w:p w14:paraId="6A8C6820" w14:textId="77777777" w:rsidR="001C432B" w:rsidRPr="00DA3125" w:rsidRDefault="001C432B" w:rsidP="000D1BD3">
            <w:pPr>
              <w:spacing w:after="120"/>
              <w:jc w:val="both"/>
              <w:rPr>
                <w:rFonts w:ascii="Garamond" w:hAnsi="Garamond" w:cstheme="majorHAnsi"/>
              </w:rPr>
            </w:pPr>
            <w:r w:rsidRPr="00DA3125">
              <w:rPr>
                <w:rFonts w:ascii="Garamond" w:hAnsi="Garamond" w:cstheme="majorHAnsi"/>
              </w:rPr>
              <w:t>Per l’Amministrazione</w:t>
            </w:r>
          </w:p>
        </w:tc>
        <w:tc>
          <w:tcPr>
            <w:tcW w:w="2551" w:type="dxa"/>
          </w:tcPr>
          <w:p w14:paraId="278387FE" w14:textId="77777777" w:rsidR="001C432B" w:rsidRPr="00DA3125" w:rsidRDefault="001C432B" w:rsidP="000D1BD3">
            <w:pPr>
              <w:spacing w:after="120"/>
              <w:jc w:val="both"/>
              <w:rPr>
                <w:rFonts w:ascii="Garamond" w:hAnsi="Garamond" w:cstheme="majorHAnsi"/>
              </w:rPr>
            </w:pPr>
            <w:r w:rsidRPr="00DA3125">
              <w:rPr>
                <w:rFonts w:ascii="Garamond" w:hAnsi="Garamond" w:cstheme="majorHAnsi"/>
              </w:rPr>
              <w:t>Per l’Amministrazione</w:t>
            </w:r>
          </w:p>
        </w:tc>
        <w:tc>
          <w:tcPr>
            <w:tcW w:w="2126" w:type="dxa"/>
          </w:tcPr>
          <w:p w14:paraId="7C04D21E" w14:textId="4F764AE9" w:rsidR="001C432B" w:rsidRPr="00DA3125" w:rsidRDefault="001C432B" w:rsidP="000D1BD3">
            <w:pPr>
              <w:spacing w:after="120"/>
              <w:jc w:val="both"/>
              <w:rPr>
                <w:rFonts w:ascii="Garamond" w:hAnsi="Garamond" w:cstheme="majorHAnsi"/>
              </w:rPr>
            </w:pPr>
            <w:r w:rsidRPr="00DA3125">
              <w:rPr>
                <w:rFonts w:ascii="Garamond" w:hAnsi="Garamond" w:cstheme="majorHAnsi"/>
              </w:rPr>
              <w:t>Per l’Amministrazione</w:t>
            </w:r>
          </w:p>
        </w:tc>
        <w:tc>
          <w:tcPr>
            <w:tcW w:w="2268" w:type="dxa"/>
          </w:tcPr>
          <w:p w14:paraId="5CBA5F45" w14:textId="6F7ED653" w:rsidR="001C432B" w:rsidRPr="00DA3125" w:rsidRDefault="001C432B" w:rsidP="000D1BD3">
            <w:pPr>
              <w:spacing w:after="120"/>
              <w:jc w:val="both"/>
              <w:rPr>
                <w:rFonts w:ascii="Garamond" w:hAnsi="Garamond" w:cstheme="majorHAnsi"/>
              </w:rPr>
            </w:pPr>
            <w:r w:rsidRPr="00DA3125">
              <w:rPr>
                <w:rFonts w:ascii="Garamond" w:hAnsi="Garamond" w:cstheme="majorHAnsi"/>
              </w:rPr>
              <w:t>Per l’Amministrazione</w:t>
            </w:r>
          </w:p>
        </w:tc>
      </w:tr>
      <w:tr w:rsidR="001C432B" w:rsidRPr="00DA3125" w14:paraId="1E0347CA" w14:textId="54C3FF31" w:rsidTr="000D1BD3">
        <w:trPr>
          <w:trHeight w:val="1334"/>
        </w:trPr>
        <w:tc>
          <w:tcPr>
            <w:tcW w:w="2689" w:type="dxa"/>
          </w:tcPr>
          <w:p w14:paraId="00783E59" w14:textId="6E1A2CFC" w:rsidR="001C432B" w:rsidRPr="00DA3125" w:rsidRDefault="001C432B" w:rsidP="000D1BD3">
            <w:pPr>
              <w:spacing w:after="120"/>
              <w:jc w:val="both"/>
              <w:rPr>
                <w:rFonts w:ascii="Garamond" w:hAnsi="Garamond" w:cstheme="majorHAnsi"/>
              </w:rPr>
            </w:pPr>
            <w:r w:rsidRPr="00DA3125">
              <w:rPr>
                <w:rFonts w:ascii="Garamond" w:hAnsi="Garamond" w:cstheme="majorHAnsi"/>
              </w:rPr>
              <w:t>Unità di Missione per l’attuazione degli interventi PNRR - MLPS</w:t>
            </w:r>
          </w:p>
        </w:tc>
        <w:tc>
          <w:tcPr>
            <w:tcW w:w="2551" w:type="dxa"/>
          </w:tcPr>
          <w:p w14:paraId="1FFC9EF2" w14:textId="2892FB0F" w:rsidR="001C432B" w:rsidRPr="00DA3125" w:rsidRDefault="001C432B" w:rsidP="000D1BD3">
            <w:pPr>
              <w:spacing w:after="120"/>
              <w:jc w:val="both"/>
              <w:rPr>
                <w:rFonts w:ascii="Garamond" w:hAnsi="Garamond" w:cstheme="majorHAnsi"/>
              </w:rPr>
            </w:pPr>
            <w:r w:rsidRPr="00DA3125">
              <w:rPr>
                <w:rFonts w:ascii="Garamond" w:hAnsi="Garamond" w:cstheme="majorHAnsi"/>
              </w:rPr>
              <w:t>Commissario Straordinario</w:t>
            </w:r>
          </w:p>
        </w:tc>
        <w:tc>
          <w:tcPr>
            <w:tcW w:w="2126" w:type="dxa"/>
          </w:tcPr>
          <w:p w14:paraId="396A6FC0" w14:textId="0394C359" w:rsidR="001C432B" w:rsidRPr="00DA3125" w:rsidRDefault="001C432B" w:rsidP="000D1BD3">
            <w:pPr>
              <w:spacing w:after="120"/>
              <w:jc w:val="both"/>
              <w:rPr>
                <w:rFonts w:ascii="Garamond" w:hAnsi="Garamond" w:cstheme="majorBidi"/>
                <w:highlight w:val="yellow"/>
              </w:rPr>
            </w:pPr>
            <w:r w:rsidRPr="00DA3125">
              <w:rPr>
                <w:rFonts w:ascii="Garamond" w:hAnsi="Garamond" w:cstheme="majorBidi"/>
                <w:highlight w:val="yellow"/>
              </w:rPr>
              <w:t>Comune __________</w:t>
            </w:r>
          </w:p>
        </w:tc>
        <w:tc>
          <w:tcPr>
            <w:tcW w:w="2268" w:type="dxa"/>
          </w:tcPr>
          <w:p w14:paraId="2DE57DEB" w14:textId="1FBA8C31" w:rsidR="001C432B" w:rsidRPr="00DA3125" w:rsidRDefault="001C432B" w:rsidP="000D1BD3">
            <w:pPr>
              <w:spacing w:after="120"/>
              <w:jc w:val="both"/>
              <w:rPr>
                <w:rFonts w:ascii="Garamond" w:hAnsi="Garamond" w:cstheme="majorBidi"/>
                <w:highlight w:val="yellow"/>
              </w:rPr>
            </w:pPr>
            <w:r w:rsidRPr="00DA3125">
              <w:rPr>
                <w:rFonts w:ascii="Garamond" w:hAnsi="Garamond" w:cstheme="majorHAnsi"/>
              </w:rPr>
              <w:t xml:space="preserve">Regione </w:t>
            </w:r>
            <w:r w:rsidRPr="00DA3125">
              <w:rPr>
                <w:rFonts w:ascii="Garamond" w:hAnsi="Garamond" w:cstheme="majorHAnsi"/>
                <w:highlight w:val="yellow"/>
              </w:rPr>
              <w:t>_______</w:t>
            </w:r>
          </w:p>
        </w:tc>
      </w:tr>
      <w:tr w:rsidR="001C432B" w:rsidRPr="00DA3125" w14:paraId="5FA089EE" w14:textId="75264F62" w:rsidTr="000D1BD3">
        <w:trPr>
          <w:trHeight w:val="657"/>
        </w:trPr>
        <w:tc>
          <w:tcPr>
            <w:tcW w:w="2689" w:type="dxa"/>
          </w:tcPr>
          <w:p w14:paraId="7EE5DE61" w14:textId="3DAD3235" w:rsidR="001C432B" w:rsidRPr="00DA3125" w:rsidRDefault="001C432B" w:rsidP="000D1BD3">
            <w:pPr>
              <w:spacing w:after="120"/>
              <w:jc w:val="both"/>
              <w:rPr>
                <w:rFonts w:ascii="Garamond" w:hAnsi="Garamond" w:cstheme="majorHAnsi"/>
              </w:rPr>
            </w:pPr>
            <w:r w:rsidRPr="00DA3125">
              <w:rPr>
                <w:rFonts w:ascii="Garamond" w:hAnsi="Garamond" w:cstheme="majorHAnsi"/>
              </w:rPr>
              <w:t>Dott.ssa Marianna D’Angelo</w:t>
            </w:r>
          </w:p>
        </w:tc>
        <w:tc>
          <w:tcPr>
            <w:tcW w:w="2551" w:type="dxa"/>
          </w:tcPr>
          <w:p w14:paraId="539132D0" w14:textId="6599A371" w:rsidR="001C432B" w:rsidRPr="00DA3125" w:rsidRDefault="001C432B" w:rsidP="000D1BD3">
            <w:pPr>
              <w:spacing w:after="120"/>
              <w:jc w:val="both"/>
              <w:rPr>
                <w:rFonts w:ascii="Garamond" w:hAnsi="Garamond" w:cstheme="majorHAnsi"/>
              </w:rPr>
            </w:pPr>
            <w:r w:rsidRPr="00DA3125">
              <w:rPr>
                <w:rFonts w:ascii="Garamond" w:hAnsi="Garamond" w:cstheme="majorHAnsi"/>
              </w:rPr>
              <w:t>Prefetto Maurizio Falco</w:t>
            </w:r>
          </w:p>
        </w:tc>
        <w:tc>
          <w:tcPr>
            <w:tcW w:w="2126" w:type="dxa"/>
          </w:tcPr>
          <w:p w14:paraId="04572DE8" w14:textId="0D1F0D27" w:rsidR="001C432B" w:rsidRPr="00DA3125" w:rsidRDefault="001C432B" w:rsidP="000D1BD3">
            <w:pPr>
              <w:spacing w:after="120"/>
              <w:jc w:val="both"/>
              <w:rPr>
                <w:rFonts w:ascii="Garamond" w:hAnsi="Garamond" w:cstheme="majorBidi"/>
                <w:highlight w:val="yellow"/>
              </w:rPr>
            </w:pPr>
            <w:r w:rsidRPr="00DA3125">
              <w:rPr>
                <w:rFonts w:ascii="Garamond" w:hAnsi="Garamond" w:cstheme="majorBidi"/>
                <w:highlight w:val="yellow"/>
              </w:rPr>
              <w:t>Dott.ssa/Dott. ___Sindaco____</w:t>
            </w:r>
          </w:p>
        </w:tc>
        <w:tc>
          <w:tcPr>
            <w:tcW w:w="2268" w:type="dxa"/>
          </w:tcPr>
          <w:p w14:paraId="52FFEF89" w14:textId="3DDB4CAE" w:rsidR="001C432B" w:rsidRPr="00DA3125" w:rsidRDefault="001C432B" w:rsidP="000D1BD3">
            <w:pPr>
              <w:spacing w:after="120"/>
              <w:jc w:val="both"/>
              <w:rPr>
                <w:rFonts w:ascii="Garamond" w:hAnsi="Garamond" w:cstheme="majorBidi"/>
                <w:highlight w:val="yellow"/>
              </w:rPr>
            </w:pPr>
            <w:r w:rsidRPr="00DA3125">
              <w:rPr>
                <w:rFonts w:ascii="Garamond" w:hAnsi="Garamond" w:cstheme="majorBidi"/>
                <w:highlight w:val="yellow"/>
              </w:rPr>
              <w:t>Dott.ssa/Dott. _Presidente_________</w:t>
            </w:r>
          </w:p>
        </w:tc>
      </w:tr>
    </w:tbl>
    <w:p w14:paraId="4D50684A" w14:textId="27BF8AA0" w:rsidR="00E65C3C" w:rsidRPr="00DA3125" w:rsidRDefault="49F161EF" w:rsidP="000D1BD3">
      <w:pPr>
        <w:spacing w:after="120" w:line="240" w:lineRule="auto"/>
        <w:jc w:val="both"/>
        <w:rPr>
          <w:rFonts w:ascii="Garamond" w:hAnsi="Garamond" w:cstheme="majorHAnsi"/>
        </w:rPr>
      </w:pPr>
      <w:r w:rsidRPr="00DA3125">
        <w:rPr>
          <w:rFonts w:ascii="Garamond" w:hAnsi="Garamond" w:cstheme="majorHAnsi"/>
        </w:rPr>
        <w:t xml:space="preserve"> </w:t>
      </w:r>
      <w:r w:rsidR="0DF6321F" w:rsidRPr="00DA3125">
        <w:rPr>
          <w:rFonts w:ascii="Garamond" w:hAnsi="Garamond" w:cstheme="majorHAnsi"/>
        </w:rPr>
        <w:t xml:space="preserve">   </w:t>
      </w:r>
    </w:p>
    <w:p w14:paraId="5405E1AE" w14:textId="41FA0442" w:rsidR="001C432B" w:rsidRDefault="00D915B9" w:rsidP="000D1BD3">
      <w:pPr>
        <w:spacing w:after="120" w:line="240" w:lineRule="auto"/>
        <w:jc w:val="both"/>
        <w:rPr>
          <w:rFonts w:ascii="Garamond" w:hAnsi="Garamond" w:cstheme="majorHAnsi"/>
          <w:i/>
          <w:spacing w:val="-8"/>
        </w:rPr>
      </w:pPr>
      <w:r w:rsidRPr="00DA3125">
        <w:rPr>
          <w:rFonts w:ascii="Garamond" w:hAnsi="Garamond" w:cstheme="majorHAnsi"/>
          <w:i/>
          <w:spacing w:val="-8"/>
        </w:rPr>
        <w:lastRenderedPageBreak/>
        <w:t xml:space="preserve"> </w:t>
      </w:r>
    </w:p>
    <w:p w14:paraId="1BFAE61C" w14:textId="68757164" w:rsidR="00DB6020" w:rsidRPr="0036699A" w:rsidRDefault="00D915B9" w:rsidP="000D1BD3">
      <w:pPr>
        <w:spacing w:after="120" w:line="240" w:lineRule="auto"/>
        <w:jc w:val="both"/>
        <w:rPr>
          <w:rFonts w:ascii="Garamond" w:hAnsi="Garamond" w:cstheme="majorHAnsi"/>
          <w:i/>
        </w:rPr>
      </w:pPr>
      <w:r w:rsidRPr="00DA3125">
        <w:rPr>
          <w:rFonts w:ascii="Garamond" w:hAnsi="Garamond" w:cstheme="majorHAnsi"/>
          <w:i/>
        </w:rPr>
        <w:t>Il</w:t>
      </w:r>
      <w:r w:rsidRPr="00DA3125">
        <w:rPr>
          <w:rFonts w:ascii="Garamond" w:hAnsi="Garamond" w:cstheme="majorHAnsi"/>
          <w:i/>
          <w:spacing w:val="-8"/>
        </w:rPr>
        <w:t xml:space="preserve"> </w:t>
      </w:r>
      <w:r w:rsidRPr="00DA3125">
        <w:rPr>
          <w:rFonts w:ascii="Garamond" w:hAnsi="Garamond" w:cstheme="majorHAnsi"/>
          <w:i/>
        </w:rPr>
        <w:t>presente</w:t>
      </w:r>
      <w:r w:rsidRPr="00DA3125">
        <w:rPr>
          <w:rFonts w:ascii="Garamond" w:hAnsi="Garamond" w:cstheme="majorHAnsi"/>
          <w:i/>
          <w:spacing w:val="-7"/>
        </w:rPr>
        <w:t xml:space="preserve"> </w:t>
      </w:r>
      <w:r w:rsidRPr="00DA3125">
        <w:rPr>
          <w:rFonts w:ascii="Garamond" w:hAnsi="Garamond" w:cstheme="majorHAnsi"/>
          <w:i/>
        </w:rPr>
        <w:t>accordo</w:t>
      </w:r>
      <w:r w:rsidRPr="00DA3125">
        <w:rPr>
          <w:rFonts w:ascii="Garamond" w:hAnsi="Garamond" w:cstheme="majorHAnsi"/>
          <w:i/>
          <w:spacing w:val="-7"/>
        </w:rPr>
        <w:t xml:space="preserve"> </w:t>
      </w:r>
      <w:r w:rsidRPr="00DA3125">
        <w:rPr>
          <w:rFonts w:ascii="Garamond" w:hAnsi="Garamond" w:cstheme="majorHAnsi"/>
          <w:i/>
        </w:rPr>
        <w:t>è</w:t>
      </w:r>
      <w:r w:rsidRPr="00DA3125">
        <w:rPr>
          <w:rFonts w:ascii="Garamond" w:hAnsi="Garamond" w:cstheme="majorHAnsi"/>
          <w:i/>
          <w:spacing w:val="-8"/>
        </w:rPr>
        <w:t xml:space="preserve"> </w:t>
      </w:r>
      <w:r w:rsidRPr="00DA3125">
        <w:rPr>
          <w:rFonts w:ascii="Garamond" w:hAnsi="Garamond" w:cstheme="majorHAnsi"/>
          <w:i/>
        </w:rPr>
        <w:t>sottoscritto</w:t>
      </w:r>
      <w:r w:rsidRPr="00DA3125">
        <w:rPr>
          <w:rFonts w:ascii="Garamond" w:hAnsi="Garamond" w:cstheme="majorHAnsi"/>
          <w:i/>
          <w:spacing w:val="-7"/>
        </w:rPr>
        <w:t xml:space="preserve"> </w:t>
      </w:r>
      <w:r w:rsidRPr="00DA3125">
        <w:rPr>
          <w:rFonts w:ascii="Garamond" w:hAnsi="Garamond" w:cstheme="majorHAnsi"/>
          <w:i/>
        </w:rPr>
        <w:t>con</w:t>
      </w:r>
      <w:r w:rsidRPr="00DA3125">
        <w:rPr>
          <w:rFonts w:ascii="Garamond" w:hAnsi="Garamond" w:cstheme="majorHAnsi"/>
          <w:i/>
          <w:spacing w:val="-8"/>
        </w:rPr>
        <w:t xml:space="preserve"> </w:t>
      </w:r>
      <w:r w:rsidRPr="00DA3125">
        <w:rPr>
          <w:rFonts w:ascii="Garamond" w:hAnsi="Garamond" w:cstheme="majorHAnsi"/>
          <w:i/>
        </w:rPr>
        <w:t>firma</w:t>
      </w:r>
      <w:r w:rsidRPr="00DA3125">
        <w:rPr>
          <w:rFonts w:ascii="Garamond" w:hAnsi="Garamond" w:cstheme="majorHAnsi"/>
          <w:i/>
          <w:spacing w:val="-8"/>
        </w:rPr>
        <w:t xml:space="preserve"> </w:t>
      </w:r>
      <w:r w:rsidRPr="00DA3125">
        <w:rPr>
          <w:rFonts w:ascii="Garamond" w:hAnsi="Garamond" w:cstheme="majorHAnsi"/>
          <w:i/>
        </w:rPr>
        <w:t>digitale</w:t>
      </w:r>
      <w:r w:rsidRPr="00DA3125">
        <w:rPr>
          <w:rFonts w:ascii="Garamond" w:hAnsi="Garamond" w:cstheme="majorHAnsi"/>
          <w:i/>
          <w:spacing w:val="-7"/>
        </w:rPr>
        <w:t xml:space="preserve"> </w:t>
      </w:r>
      <w:r w:rsidRPr="00DA3125">
        <w:rPr>
          <w:rFonts w:ascii="Garamond" w:hAnsi="Garamond" w:cstheme="majorHAnsi"/>
          <w:i/>
        </w:rPr>
        <w:t>ai</w:t>
      </w:r>
      <w:r w:rsidRPr="00DA3125">
        <w:rPr>
          <w:rFonts w:ascii="Garamond" w:hAnsi="Garamond" w:cstheme="majorHAnsi"/>
          <w:i/>
          <w:spacing w:val="-8"/>
        </w:rPr>
        <w:t xml:space="preserve"> </w:t>
      </w:r>
      <w:r w:rsidRPr="00DA3125">
        <w:rPr>
          <w:rFonts w:ascii="Garamond" w:hAnsi="Garamond" w:cstheme="majorHAnsi"/>
          <w:i/>
        </w:rPr>
        <w:t>sensi</w:t>
      </w:r>
      <w:r w:rsidRPr="00DA3125">
        <w:rPr>
          <w:rFonts w:ascii="Garamond" w:hAnsi="Garamond" w:cstheme="majorHAnsi"/>
          <w:i/>
          <w:spacing w:val="-8"/>
        </w:rPr>
        <w:t xml:space="preserve"> </w:t>
      </w:r>
      <w:r w:rsidRPr="00DA3125">
        <w:rPr>
          <w:rFonts w:ascii="Garamond" w:hAnsi="Garamond" w:cstheme="majorHAnsi"/>
          <w:i/>
        </w:rPr>
        <w:t>del</w:t>
      </w:r>
      <w:r w:rsidRPr="00DA3125">
        <w:rPr>
          <w:rFonts w:ascii="Garamond" w:hAnsi="Garamond" w:cstheme="majorHAnsi"/>
          <w:i/>
          <w:spacing w:val="-7"/>
        </w:rPr>
        <w:t xml:space="preserve"> </w:t>
      </w:r>
      <w:r w:rsidRPr="00DA3125">
        <w:rPr>
          <w:rFonts w:ascii="Garamond" w:hAnsi="Garamond" w:cstheme="majorHAnsi"/>
          <w:i/>
        </w:rPr>
        <w:t>comma</w:t>
      </w:r>
      <w:r w:rsidRPr="00DA3125">
        <w:rPr>
          <w:rFonts w:ascii="Garamond" w:hAnsi="Garamond" w:cstheme="majorHAnsi"/>
          <w:i/>
          <w:spacing w:val="-8"/>
        </w:rPr>
        <w:t xml:space="preserve"> </w:t>
      </w:r>
      <w:r w:rsidRPr="00DA3125">
        <w:rPr>
          <w:rFonts w:ascii="Garamond" w:hAnsi="Garamond" w:cstheme="majorHAnsi"/>
          <w:i/>
        </w:rPr>
        <w:t>2-bis</w:t>
      </w:r>
      <w:r w:rsidRPr="00DA3125">
        <w:rPr>
          <w:rFonts w:ascii="Garamond" w:hAnsi="Garamond" w:cstheme="majorHAnsi"/>
          <w:i/>
          <w:spacing w:val="-7"/>
        </w:rPr>
        <w:t xml:space="preserve"> </w:t>
      </w:r>
      <w:r w:rsidRPr="00DA3125">
        <w:rPr>
          <w:rFonts w:ascii="Garamond" w:hAnsi="Garamond" w:cstheme="majorHAnsi"/>
          <w:i/>
        </w:rPr>
        <w:t>dell’art.</w:t>
      </w:r>
      <w:r w:rsidRPr="00DA3125">
        <w:rPr>
          <w:rFonts w:ascii="Garamond" w:hAnsi="Garamond" w:cstheme="majorHAnsi"/>
          <w:i/>
          <w:spacing w:val="-8"/>
        </w:rPr>
        <w:t xml:space="preserve"> </w:t>
      </w:r>
      <w:r w:rsidRPr="00DA3125">
        <w:rPr>
          <w:rFonts w:ascii="Garamond" w:hAnsi="Garamond" w:cstheme="majorHAnsi"/>
          <w:i/>
        </w:rPr>
        <w:t>15</w:t>
      </w:r>
      <w:r w:rsidRPr="00DA3125">
        <w:rPr>
          <w:rFonts w:ascii="Garamond" w:hAnsi="Garamond" w:cstheme="majorHAnsi"/>
          <w:i/>
          <w:spacing w:val="-8"/>
        </w:rPr>
        <w:t xml:space="preserve"> </w:t>
      </w:r>
      <w:r w:rsidRPr="00DA3125">
        <w:rPr>
          <w:rFonts w:ascii="Garamond" w:hAnsi="Garamond" w:cstheme="majorHAnsi"/>
          <w:i/>
        </w:rPr>
        <w:t>Legge</w:t>
      </w:r>
      <w:r w:rsidRPr="00DA3125">
        <w:rPr>
          <w:rFonts w:ascii="Garamond" w:hAnsi="Garamond" w:cstheme="majorHAnsi"/>
          <w:i/>
          <w:spacing w:val="-7"/>
        </w:rPr>
        <w:t xml:space="preserve"> </w:t>
      </w:r>
      <w:r w:rsidRPr="00DA3125">
        <w:rPr>
          <w:rFonts w:ascii="Garamond" w:hAnsi="Garamond" w:cstheme="majorHAnsi"/>
          <w:i/>
        </w:rPr>
        <w:t>7</w:t>
      </w:r>
      <w:r w:rsidRPr="00DA3125">
        <w:rPr>
          <w:rFonts w:ascii="Garamond" w:hAnsi="Garamond" w:cstheme="majorHAnsi"/>
          <w:i/>
          <w:spacing w:val="-7"/>
        </w:rPr>
        <w:t xml:space="preserve"> </w:t>
      </w:r>
      <w:r w:rsidRPr="00DA3125">
        <w:rPr>
          <w:rFonts w:ascii="Garamond" w:hAnsi="Garamond" w:cstheme="majorHAnsi"/>
          <w:i/>
        </w:rPr>
        <w:t>agosto</w:t>
      </w:r>
      <w:r w:rsidRPr="00DA3125">
        <w:rPr>
          <w:rFonts w:ascii="Garamond" w:hAnsi="Garamond" w:cstheme="majorHAnsi"/>
          <w:i/>
          <w:spacing w:val="-7"/>
        </w:rPr>
        <w:t xml:space="preserve"> </w:t>
      </w:r>
      <w:r w:rsidRPr="00DA3125">
        <w:rPr>
          <w:rFonts w:ascii="Garamond" w:hAnsi="Garamond" w:cstheme="majorHAnsi"/>
          <w:i/>
        </w:rPr>
        <w:t>1990,</w:t>
      </w:r>
      <w:r w:rsidRPr="00DA3125">
        <w:rPr>
          <w:rFonts w:ascii="Garamond" w:hAnsi="Garamond" w:cstheme="majorHAnsi"/>
          <w:i/>
          <w:spacing w:val="-7"/>
        </w:rPr>
        <w:t xml:space="preserve"> </w:t>
      </w:r>
      <w:r w:rsidRPr="00DA3125">
        <w:rPr>
          <w:rFonts w:ascii="Garamond" w:hAnsi="Garamond" w:cstheme="majorHAnsi"/>
          <w:i/>
        </w:rPr>
        <w:t>n.</w:t>
      </w:r>
      <w:r w:rsidRPr="00DA3125">
        <w:rPr>
          <w:rFonts w:ascii="Garamond" w:hAnsi="Garamond" w:cstheme="majorHAnsi"/>
          <w:i/>
          <w:spacing w:val="-8"/>
        </w:rPr>
        <w:t xml:space="preserve"> </w:t>
      </w:r>
      <w:r w:rsidRPr="00DA3125">
        <w:rPr>
          <w:rFonts w:ascii="Garamond" w:hAnsi="Garamond" w:cstheme="majorHAnsi"/>
          <w:i/>
        </w:rPr>
        <w:t>241,</w:t>
      </w:r>
      <w:r w:rsidRPr="00DA3125">
        <w:rPr>
          <w:rFonts w:ascii="Garamond" w:hAnsi="Garamond" w:cstheme="majorHAnsi"/>
          <w:i/>
          <w:spacing w:val="-7"/>
        </w:rPr>
        <w:t xml:space="preserve"> </w:t>
      </w:r>
      <w:r w:rsidRPr="00DA3125">
        <w:rPr>
          <w:rFonts w:ascii="Garamond" w:hAnsi="Garamond" w:cstheme="majorHAnsi"/>
          <w:i/>
        </w:rPr>
        <w:t>così come modificato dall'art. 6, comma 2, Legge n. 221 del 17 dicembre 2012</w:t>
      </w:r>
    </w:p>
    <w:sectPr w:rsidR="00DB6020" w:rsidRPr="0036699A">
      <w:headerReference w:type="default" r:id="rId16"/>
      <w:footerReference w:type="default" r:id="rId17"/>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IG PNRR" w:date="2025-05-20T11:14:00Z" w:initials="IP">
    <w:p w14:paraId="4D204FD7" w14:textId="77777777" w:rsidR="00F76524" w:rsidRDefault="00F76524" w:rsidP="00F76524">
      <w:pPr>
        <w:pStyle w:val="Testocommento"/>
      </w:pPr>
      <w:r>
        <w:rPr>
          <w:rStyle w:val="Rimandocommento"/>
        </w:rPr>
        <w:annotationRef/>
      </w:r>
      <w:r>
        <w:rPr>
          <w:color w:val="000000"/>
        </w:rPr>
        <w:t>Indicare il ruolo nella governance</w:t>
      </w:r>
    </w:p>
  </w:comment>
  <w:comment w:id="3" w:author="IG PNRR" w:date="2025-05-20T11:14:00Z" w:initials="IP">
    <w:p w14:paraId="229D98D5" w14:textId="77777777" w:rsidR="00F76524" w:rsidRDefault="00F76524" w:rsidP="00F76524">
      <w:pPr>
        <w:pStyle w:val="Testocommento"/>
      </w:pPr>
      <w:r>
        <w:rPr>
          <w:rStyle w:val="Rimandocommento"/>
        </w:rPr>
        <w:annotationRef/>
      </w:r>
      <w:r>
        <w:rPr>
          <w:color w:val="000000"/>
        </w:rPr>
        <w:t>Indicare il ruolo nella governance</w:t>
      </w:r>
    </w:p>
  </w:comment>
  <w:comment w:id="7" w:author="Di Palma Valeria" w:date="2025-05-20T15:48:00Z" w:initials="VD">
    <w:p w14:paraId="1B784E11" w14:textId="77777777" w:rsidR="00980239" w:rsidRDefault="00980239" w:rsidP="00980239">
      <w:pPr>
        <w:pStyle w:val="Testocommento"/>
      </w:pPr>
      <w:r>
        <w:rPr>
          <w:rStyle w:val="Rimandocommento"/>
        </w:rPr>
        <w:annotationRef/>
      </w:r>
      <w:r>
        <w:t>L’esperienza ha insegnato che le regole sono mobili quindi occorre che anche il soggetto attuatore sia consapevole che se la CE, il MEF o altri soggetti con compiti di controllo chiedono documenti o controlli devono adeguarsi.</w:t>
      </w:r>
    </w:p>
  </w:comment>
  <w:comment w:id="6" w:author="IG PNRR" w:date="2025-05-20T11:27:00Z" w:initials="IP">
    <w:p w14:paraId="0353CD0A" w14:textId="52A94D16" w:rsidR="00C7249B" w:rsidRDefault="00C7249B" w:rsidP="00C7249B">
      <w:pPr>
        <w:pStyle w:val="Testocommento"/>
      </w:pPr>
      <w:r>
        <w:rPr>
          <w:rStyle w:val="Rimandocommento"/>
        </w:rPr>
        <w:annotationRef/>
      </w:r>
      <w:r>
        <w:rPr>
          <w:color w:val="000000"/>
        </w:rPr>
        <w:t>Questo passaggio non mi è chiaro, anche in caso di Accordo PP le parti si impegna ad operare nel rispetto del Sigeco e dei Manuali e non viceversa, inoltre gli obblighi non possono essere rimandati a momenti successivi alla stipula della convenzione</w:t>
      </w:r>
      <w:r>
        <w:t>.</w:t>
      </w:r>
    </w:p>
  </w:comment>
  <w:comment w:id="12" w:author="Di Palma Valeria" w:date="2025-05-20T15:50:00Z" w:initials="VD">
    <w:p w14:paraId="043B4742" w14:textId="77777777" w:rsidR="00980239" w:rsidRDefault="00980239" w:rsidP="00980239">
      <w:pPr>
        <w:pStyle w:val="Testocommento"/>
      </w:pPr>
      <w:r>
        <w:rPr>
          <w:rStyle w:val="Rimandocommento"/>
        </w:rPr>
        <w:annotationRef/>
      </w:r>
      <w:r>
        <w:t>Il PAL è allegato per adeguarsi e semplificare la compilazione delle Convenzioni propngo di inserire una tabella semplificata con solo Riferimento al CUP al numero dei posti letto valore dell’affidamento e quota PNRR.</w:t>
      </w:r>
    </w:p>
  </w:comment>
  <w:comment w:id="13" w:author="Santori Augusto" w:date="2025-05-23T16:44:00Z" w:initials="AS">
    <w:p w14:paraId="25563E86" w14:textId="77777777" w:rsidR="006C2D99" w:rsidRDefault="006C2D99" w:rsidP="006C2D99">
      <w:pPr>
        <w:pStyle w:val="Testocommento"/>
      </w:pPr>
      <w:r>
        <w:rPr>
          <w:rStyle w:val="Rimandocommento"/>
        </w:rPr>
        <w:annotationRef/>
      </w:r>
      <w:r>
        <w:t>Si condivide</w:t>
      </w:r>
    </w:p>
  </w:comment>
  <w:comment w:id="17" w:author="IG PNRR" w:date="2025-05-20T11:29:00Z" w:initials="IP">
    <w:p w14:paraId="5E746949" w14:textId="4BFC7F32" w:rsidR="00C7249B" w:rsidRDefault="00C7249B" w:rsidP="00C7249B">
      <w:pPr>
        <w:pStyle w:val="Testocommento"/>
      </w:pPr>
      <w:r>
        <w:rPr>
          <w:rStyle w:val="Rimandocommento"/>
        </w:rPr>
        <w:annotationRef/>
      </w:r>
      <w:r>
        <w:rPr>
          <w:color w:val="000000"/>
        </w:rPr>
        <w:t>Rivedere la forma il testo non è scorrevole e non si comprende bene</w:t>
      </w:r>
      <w:r>
        <w:t>.</w:t>
      </w:r>
    </w:p>
  </w:comment>
  <w:comment w:id="21" w:author="IG PNRR" w:date="2025-05-28T12:03:00Z" w:initials="IP">
    <w:p w14:paraId="19977CF0" w14:textId="77777777" w:rsidR="00AB0CDB" w:rsidRDefault="00AB0CDB" w:rsidP="00AB0CDB">
      <w:pPr>
        <w:pStyle w:val="Testocommento"/>
      </w:pPr>
      <w:r>
        <w:rPr>
          <w:rStyle w:val="Rimandocommento"/>
        </w:rPr>
        <w:annotationRef/>
      </w:r>
      <w:r>
        <w:rPr>
          <w:color w:val="000000"/>
        </w:rPr>
        <w:t xml:space="preserve">ok. questo comporta che vanga garantita una separazione tra la funzione di controllo e quella di gestione all’interno della struttura del commissario </w:t>
      </w:r>
    </w:p>
  </w:comment>
  <w:comment w:id="22" w:author="IG PNRR" w:date="2025-05-28T12:04:00Z" w:initials="IP">
    <w:p w14:paraId="15754A1B" w14:textId="77777777" w:rsidR="00AB0CDB" w:rsidRDefault="00AB0CDB" w:rsidP="00AB0CDB">
      <w:pPr>
        <w:pStyle w:val="Testocommento"/>
      </w:pPr>
      <w:r>
        <w:rPr>
          <w:rStyle w:val="Rimandocommento"/>
        </w:rPr>
        <w:annotationRef/>
      </w:r>
      <w:r>
        <w:t>esplicitare un pò meglio.</w:t>
      </w:r>
      <w:r>
        <w:br/>
        <w:t>Da quanto si evince nel seguito il controllo del CS riguarda le spese rendicontato da tutti i SA (controllo dei rendiconti di progetto) ma anche l’eventuale documentazione relativa ai target (evidence) associata al singolo progetto e prodotta da ogni singolo SA. Ma il controllo complessivo di M&amp;T di Misura lo svolge sempre il CS?</w:t>
      </w:r>
    </w:p>
    <w:p w14:paraId="4FA8A70E" w14:textId="77777777" w:rsidR="00AB0CDB" w:rsidRDefault="00AB0CDB" w:rsidP="00AB0CDB">
      <w:pPr>
        <w:pStyle w:val="Testocommento"/>
      </w:pPr>
      <w:r>
        <w:t>Se così il flusso che ci si immagina è che</w:t>
      </w:r>
    </w:p>
    <w:p w14:paraId="141D953C" w14:textId="77777777" w:rsidR="00AB0CDB" w:rsidRDefault="00AB0CDB" w:rsidP="00AB0CDB">
      <w:pPr>
        <w:pStyle w:val="Testocommento"/>
      </w:pPr>
      <w:r>
        <w:t>a) il CS inoltra all’UdM le Ck di controllo di ogni singolo rendiconto di spesa prodotto dai vari SA e poi collaziona i documenti (evidence) prodotti dai vari SA che concorrono a realizzare M&amp;T di Misura e fa anche la CK di controllo M&amp;T?</w:t>
      </w:r>
    </w:p>
    <w:p w14:paraId="12600F65" w14:textId="77777777" w:rsidR="00AB0CDB" w:rsidRDefault="00AB0CDB" w:rsidP="00AB0CDB">
      <w:pPr>
        <w:pStyle w:val="Testocommento"/>
      </w:pPr>
      <w:r>
        <w:t xml:space="preserve">b) l’UdM del MLPS invece elabora, firma e avanza vs il MEF IGPNRR sia la “rendicontazione spese di Misura” e la Rendicontazione di M&amp;T di misura </w:t>
      </w:r>
    </w:p>
  </w:comment>
  <w:comment w:id="32" w:author="IG PNRR" w:date="2025-05-28T12:04:00Z" w:initials="IP">
    <w:p w14:paraId="3C44C2B7" w14:textId="77777777" w:rsidR="00AB0CDB" w:rsidRDefault="00AB0CDB" w:rsidP="00AB0CDB">
      <w:pPr>
        <w:pStyle w:val="Testocommento"/>
      </w:pPr>
      <w:r>
        <w:rPr>
          <w:rStyle w:val="Rimandocommento"/>
        </w:rPr>
        <w:annotationRef/>
      </w:r>
      <w:r>
        <w:rPr>
          <w:color w:val="000000"/>
        </w:rPr>
        <w:t>(rendicontazione spese di Misura)</w:t>
      </w:r>
    </w:p>
  </w:comment>
  <w:comment w:id="47" w:author="IG PNRR" w:date="2025-05-28T12:05:00Z" w:initials="IP">
    <w:p w14:paraId="2EAD0204" w14:textId="77777777" w:rsidR="00AB0CDB" w:rsidRDefault="00AB0CDB" w:rsidP="00AB0CDB">
      <w:pPr>
        <w:pStyle w:val="Testocommento"/>
      </w:pPr>
      <w:r>
        <w:rPr>
          <w:rStyle w:val="Rimandocommento"/>
        </w:rPr>
        <w:annotationRef/>
      </w:r>
      <w:r>
        <w:t>esplicitare che il CS “garantisce/assicura” l’alimentazione periodica del sistema informativo ReGiS (che viene effettuata invece dai SA come scritto nel seguito)</w:t>
      </w:r>
    </w:p>
  </w:comment>
  <w:comment w:id="52" w:author="IG PNRR" w:date="2025-05-20T11:29:00Z" w:initials="IP">
    <w:p w14:paraId="0BDA17E5" w14:textId="7ABAA991" w:rsidR="00C7249B" w:rsidRDefault="00C7249B" w:rsidP="00C7249B">
      <w:pPr>
        <w:pStyle w:val="Testocommento"/>
      </w:pPr>
      <w:r>
        <w:rPr>
          <w:rStyle w:val="Rimandocommento"/>
        </w:rPr>
        <w:annotationRef/>
      </w:r>
      <w:r>
        <w:rPr>
          <w:color w:val="000000"/>
        </w:rPr>
        <w:t>Non degli interventi ma dei realizzatori</w:t>
      </w:r>
      <w:r>
        <w:t>.</w:t>
      </w:r>
    </w:p>
  </w:comment>
  <w:comment w:id="53" w:author="Di Palma Valeria" w:date="2025-05-20T15:55:00Z" w:initials="VD">
    <w:p w14:paraId="132F00F5" w14:textId="77777777" w:rsidR="00980239" w:rsidRDefault="00980239" w:rsidP="00980239">
      <w:pPr>
        <w:pStyle w:val="Testocommento"/>
      </w:pPr>
      <w:r>
        <w:rPr>
          <w:rStyle w:val="Rimandocommento"/>
        </w:rPr>
        <w:annotationRef/>
      </w:r>
      <w:r>
        <w:t>Giusto la parola interventi porta fuori strada</w:t>
      </w:r>
    </w:p>
  </w:comment>
  <w:comment w:id="54" w:author="IG PNRR" w:date="2025-05-20T11:31:00Z" w:initials="IP">
    <w:p w14:paraId="07424DDA" w14:textId="2ED43360" w:rsidR="00C7249B" w:rsidRDefault="00C7249B" w:rsidP="00C7249B">
      <w:pPr>
        <w:pStyle w:val="Testocommento"/>
      </w:pPr>
      <w:r>
        <w:rPr>
          <w:rStyle w:val="Rimandocommento"/>
        </w:rPr>
        <w:annotationRef/>
      </w:r>
      <w:r>
        <w:rPr>
          <w:color w:val="000000"/>
        </w:rPr>
        <w:t>Lo fa il soggetto attuatore?</w:t>
      </w:r>
    </w:p>
  </w:comment>
  <w:comment w:id="55" w:author="Di Palma Valeria" w:date="2025-05-20T15:58:00Z" w:initials="VD">
    <w:p w14:paraId="4157AFF4" w14:textId="77777777" w:rsidR="00AD5979" w:rsidRDefault="00AD5979" w:rsidP="00AD5979">
      <w:pPr>
        <w:pStyle w:val="Testocommento"/>
      </w:pPr>
      <w:r>
        <w:rPr>
          <w:rStyle w:val="Rimandocommento"/>
        </w:rPr>
        <w:annotationRef/>
      </w:r>
      <w:r>
        <w:t>Il soggetto attuatore deve fornire nelle modalità e con gli strumenti concordate con il CS e l’UDM i dati e le primary evidence che consentano la rendicontazione complessiva dell’obiettivo. Quindi sì anche il soggetto attuatore deve rendicontare i target per la sua parte.</w:t>
      </w:r>
    </w:p>
  </w:comment>
  <w:comment w:id="56" w:author="IG PNRR" w:date="2025-05-20T11:32:00Z" w:initials="IP">
    <w:p w14:paraId="5F72D92F" w14:textId="1255E916" w:rsidR="00C7249B" w:rsidRDefault="00C7249B" w:rsidP="00C7249B">
      <w:pPr>
        <w:pStyle w:val="Testocommento"/>
      </w:pPr>
      <w:r>
        <w:rPr>
          <w:rStyle w:val="Rimandocommento"/>
        </w:rPr>
        <w:annotationRef/>
      </w:r>
      <w:r>
        <w:rPr>
          <w:color w:val="000000"/>
        </w:rPr>
        <w:t>Procedure di scelta del contraente?</w:t>
      </w:r>
    </w:p>
  </w:comment>
  <w:comment w:id="57" w:author="Commissario Straordinario" w:date="2025-05-23T15:36:00Z" w:initials="CS">
    <w:p w14:paraId="1B696B2E" w14:textId="77777777" w:rsidR="00196924" w:rsidRDefault="00196924" w:rsidP="00196924">
      <w:pPr>
        <w:pStyle w:val="Testocommento"/>
      </w:pPr>
      <w:r>
        <w:rPr>
          <w:rStyle w:val="Rimandocommento"/>
        </w:rPr>
        <w:annotationRef/>
      </w:r>
      <w:r>
        <w:t>La data del 31 luglio deve essere aggiornata considerando che il progetto si conclude il 30 giugno 2026?</w:t>
      </w:r>
    </w:p>
  </w:comment>
  <w:comment w:id="58" w:author="Santori Augusto" w:date="2025-05-23T16:18:00Z" w:initials="AS">
    <w:p w14:paraId="6541A3E5" w14:textId="77777777" w:rsidR="00E45D00" w:rsidRDefault="00E45D00" w:rsidP="00E45D00">
      <w:pPr>
        <w:pStyle w:val="Testocommento"/>
      </w:pPr>
      <w:r>
        <w:rPr>
          <w:rStyle w:val="Rimandocommento"/>
        </w:rPr>
        <w:annotationRef/>
      </w:r>
      <w:r>
        <w:t>Corretto, riteniamo che, alla luce della fine lavori prevista, in considerazione di un avvio che si prospetta successivo all’ECOFIN del 20 giugno, SI POSSA PROPORRE 30 OTTOBRE?</w:t>
      </w:r>
    </w:p>
  </w:comment>
  <w:comment w:id="59" w:author="Di Palma Valeria" w:date="2025-05-26T13:17:00Z" w:initials="VD">
    <w:p w14:paraId="5D82BCEB" w14:textId="77777777" w:rsidR="00583AEA" w:rsidRDefault="00583AEA" w:rsidP="00583AEA">
      <w:pPr>
        <w:pStyle w:val="Testocommento"/>
      </w:pPr>
      <w:r>
        <w:rPr>
          <w:rStyle w:val="Rimandocommento"/>
        </w:rPr>
        <w:annotationRef/>
      </w:r>
      <w:r>
        <w:t>Si tratta di scadenze generali che non possono essere modificate. Comunque anche se le attività dovranno concludersi entro il 30 giugno i pagamenti e quindi l’ammissibilità della spesa possono arrivare al 31 dicembre quindi è sensato chiedere la previsione di spesa al 31 luglio.</w:t>
      </w:r>
    </w:p>
  </w:comment>
  <w:comment w:id="60" w:author="IG PNRR" w:date="2025-05-20T11:32:00Z" w:initials="IP">
    <w:p w14:paraId="45C8F603" w14:textId="1361A87B" w:rsidR="00C7249B" w:rsidRDefault="00C7249B" w:rsidP="00C7249B">
      <w:pPr>
        <w:pStyle w:val="Testocommento"/>
      </w:pPr>
      <w:r>
        <w:rPr>
          <w:rStyle w:val="Rimandocommento"/>
        </w:rPr>
        <w:annotationRef/>
      </w:r>
      <w:r>
        <w:rPr>
          <w:color w:val="000000"/>
        </w:rPr>
        <w:t>Non è chiaro cosa si intende qui.</w:t>
      </w:r>
    </w:p>
  </w:comment>
  <w:comment w:id="61" w:author="Di Palma Valeria" w:date="2025-05-20T16:31:00Z" w:initials="VD">
    <w:p w14:paraId="433FADFF" w14:textId="77777777" w:rsidR="00FA094F" w:rsidRDefault="00FA094F" w:rsidP="00FA094F">
      <w:pPr>
        <w:pStyle w:val="Testocommento"/>
      </w:pPr>
      <w:r>
        <w:rPr>
          <w:rStyle w:val="Rimandocommento"/>
        </w:rPr>
        <w:annotationRef/>
      </w:r>
      <w:r>
        <w:t>Poiché molte amministrazioni regionali o anche comunali hanno adottato sistemi e procedure in ambito di controllo sui fondi comunitari che precedono e autorizzano il pagamento dei corrispettivi ai soggetti realizzatori (es. sono stati definiti uffci indipendenti rispetto a coloro che gestiscono i contratti che effettuano il controllo degli Stati di avanzamento lavori  e acquisiscono la documentazione che precede i pagamenti (es DURC)  abbiamo ipotizzato che questo modello possa essere utilizzato anche per la gestione degli interventi PNRR. Per chiarezza si può precisare  “anche facendo riferimento alle procedure in uso nell’ambito della gestione dei programmi dei fondi strutturali da richiamare esplicitamente in fase di controllo di primo livello”</w:t>
      </w:r>
    </w:p>
  </w:comment>
  <w:comment w:id="64" w:author="IG PNRR" w:date="2025-05-20T11:33:00Z" w:initials="IP">
    <w:p w14:paraId="19A02ABB" w14:textId="4734BB91" w:rsidR="00C7249B" w:rsidRDefault="00C7249B" w:rsidP="00C7249B">
      <w:pPr>
        <w:pStyle w:val="Testocommento"/>
      </w:pPr>
      <w:r>
        <w:rPr>
          <w:rStyle w:val="Rimandocommento"/>
        </w:rPr>
        <w:annotationRef/>
      </w:r>
      <w:r>
        <w:rPr>
          <w:color w:val="000000"/>
        </w:rPr>
        <w:t>Sarebbe utile inquadrare la regione nell’ambito dei compiti ex art. 77/2021 e in conformità alle circolari attuative del MEF-RGS</w:t>
      </w:r>
    </w:p>
  </w:comment>
  <w:comment w:id="65" w:author="Santori Augusto" w:date="2025-05-23T16:25:00Z" w:initials="AS">
    <w:p w14:paraId="119543D2" w14:textId="77777777" w:rsidR="00A37699" w:rsidRDefault="00A37699" w:rsidP="00A37699">
      <w:pPr>
        <w:pStyle w:val="Testocommento"/>
      </w:pPr>
      <w:r>
        <w:rPr>
          <w:rStyle w:val="Rimandocommento"/>
        </w:rPr>
        <w:annotationRef/>
      </w:r>
      <w:r>
        <w:t>I compiti delle Regioni sono state negoziate con le medesime e a margine di una proposta condivisa in ambito EC</w:t>
      </w:r>
    </w:p>
  </w:comment>
  <w:comment w:id="66" w:author="Di Palma Valeria" w:date="2025-05-26T13:13:00Z" w:initials="VD">
    <w:p w14:paraId="7868A10B" w14:textId="77777777" w:rsidR="006371FC" w:rsidRDefault="006371FC" w:rsidP="006371FC">
      <w:pPr>
        <w:pStyle w:val="Testocommento"/>
      </w:pPr>
      <w:r>
        <w:rPr>
          <w:rStyle w:val="Rimandocommento"/>
        </w:rPr>
        <w:annotationRef/>
      </w:r>
      <w:r>
        <w:t>Abbiamo precisato che si tratta di un ruolo di mero supporto e accompagnamento</w:t>
      </w:r>
    </w:p>
  </w:comment>
  <w:comment w:id="68" w:author="IG PNRR" w:date="2025-05-20T11:36:00Z" w:initials="IP">
    <w:p w14:paraId="72989312" w14:textId="53B7A7FD" w:rsidR="004D4A42" w:rsidRDefault="004D4A42" w:rsidP="004D4A42">
      <w:pPr>
        <w:pStyle w:val="Testocommento"/>
      </w:pPr>
      <w:r>
        <w:rPr>
          <w:rStyle w:val="Rimandocommento"/>
        </w:rPr>
        <w:annotationRef/>
      </w:r>
      <w:r>
        <w:rPr>
          <w:color w:val="000000"/>
        </w:rPr>
        <w:t>Questa attività sembra in capo al CS di cui all’art. 4 punto b v</w:t>
      </w:r>
    </w:p>
  </w:comment>
  <w:comment w:id="69" w:author="IG PNRR" w:date="2025-05-28T12:05:00Z" w:initials="IP">
    <w:p w14:paraId="11BA2AC9" w14:textId="77777777" w:rsidR="00AB0CDB" w:rsidRDefault="00AB0CDB" w:rsidP="00AB0CDB">
      <w:pPr>
        <w:pStyle w:val="Testocommento"/>
      </w:pPr>
      <w:r>
        <w:rPr>
          <w:rStyle w:val="Rimandocommento"/>
        </w:rPr>
        <w:annotationRef/>
      </w:r>
      <w:r>
        <w:rPr>
          <w:color w:val="000000"/>
        </w:rPr>
        <w:t>quale C-L?? Controllo M&amp;T??</w:t>
      </w:r>
    </w:p>
    <w:p w14:paraId="21B56266" w14:textId="77777777" w:rsidR="00AB0CDB" w:rsidRDefault="00AB0CDB" w:rsidP="00AB0CDB">
      <w:pPr>
        <w:pStyle w:val="Testocommento"/>
      </w:pPr>
      <w:r>
        <w:rPr>
          <w:color w:val="000000"/>
        </w:rPr>
        <w:t>vd commento precedente</w:t>
      </w:r>
    </w:p>
  </w:comment>
  <w:comment w:id="70" w:author="IG PNRR" w:date="2025-05-20T11:37:00Z" w:initials="IP">
    <w:p w14:paraId="4E46ADBC" w14:textId="08462F75" w:rsidR="004D4A42" w:rsidRDefault="004D4A42" w:rsidP="004D4A42">
      <w:pPr>
        <w:pStyle w:val="Testocommento"/>
      </w:pPr>
      <w:r>
        <w:rPr>
          <w:rStyle w:val="Rimandocommento"/>
        </w:rPr>
        <w:annotationRef/>
      </w:r>
      <w:r>
        <w:rPr>
          <w:color w:val="000000"/>
        </w:rPr>
        <w:t>Sono nella disponibilità e governo del SA?</w:t>
      </w:r>
    </w:p>
  </w:comment>
  <w:comment w:id="72" w:author="Commissario Straordinario" w:date="2025-05-23T15:38:00Z" w:initials="CS">
    <w:p w14:paraId="7F41F4E4" w14:textId="77777777" w:rsidR="00C665AA" w:rsidRDefault="00C665AA" w:rsidP="00C665AA">
      <w:pPr>
        <w:pStyle w:val="Testocommento"/>
      </w:pPr>
      <w:r>
        <w:rPr>
          <w:rStyle w:val="Rimandocommento"/>
        </w:rPr>
        <w:annotationRef/>
      </w:r>
      <w:r>
        <w:t>In questo caso è opportuno invertire le date inserendo l’anno di riferimento?</w:t>
      </w:r>
    </w:p>
  </w:comment>
  <w:comment w:id="76" w:author="IG PNRR" w:date="2025-05-20T11:37:00Z" w:initials="IP">
    <w:p w14:paraId="21BA0EB5" w14:textId="41BE26E3" w:rsidR="004D4A42" w:rsidRDefault="004D4A42" w:rsidP="004D4A42">
      <w:pPr>
        <w:pStyle w:val="Testocommento"/>
      </w:pPr>
      <w:r>
        <w:rPr>
          <w:rStyle w:val="Rimandocommento"/>
        </w:rPr>
        <w:annotationRef/>
      </w:r>
      <w:r>
        <w:rPr>
          <w:color w:val="000000"/>
        </w:rPr>
        <w:t>Non chiaro cosa si intende</w:t>
      </w:r>
    </w:p>
  </w:comment>
  <w:comment w:id="77" w:author="Di Palma Valeria" w:date="2025-05-20T16:41:00Z" w:initials="VD">
    <w:p w14:paraId="335B8271" w14:textId="77777777" w:rsidR="005A01EC" w:rsidRDefault="005A01EC" w:rsidP="005A01EC">
      <w:pPr>
        <w:pStyle w:val="Testocommento"/>
      </w:pPr>
      <w:r>
        <w:rPr>
          <w:rStyle w:val="Rimandocommento"/>
        </w:rPr>
        <w:annotationRef/>
      </w:r>
      <w:r>
        <w:t>Poiché molte amministrazioni regionali o anche comunali hanno adottato sistemi e procedure in ambito di controllo sui fondi comunitari che precedono e autorizzano il pagamento dei corrispettivi ai soggetti realizzatori (es. sono stati definiti uffci indipendenti rispetto a coloro che gestiscono i contratti che effettuano il controllo degli Stati di avanzamento lavori  e acquisiscono la documentazione che precede i pagamenti (es DURC)  abbiamo ipotizzato che questo modello possa essere utilizzato anche per la gestione degli interventi PNRR. Per chiarezza si può precisare  “anche facendo riferimento alle procedure in uso nell’ambito della gestione dei programmi dei fondi strutturali da richiamare esplicitamente in fase di controllo di primo livello”</w:t>
      </w:r>
    </w:p>
  </w:comment>
  <w:comment w:id="78" w:author="Commissario Straordinario" w:date="2025-05-23T15:06:00Z" w:initials="CS">
    <w:p w14:paraId="0A36238D" w14:textId="77777777" w:rsidR="000E6F62" w:rsidRDefault="000E6F62" w:rsidP="000E6F62">
      <w:pPr>
        <w:pStyle w:val="Testocommento"/>
      </w:pPr>
      <w:r>
        <w:rPr>
          <w:rStyle w:val="Rimandocommento"/>
        </w:rPr>
        <w:annotationRef/>
      </w:r>
      <w:r>
        <w:t>Concordiamo con la proposta e vi preghiamo di inserire la precisazione nel testo</w:t>
      </w:r>
    </w:p>
  </w:comment>
  <w:comment w:id="81" w:author="IG PNRR" w:date="2025-05-20T11:38:00Z" w:initials="IP">
    <w:p w14:paraId="5DA289B6" w14:textId="0E4F07D2" w:rsidR="004D4A42" w:rsidRDefault="004D4A42" w:rsidP="004D4A42">
      <w:pPr>
        <w:pStyle w:val="Testocommento"/>
      </w:pPr>
      <w:r>
        <w:rPr>
          <w:rStyle w:val="Rimandocommento"/>
        </w:rPr>
        <w:annotationRef/>
      </w:r>
      <w:r>
        <w:rPr>
          <w:color w:val="000000"/>
        </w:rPr>
        <w:t>Rendiconto di Misura?</w:t>
      </w:r>
    </w:p>
  </w:comment>
  <w:comment w:id="82" w:author="Di Palma Valeria" w:date="2025-05-20T16:47:00Z" w:initials="VD">
    <w:p w14:paraId="05006AC8" w14:textId="77777777" w:rsidR="005A01EC" w:rsidRDefault="005A01EC" w:rsidP="005A01EC">
      <w:pPr>
        <w:pStyle w:val="Testocommento"/>
      </w:pPr>
      <w:r>
        <w:rPr>
          <w:rStyle w:val="Rimandocommento"/>
        </w:rPr>
        <w:annotationRef/>
      </w:r>
      <w:r>
        <w:t>Questa previsione anziché cancellata potrebbe essere riformulata “Le Regioni possono prevedere un supporto alle amministrazioni comunali per la realizzazione degli interventi ricorrendo alla previsione dell’art. 9 comma 1 del DL 152/2021 che stabilisce: “Le risorse dei programmi operativi complementari possono essere utilizzate anche per il supporto tecnico operativo all’attuazione del Piano nazionale di ripresa e resilienza (PNRR) per il quale la norma ha fissato la scadenza dei POC al 31 dicembre 2026.</w:t>
      </w:r>
    </w:p>
  </w:comment>
  <w:comment w:id="83" w:author="Santori Augusto" w:date="2025-05-23T16:35:00Z" w:initials="AS">
    <w:p w14:paraId="1B1A58C5" w14:textId="77777777" w:rsidR="00AD33BB" w:rsidRDefault="00AD33BB" w:rsidP="00AD33BB">
      <w:pPr>
        <w:pStyle w:val="Testocommento"/>
      </w:pPr>
      <w:r>
        <w:rPr>
          <w:rStyle w:val="Rimandocommento"/>
        </w:rPr>
        <w:annotationRef/>
      </w:r>
      <w:r>
        <w:t>Non c’è tale disponibilità da parte delle Regioni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D204FD7" w15:done="0"/>
  <w15:commentEx w15:paraId="229D98D5" w15:done="0"/>
  <w15:commentEx w15:paraId="1B784E11" w15:done="1"/>
  <w15:commentEx w15:paraId="0353CD0A" w15:done="1"/>
  <w15:commentEx w15:paraId="043B4742" w15:done="1"/>
  <w15:commentEx w15:paraId="25563E86" w15:paraIdParent="043B4742" w15:done="1"/>
  <w15:commentEx w15:paraId="5E746949" w15:done="0"/>
  <w15:commentEx w15:paraId="19977CF0" w15:done="0"/>
  <w15:commentEx w15:paraId="12600F65" w15:done="0"/>
  <w15:commentEx w15:paraId="3C44C2B7" w15:done="0"/>
  <w15:commentEx w15:paraId="2EAD0204" w15:done="0"/>
  <w15:commentEx w15:paraId="0BDA17E5" w15:done="1"/>
  <w15:commentEx w15:paraId="132F00F5" w15:paraIdParent="0BDA17E5" w15:done="1"/>
  <w15:commentEx w15:paraId="07424DDA" w15:done="0"/>
  <w15:commentEx w15:paraId="4157AFF4" w15:paraIdParent="07424DDA" w15:done="0"/>
  <w15:commentEx w15:paraId="5F72D92F" w15:done="1"/>
  <w15:commentEx w15:paraId="1B696B2E" w15:done="0"/>
  <w15:commentEx w15:paraId="6541A3E5" w15:paraIdParent="1B696B2E" w15:done="0"/>
  <w15:commentEx w15:paraId="5D82BCEB" w15:paraIdParent="1B696B2E" w15:done="0"/>
  <w15:commentEx w15:paraId="45C8F603" w15:done="0"/>
  <w15:commentEx w15:paraId="433FADFF" w15:paraIdParent="45C8F603" w15:done="0"/>
  <w15:commentEx w15:paraId="19A02ABB" w15:done="0"/>
  <w15:commentEx w15:paraId="119543D2" w15:paraIdParent="19A02ABB" w15:done="0"/>
  <w15:commentEx w15:paraId="7868A10B" w15:paraIdParent="19A02ABB" w15:done="0"/>
  <w15:commentEx w15:paraId="72989312" w15:done="1"/>
  <w15:commentEx w15:paraId="21B56266" w15:done="0"/>
  <w15:commentEx w15:paraId="4E46ADBC" w15:done="1"/>
  <w15:commentEx w15:paraId="7F41F4E4" w15:done="0"/>
  <w15:commentEx w15:paraId="21BA0EB5" w15:done="0"/>
  <w15:commentEx w15:paraId="335B8271" w15:paraIdParent="21BA0EB5" w15:done="0"/>
  <w15:commentEx w15:paraId="0A36238D" w15:paraIdParent="21BA0EB5" w15:done="0"/>
  <w15:commentEx w15:paraId="5DA289B6" w15:done="1"/>
  <w15:commentEx w15:paraId="05006AC8" w15:done="0"/>
  <w15:commentEx w15:paraId="1B1A58C5" w15:paraIdParent="05006AC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6B82C3E" w16cex:dateUtc="2025-05-20T09:14:00Z"/>
  <w16cex:commentExtensible w16cex:durableId="01117724" w16cex:dateUtc="2025-05-20T09:14:00Z"/>
  <w16cex:commentExtensible w16cex:durableId="60F29C52" w16cex:dateUtc="2025-05-20T13:48:00Z"/>
  <w16cex:commentExtensible w16cex:durableId="360B17DB" w16cex:dateUtc="2025-05-20T09:27:00Z"/>
  <w16cex:commentExtensible w16cex:durableId="27AFC6CF" w16cex:dateUtc="2025-05-20T13:50:00Z">
    <w16cex:extLst>
      <w16:ext w16:uri="{CE6994B0-6A32-4C9F-8C6B-6E91EDA988CE}">
        <cr:reactions xmlns:cr="http://schemas.microsoft.com/office/comments/2020/reactions">
          <cr:reaction reactionType="1">
            <cr:reactionInfo dateUtc="2025-05-23T14:10:50Z">
              <cr:user userId="S::ASantori@lavoro.gov.it::bcd21577-4fd9-4124-9f21-3fd3e1c1794a" userProvider="AD" userName="Santori Augusto"/>
            </cr:reactionInfo>
          </cr:reaction>
        </cr:reactions>
      </w16:ext>
    </w16cex:extLst>
  </w16cex:commentExtensible>
  <w16cex:commentExtensible w16cex:durableId="215E8B9F" w16cex:dateUtc="2025-05-23T14:44:00Z"/>
  <w16cex:commentExtensible w16cex:durableId="55B49B0D" w16cex:dateUtc="2025-05-20T09:29:00Z"/>
  <w16cex:commentExtensible w16cex:durableId="07E5997D" w16cex:dateUtc="2025-05-28T10:03:00Z"/>
  <w16cex:commentExtensible w16cex:durableId="46C84F58" w16cex:dateUtc="2025-05-28T10:04:00Z"/>
  <w16cex:commentExtensible w16cex:durableId="1BAC89CE" w16cex:dateUtc="2025-05-28T10:04:00Z"/>
  <w16cex:commentExtensible w16cex:durableId="6E322814" w16cex:dateUtc="2025-05-28T10:05:00Z"/>
  <w16cex:commentExtensible w16cex:durableId="4F8D4E3B" w16cex:dateUtc="2025-05-20T09:29:00Z"/>
  <w16cex:commentExtensible w16cex:durableId="602BA9EF" w16cex:dateUtc="2025-05-20T13:55:00Z"/>
  <w16cex:commentExtensible w16cex:durableId="1DB10E4C" w16cex:dateUtc="2025-05-20T09:31:00Z">
    <w16cex:extLst>
      <w16:ext w16:uri="{CE6994B0-6A32-4C9F-8C6B-6E91EDA988CE}">
        <cr:reactions xmlns:cr="http://schemas.microsoft.com/office/comments/2020/reactions">
          <cr:reaction reactionType="1">
            <cr:reactionInfo dateUtc="2025-05-23T14:16:42Z">
              <cr:user userId="S::ASantori@lavoro.gov.it::bcd21577-4fd9-4124-9f21-3fd3e1c1794a" userProvider="AD" userName="Santori Augusto"/>
            </cr:reactionInfo>
          </cr:reaction>
        </cr:reactions>
      </w16:ext>
    </w16cex:extLst>
  </w16cex:commentExtensible>
  <w16cex:commentExtensible w16cex:durableId="5F11E474" w16cex:dateUtc="2025-05-20T13:58:00Z"/>
  <w16cex:commentExtensible w16cex:durableId="2F2D5618" w16cex:dateUtc="2025-05-20T09:32:00Z"/>
  <w16cex:commentExtensible w16cex:durableId="776265E1" w16cex:dateUtc="2025-05-23T13:36:00Z"/>
  <w16cex:commentExtensible w16cex:durableId="20997860" w16cex:dateUtc="2025-05-23T14:18:00Z"/>
  <w16cex:commentExtensible w16cex:durableId="4222EA93" w16cex:dateUtc="2025-05-26T11:17:00Z"/>
  <w16cex:commentExtensible w16cex:durableId="3F0DCB05" w16cex:dateUtc="2025-05-20T09:32:00Z"/>
  <w16cex:commentExtensible w16cex:durableId="4A813131" w16cex:dateUtc="2025-05-20T14:31:00Z"/>
  <w16cex:commentExtensible w16cex:durableId="7EF11859" w16cex:dateUtc="2025-05-20T09:33:00Z"/>
  <w16cex:commentExtensible w16cex:durableId="6B13B530" w16cex:dateUtc="2025-05-23T14:25:00Z"/>
  <w16cex:commentExtensible w16cex:durableId="0D52C0DC" w16cex:dateUtc="2025-05-26T11:13:00Z"/>
  <w16cex:commentExtensible w16cex:durableId="7954D8ED" w16cex:dateUtc="2025-05-20T09:36:00Z"/>
  <w16cex:commentExtensible w16cex:durableId="7FE87F69" w16cex:dateUtc="2025-05-28T10:05:00Z"/>
  <w16cex:commentExtensible w16cex:durableId="7BBF44DF" w16cex:dateUtc="2025-05-20T09:37:00Z"/>
  <w16cex:commentExtensible w16cex:durableId="0A35F5F3" w16cex:dateUtc="2025-05-23T13:38:00Z">
    <w16cex:extLst>
      <w16:ext w16:uri="{CE6994B0-6A32-4C9F-8C6B-6E91EDA988CE}">
        <cr:reactions xmlns:cr="http://schemas.microsoft.com/office/comments/2020/reactions">
          <cr:reaction reactionType="1">
            <cr:reactionInfo dateUtc="2025-05-23T14:31:42Z">
              <cr:user userId="S::ASantori@lavoro.gov.it::bcd21577-4fd9-4124-9f21-3fd3e1c1794a" userProvider="AD" userName="Santori Augusto"/>
            </cr:reactionInfo>
          </cr:reaction>
        </cr:reactions>
      </w16:ext>
    </w16cex:extLst>
  </w16cex:commentExtensible>
  <w16cex:commentExtensible w16cex:durableId="24FFFF2F" w16cex:dateUtc="2025-05-20T09:37:00Z"/>
  <w16cex:commentExtensible w16cex:durableId="33270B6A" w16cex:dateUtc="2025-05-20T14:41:00Z"/>
  <w16cex:commentExtensible w16cex:durableId="086F35B3" w16cex:dateUtc="2025-05-23T13:06:00Z"/>
  <w16cex:commentExtensible w16cex:durableId="0F9509F3" w16cex:dateUtc="2025-05-20T09:38:00Z"/>
  <w16cex:commentExtensible w16cex:durableId="7AE202E4" w16cex:dateUtc="2025-05-20T14:47:00Z"/>
  <w16cex:commentExtensible w16cex:durableId="2854D582" w16cex:dateUtc="2025-05-23T14: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D204FD7" w16cid:durableId="36B82C3E"/>
  <w16cid:commentId w16cid:paraId="229D98D5" w16cid:durableId="01117724"/>
  <w16cid:commentId w16cid:paraId="1B784E11" w16cid:durableId="60F29C52"/>
  <w16cid:commentId w16cid:paraId="0353CD0A" w16cid:durableId="360B17DB"/>
  <w16cid:commentId w16cid:paraId="043B4742" w16cid:durableId="27AFC6CF"/>
  <w16cid:commentId w16cid:paraId="25563E86" w16cid:durableId="215E8B9F"/>
  <w16cid:commentId w16cid:paraId="5E746949" w16cid:durableId="55B49B0D"/>
  <w16cid:commentId w16cid:paraId="19977CF0" w16cid:durableId="07E5997D"/>
  <w16cid:commentId w16cid:paraId="12600F65" w16cid:durableId="46C84F58"/>
  <w16cid:commentId w16cid:paraId="3C44C2B7" w16cid:durableId="1BAC89CE"/>
  <w16cid:commentId w16cid:paraId="2EAD0204" w16cid:durableId="6E322814"/>
  <w16cid:commentId w16cid:paraId="0BDA17E5" w16cid:durableId="4F8D4E3B"/>
  <w16cid:commentId w16cid:paraId="132F00F5" w16cid:durableId="602BA9EF"/>
  <w16cid:commentId w16cid:paraId="07424DDA" w16cid:durableId="1DB10E4C"/>
  <w16cid:commentId w16cid:paraId="4157AFF4" w16cid:durableId="5F11E474"/>
  <w16cid:commentId w16cid:paraId="5F72D92F" w16cid:durableId="2F2D5618"/>
  <w16cid:commentId w16cid:paraId="1B696B2E" w16cid:durableId="776265E1"/>
  <w16cid:commentId w16cid:paraId="6541A3E5" w16cid:durableId="20997860"/>
  <w16cid:commentId w16cid:paraId="5D82BCEB" w16cid:durableId="4222EA93"/>
  <w16cid:commentId w16cid:paraId="45C8F603" w16cid:durableId="3F0DCB05"/>
  <w16cid:commentId w16cid:paraId="433FADFF" w16cid:durableId="4A813131"/>
  <w16cid:commentId w16cid:paraId="19A02ABB" w16cid:durableId="7EF11859"/>
  <w16cid:commentId w16cid:paraId="119543D2" w16cid:durableId="6B13B530"/>
  <w16cid:commentId w16cid:paraId="7868A10B" w16cid:durableId="0D52C0DC"/>
  <w16cid:commentId w16cid:paraId="72989312" w16cid:durableId="7954D8ED"/>
  <w16cid:commentId w16cid:paraId="21B56266" w16cid:durableId="7FE87F69"/>
  <w16cid:commentId w16cid:paraId="4E46ADBC" w16cid:durableId="7BBF44DF"/>
  <w16cid:commentId w16cid:paraId="7F41F4E4" w16cid:durableId="0A35F5F3"/>
  <w16cid:commentId w16cid:paraId="21BA0EB5" w16cid:durableId="24FFFF2F"/>
  <w16cid:commentId w16cid:paraId="335B8271" w16cid:durableId="33270B6A"/>
  <w16cid:commentId w16cid:paraId="0A36238D" w16cid:durableId="086F35B3"/>
  <w16cid:commentId w16cid:paraId="5DA289B6" w16cid:durableId="0F9509F3"/>
  <w16cid:commentId w16cid:paraId="05006AC8" w16cid:durableId="7AE202E4"/>
  <w16cid:commentId w16cid:paraId="1B1A58C5" w16cid:durableId="2854D5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1EDE0" w14:textId="77777777" w:rsidR="007F0383" w:rsidRDefault="007F0383">
      <w:pPr>
        <w:spacing w:after="0" w:line="240" w:lineRule="auto"/>
      </w:pPr>
      <w:r>
        <w:separator/>
      </w:r>
    </w:p>
  </w:endnote>
  <w:endnote w:type="continuationSeparator" w:id="0">
    <w:p w14:paraId="619D6418" w14:textId="77777777" w:rsidR="007F0383" w:rsidRDefault="007F0383">
      <w:pPr>
        <w:spacing w:after="0" w:line="240" w:lineRule="auto"/>
      </w:pPr>
      <w:r>
        <w:continuationSeparator/>
      </w:r>
    </w:p>
  </w:endnote>
  <w:endnote w:type="continuationNotice" w:id="1">
    <w:p w14:paraId="58E73A26" w14:textId="77777777" w:rsidR="007F0383" w:rsidRDefault="007F03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3558648"/>
      <w:docPartObj>
        <w:docPartGallery w:val="Page Numbers (Bottom of Page)"/>
        <w:docPartUnique/>
      </w:docPartObj>
    </w:sdtPr>
    <w:sdtEndPr>
      <w:rPr>
        <w:rFonts w:ascii="Garamond" w:hAnsi="Garamond"/>
      </w:rPr>
    </w:sdtEndPr>
    <w:sdtContent>
      <w:p w14:paraId="27020DED" w14:textId="7BA14216" w:rsidR="007E580F" w:rsidRPr="0036699A" w:rsidRDefault="007E580F">
        <w:pPr>
          <w:pStyle w:val="Pidipagina"/>
          <w:jc w:val="right"/>
          <w:rPr>
            <w:rFonts w:ascii="Garamond" w:hAnsi="Garamond"/>
          </w:rPr>
        </w:pPr>
        <w:r w:rsidRPr="0036699A">
          <w:rPr>
            <w:rFonts w:ascii="Garamond" w:hAnsi="Garamond"/>
          </w:rPr>
          <w:fldChar w:fldCharType="begin"/>
        </w:r>
        <w:r w:rsidRPr="0036699A">
          <w:rPr>
            <w:rFonts w:ascii="Garamond" w:hAnsi="Garamond"/>
          </w:rPr>
          <w:instrText>PAGE   \* MERGEFORMAT</w:instrText>
        </w:r>
        <w:r w:rsidRPr="0036699A">
          <w:rPr>
            <w:rFonts w:ascii="Garamond" w:hAnsi="Garamond"/>
          </w:rPr>
          <w:fldChar w:fldCharType="separate"/>
        </w:r>
        <w:r w:rsidRPr="0036699A">
          <w:rPr>
            <w:rFonts w:ascii="Garamond" w:hAnsi="Garamond"/>
          </w:rPr>
          <w:t>2</w:t>
        </w:r>
        <w:r w:rsidRPr="0036699A">
          <w:rPr>
            <w:rFonts w:ascii="Garamond" w:hAnsi="Garamond"/>
          </w:rPr>
          <w:fldChar w:fldCharType="end"/>
        </w:r>
      </w:p>
    </w:sdtContent>
  </w:sdt>
  <w:p w14:paraId="5C55290B" w14:textId="14B56183" w:rsidR="55765628" w:rsidRDefault="55765628" w:rsidP="557656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7B2F03" w14:textId="77777777" w:rsidR="007F0383" w:rsidRDefault="007F0383">
      <w:pPr>
        <w:spacing w:after="0" w:line="240" w:lineRule="auto"/>
      </w:pPr>
      <w:r>
        <w:separator/>
      </w:r>
    </w:p>
  </w:footnote>
  <w:footnote w:type="continuationSeparator" w:id="0">
    <w:p w14:paraId="0B88FC25" w14:textId="77777777" w:rsidR="007F0383" w:rsidRDefault="007F0383">
      <w:pPr>
        <w:spacing w:after="0" w:line="240" w:lineRule="auto"/>
      </w:pPr>
      <w:r>
        <w:continuationSeparator/>
      </w:r>
    </w:p>
  </w:footnote>
  <w:footnote w:type="continuationNotice" w:id="1">
    <w:p w14:paraId="5C985448" w14:textId="77777777" w:rsidR="007F0383" w:rsidRDefault="007F03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5765628" w14:paraId="1DA466A2" w14:textId="77777777" w:rsidTr="55765628">
      <w:tc>
        <w:tcPr>
          <w:tcW w:w="3210" w:type="dxa"/>
        </w:tcPr>
        <w:p w14:paraId="101A2056" w14:textId="47470FD3" w:rsidR="55765628" w:rsidRDefault="00F96136" w:rsidP="55765628">
          <w:pPr>
            <w:pStyle w:val="Intestazione"/>
            <w:ind w:left="-115"/>
          </w:pPr>
          <w:r w:rsidRPr="00A119BD">
            <w:rPr>
              <w:rFonts w:ascii="Garamond" w:hAnsi="Garamond"/>
              <w:noProof/>
              <w:highlight w:val="yellow"/>
            </w:rPr>
            <w:drawing>
              <wp:anchor distT="0" distB="0" distL="0" distR="0" simplePos="0" relativeHeight="251658240" behindDoc="0" locked="0" layoutInCell="1" allowOverlap="1" wp14:anchorId="5C76168F" wp14:editId="2ED166B6">
                <wp:simplePos x="0" y="0"/>
                <wp:positionH relativeFrom="page">
                  <wp:posOffset>260350</wp:posOffset>
                </wp:positionH>
                <wp:positionV relativeFrom="paragraph">
                  <wp:posOffset>25511</wp:posOffset>
                </wp:positionV>
                <wp:extent cx="1843841" cy="467995"/>
                <wp:effectExtent l="0" t="0" r="4445" b="8255"/>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843841" cy="467995"/>
                        </a:xfrm>
                        <a:prstGeom prst="rect">
                          <a:avLst/>
                        </a:prstGeom>
                      </pic:spPr>
                    </pic:pic>
                  </a:graphicData>
                </a:graphic>
                <wp14:sizeRelH relativeFrom="margin">
                  <wp14:pctWidth>0</wp14:pctWidth>
                </wp14:sizeRelH>
                <wp14:sizeRelV relativeFrom="margin">
                  <wp14:pctHeight>0</wp14:pctHeight>
                </wp14:sizeRelV>
              </wp:anchor>
            </w:drawing>
          </w:r>
        </w:p>
      </w:tc>
      <w:tc>
        <w:tcPr>
          <w:tcW w:w="3210" w:type="dxa"/>
        </w:tcPr>
        <w:p w14:paraId="1E3B45A0" w14:textId="434C22B9" w:rsidR="55765628" w:rsidRDefault="00CC5069" w:rsidP="55765628">
          <w:pPr>
            <w:pStyle w:val="Intestazione"/>
            <w:jc w:val="center"/>
          </w:pPr>
          <w:r>
            <w:rPr>
              <w:noProof/>
            </w:rPr>
            <w:drawing>
              <wp:anchor distT="0" distB="0" distL="114300" distR="114300" simplePos="0" relativeHeight="251658241" behindDoc="0" locked="0" layoutInCell="1" allowOverlap="1" wp14:anchorId="245D8886" wp14:editId="6163F828">
                <wp:simplePos x="0" y="0"/>
                <wp:positionH relativeFrom="column">
                  <wp:posOffset>344805</wp:posOffset>
                </wp:positionH>
                <wp:positionV relativeFrom="paragraph">
                  <wp:posOffset>-124460</wp:posOffset>
                </wp:positionV>
                <wp:extent cx="923925" cy="768520"/>
                <wp:effectExtent l="0" t="0" r="0"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25919" t="14591" r="26506" b="7323"/>
                        <a:stretch/>
                      </pic:blipFill>
                      <pic:spPr bwMode="auto">
                        <a:xfrm>
                          <a:off x="0" y="0"/>
                          <a:ext cx="923925" cy="768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210" w:type="dxa"/>
        </w:tcPr>
        <w:p w14:paraId="482EFF52" w14:textId="1E4F3BA1" w:rsidR="55765628" w:rsidRDefault="00A22300" w:rsidP="55765628">
          <w:pPr>
            <w:pStyle w:val="Intestazione"/>
            <w:ind w:right="-115"/>
            <w:jc w:val="right"/>
          </w:pPr>
          <w:r>
            <w:rPr>
              <w:noProof/>
            </w:rPr>
            <mc:AlternateContent>
              <mc:Choice Requires="wps">
                <w:drawing>
                  <wp:anchor distT="0" distB="0" distL="114300" distR="114300" simplePos="0" relativeHeight="251658243" behindDoc="0" locked="0" layoutInCell="1" allowOverlap="1" wp14:anchorId="607921D6" wp14:editId="3B71F51C">
                    <wp:simplePos x="0" y="0"/>
                    <wp:positionH relativeFrom="margin">
                      <wp:posOffset>1298575</wp:posOffset>
                    </wp:positionH>
                    <wp:positionV relativeFrom="paragraph">
                      <wp:posOffset>28575</wp:posOffset>
                    </wp:positionV>
                    <wp:extent cx="895350" cy="523875"/>
                    <wp:effectExtent l="0" t="0" r="19050" b="28575"/>
                    <wp:wrapNone/>
                    <wp:docPr id="37295994" name="Casella di testo 1"/>
                    <wp:cNvGraphicFramePr/>
                    <a:graphic xmlns:a="http://schemas.openxmlformats.org/drawingml/2006/main">
                      <a:graphicData uri="http://schemas.microsoft.com/office/word/2010/wordprocessingShape">
                        <wps:wsp>
                          <wps:cNvSpPr txBox="1"/>
                          <wps:spPr>
                            <a:xfrm>
                              <a:off x="0" y="0"/>
                              <a:ext cx="895350" cy="523875"/>
                            </a:xfrm>
                            <a:prstGeom prst="rect">
                              <a:avLst/>
                            </a:prstGeom>
                            <a:solidFill>
                              <a:schemeClr val="lt1"/>
                            </a:solidFill>
                            <a:ln w="6350">
                              <a:solidFill>
                                <a:prstClr val="black"/>
                              </a:solidFill>
                            </a:ln>
                          </wps:spPr>
                          <wps:txbx>
                            <w:txbxContent>
                              <w:p w14:paraId="04EC2E53" w14:textId="7F31908B" w:rsidR="00A22300" w:rsidRPr="00A22300" w:rsidRDefault="00A22300" w:rsidP="00A22300">
                                <w:pPr>
                                  <w:jc w:val="center"/>
                                  <w:rPr>
                                    <w:sz w:val="16"/>
                                    <w:szCs w:val="16"/>
                                  </w:rPr>
                                </w:pPr>
                                <w:r w:rsidRPr="00A22300">
                                  <w:rPr>
                                    <w:sz w:val="16"/>
                                    <w:szCs w:val="16"/>
                                  </w:rPr>
                                  <w:t>LOGO REGIONE (eventuale</w:t>
                                </w:r>
                                <w:r>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7921D6" id="_x0000_t202" coordsize="21600,21600" o:spt="202" path="m,l,21600r21600,l21600,xe">
                    <v:stroke joinstyle="miter"/>
                    <v:path gradientshapeok="t" o:connecttype="rect"/>
                  </v:shapetype>
                  <v:shape id="Casella di testo 1" o:spid="_x0000_s1026" type="#_x0000_t202" style="position:absolute;left:0;text-align:left;margin-left:102.25pt;margin-top:2.25pt;width:70.5pt;height:41.2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" fillcolor="white [3201]" strokeweight=".5pt">
                    <v:textbox>
                      <w:txbxContent>
                        <w:p w14:paraId="04EC2E53" w14:textId="7F31908B" w:rsidR="00A22300" w:rsidRPr="00A22300" w:rsidRDefault="00A22300" w:rsidP="00A22300">
                          <w:pPr>
                            <w:jc w:val="center"/>
                            <w:rPr>
                              <w:sz w:val="16"/>
                              <w:szCs w:val="16"/>
                            </w:rPr>
                          </w:pPr>
                          <w:r w:rsidRPr="00A22300">
                            <w:rPr>
                              <w:sz w:val="16"/>
                              <w:szCs w:val="16"/>
                            </w:rPr>
                            <w:t>LOGO REGIONE (eventuale</w:t>
                          </w:r>
                          <w:r>
                            <w:rPr>
                              <w:sz w:val="16"/>
                              <w:szCs w:val="16"/>
                            </w:rPr>
                            <w:t>)</w:t>
                          </w:r>
                        </w:p>
                      </w:txbxContent>
                    </v:textbox>
                    <w10:wrap anchorx="margin"/>
                  </v:shape>
                </w:pict>
              </mc:Fallback>
            </mc:AlternateContent>
          </w:r>
          <w:r>
            <w:rPr>
              <w:noProof/>
            </w:rPr>
            <mc:AlternateContent>
              <mc:Choice Requires="wps">
                <w:drawing>
                  <wp:anchor distT="45720" distB="45720" distL="114300" distR="114300" simplePos="0" relativeHeight="251658242" behindDoc="0" locked="0" layoutInCell="1" allowOverlap="1" wp14:anchorId="52B3DEBC" wp14:editId="3493CF52">
                    <wp:simplePos x="0" y="0"/>
                    <wp:positionH relativeFrom="column">
                      <wp:posOffset>-59055</wp:posOffset>
                    </wp:positionH>
                    <wp:positionV relativeFrom="paragraph">
                      <wp:posOffset>0</wp:posOffset>
                    </wp:positionV>
                    <wp:extent cx="847725" cy="1404620"/>
                    <wp:effectExtent l="0" t="0" r="28575" b="2540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solidFill>
                              <a:srgbClr val="FFFFFF"/>
                            </a:solidFill>
                            <a:ln w="9525">
                              <a:solidFill>
                                <a:srgbClr val="000000"/>
                              </a:solidFill>
                              <a:miter lim="800000"/>
                              <a:headEnd/>
                              <a:tailEnd/>
                            </a:ln>
                          </wps:spPr>
                          <wps:txbx>
                            <w:txbxContent>
                              <w:p w14:paraId="08C000C3" w14:textId="6AE141A1" w:rsidR="00A22300" w:rsidRPr="00A22300" w:rsidRDefault="00A22300" w:rsidP="00A22300">
                                <w:pPr>
                                  <w:jc w:val="center"/>
                                  <w:rPr>
                                    <w:sz w:val="16"/>
                                    <w:szCs w:val="16"/>
                                  </w:rPr>
                                </w:pPr>
                                <w:r w:rsidRPr="00A22300">
                                  <w:rPr>
                                    <w:sz w:val="16"/>
                                    <w:szCs w:val="16"/>
                                  </w:rPr>
                                  <w:t>LOGO SOGGETTO ATTUATORE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2B3DEBC" id="Casella di testo 2" o:spid="_x0000_s1027" type="#_x0000_t202" style="position:absolute;left:0;text-align:left;margin-left:-4.65pt;margin-top:0;width:66.75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">
                    <v:textbox style="mso-fit-shape-to-text:t">
                      <w:txbxContent>
                        <w:p w14:paraId="08C000C3" w14:textId="6AE141A1" w:rsidR="00A22300" w:rsidRPr="00A22300" w:rsidRDefault="00A22300" w:rsidP="00A22300">
                          <w:pPr>
                            <w:jc w:val="center"/>
                            <w:rPr>
                              <w:sz w:val="16"/>
                              <w:szCs w:val="16"/>
                            </w:rPr>
                          </w:pPr>
                          <w:r w:rsidRPr="00A22300">
                            <w:rPr>
                              <w:sz w:val="16"/>
                              <w:szCs w:val="16"/>
                            </w:rPr>
                            <w:t>LOGO SOGGETTO ATTUATORE</w:t>
                          </w:r>
                        </w:p>
                      </w:txbxContent>
                    </v:textbox>
                    <w10:wrap type="square"/>
                  </v:shape>
                </w:pict>
              </mc:Fallback>
            </mc:AlternateContent>
          </w:r>
        </w:p>
      </w:tc>
    </w:tr>
  </w:tbl>
  <w:p w14:paraId="3CDD0B7C" w14:textId="5F356421" w:rsidR="55765628" w:rsidRDefault="55765628" w:rsidP="5576562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33A99"/>
    <w:multiLevelType w:val="hybridMultilevel"/>
    <w:tmpl w:val="70FE23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70627F"/>
    <w:multiLevelType w:val="hybridMultilevel"/>
    <w:tmpl w:val="840644D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D18726B"/>
    <w:multiLevelType w:val="hybridMultilevel"/>
    <w:tmpl w:val="8AA69E82"/>
    <w:lvl w:ilvl="0" w:tplc="76B21FD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17B5D64"/>
    <w:multiLevelType w:val="hybridMultilevel"/>
    <w:tmpl w:val="2AB2609C"/>
    <w:lvl w:ilvl="0" w:tplc="9514CDCE">
      <w:start w:val="1"/>
      <w:numFmt w:val="decimal"/>
      <w:lvlText w:val="%1."/>
      <w:lvlJc w:val="left"/>
      <w:pPr>
        <w:ind w:left="800" w:hanging="228"/>
      </w:pPr>
      <w:rPr>
        <w:rFonts w:ascii="Microsoft Sans Serif" w:eastAsia="Microsoft Sans Serif" w:hAnsi="Microsoft Sans Serif" w:cs="Microsoft Sans Serif" w:hint="default"/>
        <w:spacing w:val="0"/>
        <w:w w:val="100"/>
        <w:sz w:val="18"/>
        <w:szCs w:val="18"/>
        <w:lang w:val="it-IT" w:eastAsia="en-US" w:bidi="ar-SA"/>
      </w:rPr>
    </w:lvl>
    <w:lvl w:ilvl="1" w:tplc="E752BE2E">
      <w:numFmt w:val="bullet"/>
      <w:lvlText w:val="•"/>
      <w:lvlJc w:val="left"/>
      <w:pPr>
        <w:ind w:left="1788" w:hanging="228"/>
      </w:pPr>
      <w:rPr>
        <w:rFonts w:hint="default"/>
        <w:lang w:val="it-IT" w:eastAsia="en-US" w:bidi="ar-SA"/>
      </w:rPr>
    </w:lvl>
    <w:lvl w:ilvl="2" w:tplc="5A7CB520">
      <w:numFmt w:val="bullet"/>
      <w:lvlText w:val="•"/>
      <w:lvlJc w:val="left"/>
      <w:pPr>
        <w:ind w:left="2776" w:hanging="228"/>
      </w:pPr>
      <w:rPr>
        <w:rFonts w:hint="default"/>
        <w:lang w:val="it-IT" w:eastAsia="en-US" w:bidi="ar-SA"/>
      </w:rPr>
    </w:lvl>
    <w:lvl w:ilvl="3" w:tplc="00925798">
      <w:numFmt w:val="bullet"/>
      <w:lvlText w:val="•"/>
      <w:lvlJc w:val="left"/>
      <w:pPr>
        <w:ind w:left="3764" w:hanging="228"/>
      </w:pPr>
      <w:rPr>
        <w:rFonts w:hint="default"/>
        <w:lang w:val="it-IT" w:eastAsia="en-US" w:bidi="ar-SA"/>
      </w:rPr>
    </w:lvl>
    <w:lvl w:ilvl="4" w:tplc="CCCAEB92">
      <w:numFmt w:val="bullet"/>
      <w:lvlText w:val="•"/>
      <w:lvlJc w:val="left"/>
      <w:pPr>
        <w:ind w:left="4752" w:hanging="228"/>
      </w:pPr>
      <w:rPr>
        <w:rFonts w:hint="default"/>
        <w:lang w:val="it-IT" w:eastAsia="en-US" w:bidi="ar-SA"/>
      </w:rPr>
    </w:lvl>
    <w:lvl w:ilvl="5" w:tplc="D57C9BCC">
      <w:numFmt w:val="bullet"/>
      <w:lvlText w:val="•"/>
      <w:lvlJc w:val="left"/>
      <w:pPr>
        <w:ind w:left="5740" w:hanging="228"/>
      </w:pPr>
      <w:rPr>
        <w:rFonts w:hint="default"/>
        <w:lang w:val="it-IT" w:eastAsia="en-US" w:bidi="ar-SA"/>
      </w:rPr>
    </w:lvl>
    <w:lvl w:ilvl="6" w:tplc="681ED0E6">
      <w:numFmt w:val="bullet"/>
      <w:lvlText w:val="•"/>
      <w:lvlJc w:val="left"/>
      <w:pPr>
        <w:ind w:left="6728" w:hanging="228"/>
      </w:pPr>
      <w:rPr>
        <w:rFonts w:hint="default"/>
        <w:lang w:val="it-IT" w:eastAsia="en-US" w:bidi="ar-SA"/>
      </w:rPr>
    </w:lvl>
    <w:lvl w:ilvl="7" w:tplc="AC5A7486">
      <w:numFmt w:val="bullet"/>
      <w:lvlText w:val="•"/>
      <w:lvlJc w:val="left"/>
      <w:pPr>
        <w:ind w:left="7716" w:hanging="228"/>
      </w:pPr>
      <w:rPr>
        <w:rFonts w:hint="default"/>
        <w:lang w:val="it-IT" w:eastAsia="en-US" w:bidi="ar-SA"/>
      </w:rPr>
    </w:lvl>
    <w:lvl w:ilvl="8" w:tplc="D1DEAAEC">
      <w:numFmt w:val="bullet"/>
      <w:lvlText w:val="•"/>
      <w:lvlJc w:val="left"/>
      <w:pPr>
        <w:ind w:left="8704" w:hanging="228"/>
      </w:pPr>
      <w:rPr>
        <w:rFonts w:hint="default"/>
        <w:lang w:val="it-IT" w:eastAsia="en-US" w:bidi="ar-SA"/>
      </w:rPr>
    </w:lvl>
  </w:abstractNum>
  <w:abstractNum w:abstractNumId="4" w15:restartNumberingAfterBreak="0">
    <w:nsid w:val="11D84639"/>
    <w:multiLevelType w:val="hybridMultilevel"/>
    <w:tmpl w:val="09BCCFB8"/>
    <w:lvl w:ilvl="0" w:tplc="3E383DFE">
      <w:start w:val="1"/>
      <w:numFmt w:val="decimal"/>
      <w:lvlText w:val="%1."/>
      <w:lvlJc w:val="left"/>
      <w:pPr>
        <w:ind w:left="720" w:hanging="360"/>
      </w:pPr>
      <w:rPr>
        <w:rFonts w:ascii="Garamond" w:eastAsiaTheme="minorHAnsi" w:hAnsi="Garamond" w:cstheme="majorBid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0B478A"/>
    <w:multiLevelType w:val="hybridMultilevel"/>
    <w:tmpl w:val="7122BB78"/>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4053C58"/>
    <w:multiLevelType w:val="hybridMultilevel"/>
    <w:tmpl w:val="BDB44DA6"/>
    <w:lvl w:ilvl="0" w:tplc="5838D780">
      <w:start w:val="1"/>
      <w:numFmt w:val="decimal"/>
      <w:lvlText w:val="%1"/>
      <w:lvlJc w:val="left"/>
      <w:pPr>
        <w:ind w:left="720" w:hanging="360"/>
      </w:pPr>
      <w:rPr>
        <w:rFonts w:ascii="Garamond" w:eastAsiaTheme="minorHAnsi" w:hAnsi="Garamond" w:cstheme="majorHAnsi"/>
      </w:rPr>
    </w:lvl>
    <w:lvl w:ilvl="1" w:tplc="36466B70">
      <w:start w:val="1"/>
      <w:numFmt w:val="lowerLetter"/>
      <w:lvlText w:val="%2."/>
      <w:lvlJc w:val="left"/>
      <w:pPr>
        <w:ind w:left="1440" w:hanging="360"/>
      </w:pPr>
      <w:rPr>
        <w:rFonts w:ascii="Garamond" w:eastAsiaTheme="minorHAnsi" w:hAnsi="Garamond" w:cstheme="majorHAnsi"/>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79260E5"/>
    <w:multiLevelType w:val="hybridMultilevel"/>
    <w:tmpl w:val="32D68686"/>
    <w:lvl w:ilvl="0" w:tplc="67F24704">
      <w:start w:val="1"/>
      <w:numFmt w:val="decimal"/>
      <w:lvlText w:val="%1."/>
      <w:lvlJc w:val="left"/>
      <w:pPr>
        <w:ind w:left="720" w:hanging="360"/>
      </w:pPr>
      <w:rPr>
        <w:rFonts w:ascii="Garamond" w:eastAsiaTheme="minorHAnsi" w:hAnsi="Garamond" w:cstheme="majorHAns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8436A25"/>
    <w:multiLevelType w:val="hybridMultilevel"/>
    <w:tmpl w:val="99EEB68C"/>
    <w:lvl w:ilvl="0" w:tplc="BAF273EE">
      <w:start w:val="1"/>
      <w:numFmt w:val="decimal"/>
      <w:lvlText w:val="%1."/>
      <w:lvlJc w:val="left"/>
      <w:pPr>
        <w:ind w:left="800" w:hanging="240"/>
      </w:pPr>
      <w:rPr>
        <w:rFonts w:ascii="Microsoft Sans Serif" w:eastAsia="Microsoft Sans Serif" w:hAnsi="Microsoft Sans Serif" w:cs="Microsoft Sans Serif" w:hint="default"/>
        <w:spacing w:val="0"/>
        <w:w w:val="100"/>
        <w:sz w:val="18"/>
        <w:szCs w:val="18"/>
        <w:lang w:val="it-IT" w:eastAsia="en-US" w:bidi="ar-SA"/>
      </w:rPr>
    </w:lvl>
    <w:lvl w:ilvl="1" w:tplc="03148CD6">
      <w:numFmt w:val="bullet"/>
      <w:lvlText w:val="•"/>
      <w:lvlJc w:val="left"/>
      <w:pPr>
        <w:ind w:left="1788" w:hanging="240"/>
      </w:pPr>
      <w:rPr>
        <w:rFonts w:hint="default"/>
        <w:lang w:val="it-IT" w:eastAsia="en-US" w:bidi="ar-SA"/>
      </w:rPr>
    </w:lvl>
    <w:lvl w:ilvl="2" w:tplc="8214C230">
      <w:numFmt w:val="bullet"/>
      <w:lvlText w:val="•"/>
      <w:lvlJc w:val="left"/>
      <w:pPr>
        <w:ind w:left="2776" w:hanging="240"/>
      </w:pPr>
      <w:rPr>
        <w:rFonts w:hint="default"/>
        <w:lang w:val="it-IT" w:eastAsia="en-US" w:bidi="ar-SA"/>
      </w:rPr>
    </w:lvl>
    <w:lvl w:ilvl="3" w:tplc="2B7EF414">
      <w:numFmt w:val="bullet"/>
      <w:lvlText w:val="•"/>
      <w:lvlJc w:val="left"/>
      <w:pPr>
        <w:ind w:left="3764" w:hanging="240"/>
      </w:pPr>
      <w:rPr>
        <w:rFonts w:hint="default"/>
        <w:lang w:val="it-IT" w:eastAsia="en-US" w:bidi="ar-SA"/>
      </w:rPr>
    </w:lvl>
    <w:lvl w:ilvl="4" w:tplc="36863146">
      <w:numFmt w:val="bullet"/>
      <w:lvlText w:val="•"/>
      <w:lvlJc w:val="left"/>
      <w:pPr>
        <w:ind w:left="4752" w:hanging="240"/>
      </w:pPr>
      <w:rPr>
        <w:rFonts w:hint="default"/>
        <w:lang w:val="it-IT" w:eastAsia="en-US" w:bidi="ar-SA"/>
      </w:rPr>
    </w:lvl>
    <w:lvl w:ilvl="5" w:tplc="90F6C208">
      <w:numFmt w:val="bullet"/>
      <w:lvlText w:val="•"/>
      <w:lvlJc w:val="left"/>
      <w:pPr>
        <w:ind w:left="5740" w:hanging="240"/>
      </w:pPr>
      <w:rPr>
        <w:rFonts w:hint="default"/>
        <w:lang w:val="it-IT" w:eastAsia="en-US" w:bidi="ar-SA"/>
      </w:rPr>
    </w:lvl>
    <w:lvl w:ilvl="6" w:tplc="23A27DBA">
      <w:numFmt w:val="bullet"/>
      <w:lvlText w:val="•"/>
      <w:lvlJc w:val="left"/>
      <w:pPr>
        <w:ind w:left="6728" w:hanging="240"/>
      </w:pPr>
      <w:rPr>
        <w:rFonts w:hint="default"/>
        <w:lang w:val="it-IT" w:eastAsia="en-US" w:bidi="ar-SA"/>
      </w:rPr>
    </w:lvl>
    <w:lvl w:ilvl="7" w:tplc="E9AE6B80">
      <w:numFmt w:val="bullet"/>
      <w:lvlText w:val="•"/>
      <w:lvlJc w:val="left"/>
      <w:pPr>
        <w:ind w:left="7716" w:hanging="240"/>
      </w:pPr>
      <w:rPr>
        <w:rFonts w:hint="default"/>
        <w:lang w:val="it-IT" w:eastAsia="en-US" w:bidi="ar-SA"/>
      </w:rPr>
    </w:lvl>
    <w:lvl w:ilvl="8" w:tplc="672EE2EC">
      <w:numFmt w:val="bullet"/>
      <w:lvlText w:val="•"/>
      <w:lvlJc w:val="left"/>
      <w:pPr>
        <w:ind w:left="8704" w:hanging="240"/>
      </w:pPr>
      <w:rPr>
        <w:rFonts w:hint="default"/>
        <w:lang w:val="it-IT" w:eastAsia="en-US" w:bidi="ar-SA"/>
      </w:rPr>
    </w:lvl>
  </w:abstractNum>
  <w:abstractNum w:abstractNumId="9" w15:restartNumberingAfterBreak="0">
    <w:nsid w:val="1CC9144E"/>
    <w:multiLevelType w:val="hybridMultilevel"/>
    <w:tmpl w:val="8C422C1A"/>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D78595E"/>
    <w:multiLevelType w:val="hybridMultilevel"/>
    <w:tmpl w:val="936C3998"/>
    <w:lvl w:ilvl="0" w:tplc="EEDAAA46">
      <w:start w:val="1"/>
      <w:numFmt w:val="lowerLetter"/>
      <w:lvlText w:val="%1)"/>
      <w:lvlJc w:val="left"/>
      <w:pPr>
        <w:ind w:left="720" w:hanging="360"/>
      </w:pPr>
      <w:rPr>
        <w:rFonts w:ascii="Garamond" w:eastAsiaTheme="minorHAnsi" w:hAnsi="Garamond" w:cstheme="majorHAnsi"/>
      </w:rPr>
    </w:lvl>
    <w:lvl w:ilvl="1" w:tplc="BFB88CB6">
      <w:start w:val="1"/>
      <w:numFmt w:val="lowerLetter"/>
      <w:lvlText w:val="%2."/>
      <w:lvlJc w:val="left"/>
      <w:pPr>
        <w:ind w:left="1440" w:hanging="360"/>
      </w:pPr>
    </w:lvl>
    <w:lvl w:ilvl="2" w:tplc="A5A8C2D0">
      <w:start w:val="1"/>
      <w:numFmt w:val="lowerRoman"/>
      <w:lvlText w:val="%3."/>
      <w:lvlJc w:val="right"/>
      <w:pPr>
        <w:ind w:left="2160" w:hanging="180"/>
      </w:pPr>
    </w:lvl>
    <w:lvl w:ilvl="3" w:tplc="498E265E">
      <w:start w:val="1"/>
      <w:numFmt w:val="decimal"/>
      <w:lvlText w:val="%4."/>
      <w:lvlJc w:val="left"/>
      <w:pPr>
        <w:ind w:left="2880" w:hanging="360"/>
      </w:pPr>
    </w:lvl>
    <w:lvl w:ilvl="4" w:tplc="6D7CCD3A">
      <w:start w:val="1"/>
      <w:numFmt w:val="lowerLetter"/>
      <w:lvlText w:val="%5."/>
      <w:lvlJc w:val="left"/>
      <w:pPr>
        <w:ind w:left="3600" w:hanging="360"/>
      </w:pPr>
    </w:lvl>
    <w:lvl w:ilvl="5" w:tplc="C9429ABA">
      <w:start w:val="1"/>
      <w:numFmt w:val="lowerRoman"/>
      <w:lvlText w:val="%6."/>
      <w:lvlJc w:val="right"/>
      <w:pPr>
        <w:ind w:left="4320" w:hanging="180"/>
      </w:pPr>
    </w:lvl>
    <w:lvl w:ilvl="6" w:tplc="5B8A4B54">
      <w:start w:val="1"/>
      <w:numFmt w:val="decimal"/>
      <w:lvlText w:val="%7."/>
      <w:lvlJc w:val="left"/>
      <w:pPr>
        <w:ind w:left="5040" w:hanging="360"/>
      </w:pPr>
    </w:lvl>
    <w:lvl w:ilvl="7" w:tplc="2DDCD538">
      <w:start w:val="1"/>
      <w:numFmt w:val="lowerLetter"/>
      <w:lvlText w:val="%8."/>
      <w:lvlJc w:val="left"/>
      <w:pPr>
        <w:ind w:left="5760" w:hanging="360"/>
      </w:pPr>
    </w:lvl>
    <w:lvl w:ilvl="8" w:tplc="43A8F3C2">
      <w:start w:val="1"/>
      <w:numFmt w:val="lowerRoman"/>
      <w:lvlText w:val="%9."/>
      <w:lvlJc w:val="right"/>
      <w:pPr>
        <w:ind w:left="6480" w:hanging="180"/>
      </w:pPr>
    </w:lvl>
  </w:abstractNum>
  <w:abstractNum w:abstractNumId="11" w15:restartNumberingAfterBreak="0">
    <w:nsid w:val="1E126092"/>
    <w:multiLevelType w:val="hybridMultilevel"/>
    <w:tmpl w:val="15164BE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2B105F5"/>
    <w:multiLevelType w:val="hybridMultilevel"/>
    <w:tmpl w:val="840644D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24396407"/>
    <w:multiLevelType w:val="hybridMultilevel"/>
    <w:tmpl w:val="46BCE990"/>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4" w15:restartNumberingAfterBreak="0">
    <w:nsid w:val="2D991298"/>
    <w:multiLevelType w:val="hybridMultilevel"/>
    <w:tmpl w:val="0CD0E8B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2790AEB"/>
    <w:multiLevelType w:val="hybridMultilevel"/>
    <w:tmpl w:val="D3064A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BBF3F1B"/>
    <w:multiLevelType w:val="hybridMultilevel"/>
    <w:tmpl w:val="80C6B39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EDD5D48"/>
    <w:multiLevelType w:val="hybridMultilevel"/>
    <w:tmpl w:val="074088C0"/>
    <w:lvl w:ilvl="0" w:tplc="832EF79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87916ED"/>
    <w:multiLevelType w:val="hybridMultilevel"/>
    <w:tmpl w:val="840644D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52583BD4"/>
    <w:multiLevelType w:val="hybridMultilevel"/>
    <w:tmpl w:val="0B8C3A8C"/>
    <w:lvl w:ilvl="0" w:tplc="6D0E3466">
      <w:start w:val="1"/>
      <w:numFmt w:val="lowerLetter"/>
      <w:lvlText w:val="%1."/>
      <w:lvlJc w:val="left"/>
      <w:pPr>
        <w:ind w:left="1440" w:hanging="360"/>
      </w:pPr>
    </w:lvl>
    <w:lvl w:ilvl="1" w:tplc="04100003">
      <w:start w:val="1"/>
      <w:numFmt w:val="bullet"/>
      <w:lvlText w:val="o"/>
      <w:lvlJc w:val="left"/>
      <w:pPr>
        <w:ind w:left="2160" w:hanging="360"/>
      </w:pPr>
      <w:rPr>
        <w:rFonts w:ascii="Courier New" w:hAnsi="Courier New" w:cs="Courier New" w:hint="default"/>
      </w:rPr>
    </w:lvl>
    <w:lvl w:ilvl="2" w:tplc="DA989900" w:tentative="1">
      <w:start w:val="1"/>
      <w:numFmt w:val="lowerRoman"/>
      <w:lvlText w:val="%3."/>
      <w:lvlJc w:val="right"/>
      <w:pPr>
        <w:ind w:left="2880" w:hanging="180"/>
      </w:pPr>
    </w:lvl>
    <w:lvl w:ilvl="3" w:tplc="34981720" w:tentative="1">
      <w:start w:val="1"/>
      <w:numFmt w:val="decimal"/>
      <w:lvlText w:val="%4."/>
      <w:lvlJc w:val="left"/>
      <w:pPr>
        <w:ind w:left="3600" w:hanging="360"/>
      </w:pPr>
    </w:lvl>
    <w:lvl w:ilvl="4" w:tplc="9926EC0C" w:tentative="1">
      <w:start w:val="1"/>
      <w:numFmt w:val="lowerLetter"/>
      <w:lvlText w:val="%5."/>
      <w:lvlJc w:val="left"/>
      <w:pPr>
        <w:ind w:left="4320" w:hanging="360"/>
      </w:pPr>
    </w:lvl>
    <w:lvl w:ilvl="5" w:tplc="32AC68E2" w:tentative="1">
      <w:start w:val="1"/>
      <w:numFmt w:val="lowerRoman"/>
      <w:lvlText w:val="%6."/>
      <w:lvlJc w:val="right"/>
      <w:pPr>
        <w:ind w:left="5040" w:hanging="180"/>
      </w:pPr>
    </w:lvl>
    <w:lvl w:ilvl="6" w:tplc="246CAE6A" w:tentative="1">
      <w:start w:val="1"/>
      <w:numFmt w:val="decimal"/>
      <w:lvlText w:val="%7."/>
      <w:lvlJc w:val="left"/>
      <w:pPr>
        <w:ind w:left="5760" w:hanging="360"/>
      </w:pPr>
    </w:lvl>
    <w:lvl w:ilvl="7" w:tplc="BD5025D6" w:tentative="1">
      <w:start w:val="1"/>
      <w:numFmt w:val="lowerLetter"/>
      <w:lvlText w:val="%8."/>
      <w:lvlJc w:val="left"/>
      <w:pPr>
        <w:ind w:left="6480" w:hanging="360"/>
      </w:pPr>
    </w:lvl>
    <w:lvl w:ilvl="8" w:tplc="DD6C2D3C" w:tentative="1">
      <w:start w:val="1"/>
      <w:numFmt w:val="lowerRoman"/>
      <w:lvlText w:val="%9."/>
      <w:lvlJc w:val="right"/>
      <w:pPr>
        <w:ind w:left="7200" w:hanging="180"/>
      </w:pPr>
    </w:lvl>
  </w:abstractNum>
  <w:abstractNum w:abstractNumId="20" w15:restartNumberingAfterBreak="0">
    <w:nsid w:val="527D6E64"/>
    <w:multiLevelType w:val="hybridMultilevel"/>
    <w:tmpl w:val="175ED3B2"/>
    <w:lvl w:ilvl="0" w:tplc="FE9A19EA">
      <w:start w:val="1"/>
      <w:numFmt w:val="lowerLetter"/>
      <w:lvlText w:val="%1."/>
      <w:lvlJc w:val="left"/>
      <w:pPr>
        <w:ind w:left="720" w:hanging="360"/>
      </w:pPr>
    </w:lvl>
    <w:lvl w:ilvl="1" w:tplc="9F5885FE">
      <w:start w:val="1"/>
      <w:numFmt w:val="lowerLetter"/>
      <w:lvlText w:val="%2."/>
      <w:lvlJc w:val="left"/>
      <w:pPr>
        <w:ind w:left="1440" w:hanging="360"/>
      </w:pPr>
    </w:lvl>
    <w:lvl w:ilvl="2" w:tplc="D91A3EDE">
      <w:start w:val="1"/>
      <w:numFmt w:val="lowerRoman"/>
      <w:lvlText w:val="%3."/>
      <w:lvlJc w:val="right"/>
      <w:pPr>
        <w:ind w:left="2160" w:hanging="180"/>
      </w:pPr>
    </w:lvl>
    <w:lvl w:ilvl="3" w:tplc="517C50A2">
      <w:start w:val="1"/>
      <w:numFmt w:val="decimal"/>
      <w:lvlText w:val="%4."/>
      <w:lvlJc w:val="left"/>
      <w:pPr>
        <w:ind w:left="2880" w:hanging="360"/>
      </w:pPr>
    </w:lvl>
    <w:lvl w:ilvl="4" w:tplc="E35CEB7C">
      <w:start w:val="1"/>
      <w:numFmt w:val="lowerLetter"/>
      <w:lvlText w:val="%5."/>
      <w:lvlJc w:val="left"/>
      <w:pPr>
        <w:ind w:left="3600" w:hanging="360"/>
      </w:pPr>
    </w:lvl>
    <w:lvl w:ilvl="5" w:tplc="AE5CB32A">
      <w:start w:val="1"/>
      <w:numFmt w:val="lowerRoman"/>
      <w:lvlText w:val="%6."/>
      <w:lvlJc w:val="right"/>
      <w:pPr>
        <w:ind w:left="4320" w:hanging="180"/>
      </w:pPr>
    </w:lvl>
    <w:lvl w:ilvl="6" w:tplc="C346F09E">
      <w:start w:val="1"/>
      <w:numFmt w:val="decimal"/>
      <w:lvlText w:val="%7."/>
      <w:lvlJc w:val="left"/>
      <w:pPr>
        <w:ind w:left="5040" w:hanging="360"/>
      </w:pPr>
    </w:lvl>
    <w:lvl w:ilvl="7" w:tplc="96BAF9B2">
      <w:start w:val="1"/>
      <w:numFmt w:val="lowerLetter"/>
      <w:lvlText w:val="%8."/>
      <w:lvlJc w:val="left"/>
      <w:pPr>
        <w:ind w:left="5760" w:hanging="360"/>
      </w:pPr>
    </w:lvl>
    <w:lvl w:ilvl="8" w:tplc="D64CA3EE">
      <w:start w:val="1"/>
      <w:numFmt w:val="lowerRoman"/>
      <w:lvlText w:val="%9."/>
      <w:lvlJc w:val="right"/>
      <w:pPr>
        <w:ind w:left="6480" w:hanging="180"/>
      </w:pPr>
    </w:lvl>
  </w:abstractNum>
  <w:abstractNum w:abstractNumId="21" w15:restartNumberingAfterBreak="0">
    <w:nsid w:val="5547E8FD"/>
    <w:multiLevelType w:val="hybridMultilevel"/>
    <w:tmpl w:val="D14A9492"/>
    <w:lvl w:ilvl="0" w:tplc="398AB20E">
      <w:start w:val="1"/>
      <w:numFmt w:val="bullet"/>
      <w:lvlText w:val="-"/>
      <w:lvlJc w:val="left"/>
      <w:pPr>
        <w:ind w:left="720" w:hanging="360"/>
      </w:pPr>
      <w:rPr>
        <w:rFonts w:ascii="Calibri" w:hAnsi="Calibri" w:hint="default"/>
      </w:rPr>
    </w:lvl>
    <w:lvl w:ilvl="1" w:tplc="57664100">
      <w:start w:val="1"/>
      <w:numFmt w:val="bullet"/>
      <w:lvlText w:val="o"/>
      <w:lvlJc w:val="left"/>
      <w:pPr>
        <w:ind w:left="1440" w:hanging="360"/>
      </w:pPr>
      <w:rPr>
        <w:rFonts w:ascii="Courier New" w:hAnsi="Courier New" w:hint="default"/>
      </w:rPr>
    </w:lvl>
    <w:lvl w:ilvl="2" w:tplc="26748040">
      <w:start w:val="1"/>
      <w:numFmt w:val="bullet"/>
      <w:lvlText w:val=""/>
      <w:lvlJc w:val="left"/>
      <w:pPr>
        <w:ind w:left="2160" w:hanging="360"/>
      </w:pPr>
      <w:rPr>
        <w:rFonts w:ascii="Wingdings" w:hAnsi="Wingdings" w:hint="default"/>
      </w:rPr>
    </w:lvl>
    <w:lvl w:ilvl="3" w:tplc="ADE84E4E">
      <w:start w:val="1"/>
      <w:numFmt w:val="bullet"/>
      <w:lvlText w:val=""/>
      <w:lvlJc w:val="left"/>
      <w:pPr>
        <w:ind w:left="2880" w:hanging="360"/>
      </w:pPr>
      <w:rPr>
        <w:rFonts w:ascii="Symbol" w:hAnsi="Symbol" w:hint="default"/>
      </w:rPr>
    </w:lvl>
    <w:lvl w:ilvl="4" w:tplc="813677D8">
      <w:start w:val="1"/>
      <w:numFmt w:val="bullet"/>
      <w:lvlText w:val="o"/>
      <w:lvlJc w:val="left"/>
      <w:pPr>
        <w:ind w:left="3600" w:hanging="360"/>
      </w:pPr>
      <w:rPr>
        <w:rFonts w:ascii="Courier New" w:hAnsi="Courier New" w:hint="default"/>
      </w:rPr>
    </w:lvl>
    <w:lvl w:ilvl="5" w:tplc="3488BA18">
      <w:start w:val="1"/>
      <w:numFmt w:val="bullet"/>
      <w:lvlText w:val=""/>
      <w:lvlJc w:val="left"/>
      <w:pPr>
        <w:ind w:left="4320" w:hanging="360"/>
      </w:pPr>
      <w:rPr>
        <w:rFonts w:ascii="Wingdings" w:hAnsi="Wingdings" w:hint="default"/>
      </w:rPr>
    </w:lvl>
    <w:lvl w:ilvl="6" w:tplc="C3F66BAA">
      <w:start w:val="1"/>
      <w:numFmt w:val="bullet"/>
      <w:lvlText w:val=""/>
      <w:lvlJc w:val="left"/>
      <w:pPr>
        <w:ind w:left="5040" w:hanging="360"/>
      </w:pPr>
      <w:rPr>
        <w:rFonts w:ascii="Symbol" w:hAnsi="Symbol" w:hint="default"/>
      </w:rPr>
    </w:lvl>
    <w:lvl w:ilvl="7" w:tplc="C4A0E068">
      <w:start w:val="1"/>
      <w:numFmt w:val="bullet"/>
      <w:lvlText w:val="o"/>
      <w:lvlJc w:val="left"/>
      <w:pPr>
        <w:ind w:left="5760" w:hanging="360"/>
      </w:pPr>
      <w:rPr>
        <w:rFonts w:ascii="Courier New" w:hAnsi="Courier New" w:hint="default"/>
      </w:rPr>
    </w:lvl>
    <w:lvl w:ilvl="8" w:tplc="83B06220">
      <w:start w:val="1"/>
      <w:numFmt w:val="bullet"/>
      <w:lvlText w:val=""/>
      <w:lvlJc w:val="left"/>
      <w:pPr>
        <w:ind w:left="6480" w:hanging="360"/>
      </w:pPr>
      <w:rPr>
        <w:rFonts w:ascii="Wingdings" w:hAnsi="Wingdings" w:hint="default"/>
      </w:rPr>
    </w:lvl>
  </w:abstractNum>
  <w:abstractNum w:abstractNumId="22" w15:restartNumberingAfterBreak="0">
    <w:nsid w:val="55E32D08"/>
    <w:multiLevelType w:val="hybridMultilevel"/>
    <w:tmpl w:val="74A09B22"/>
    <w:lvl w:ilvl="0" w:tplc="A5A8C2D0">
      <w:start w:val="1"/>
      <w:numFmt w:val="lowerRoman"/>
      <w:lvlText w:val="%1."/>
      <w:lvlJc w:val="right"/>
      <w:pPr>
        <w:ind w:left="2148" w:hanging="360"/>
      </w:pPr>
    </w:lvl>
    <w:lvl w:ilvl="1" w:tplc="04100019" w:tentative="1">
      <w:start w:val="1"/>
      <w:numFmt w:val="lowerLetter"/>
      <w:lvlText w:val="%2."/>
      <w:lvlJc w:val="left"/>
      <w:pPr>
        <w:ind w:left="2868" w:hanging="360"/>
      </w:pPr>
    </w:lvl>
    <w:lvl w:ilvl="2" w:tplc="0410001B" w:tentative="1">
      <w:start w:val="1"/>
      <w:numFmt w:val="lowerRoman"/>
      <w:lvlText w:val="%3."/>
      <w:lvlJc w:val="right"/>
      <w:pPr>
        <w:ind w:left="3588" w:hanging="180"/>
      </w:pPr>
    </w:lvl>
    <w:lvl w:ilvl="3" w:tplc="0410000F" w:tentative="1">
      <w:start w:val="1"/>
      <w:numFmt w:val="decimal"/>
      <w:lvlText w:val="%4."/>
      <w:lvlJc w:val="left"/>
      <w:pPr>
        <w:ind w:left="4308" w:hanging="360"/>
      </w:pPr>
    </w:lvl>
    <w:lvl w:ilvl="4" w:tplc="04100019" w:tentative="1">
      <w:start w:val="1"/>
      <w:numFmt w:val="lowerLetter"/>
      <w:lvlText w:val="%5."/>
      <w:lvlJc w:val="left"/>
      <w:pPr>
        <w:ind w:left="5028" w:hanging="360"/>
      </w:pPr>
    </w:lvl>
    <w:lvl w:ilvl="5" w:tplc="0410001B" w:tentative="1">
      <w:start w:val="1"/>
      <w:numFmt w:val="lowerRoman"/>
      <w:lvlText w:val="%6."/>
      <w:lvlJc w:val="right"/>
      <w:pPr>
        <w:ind w:left="5748" w:hanging="180"/>
      </w:pPr>
    </w:lvl>
    <w:lvl w:ilvl="6" w:tplc="0410000F" w:tentative="1">
      <w:start w:val="1"/>
      <w:numFmt w:val="decimal"/>
      <w:lvlText w:val="%7."/>
      <w:lvlJc w:val="left"/>
      <w:pPr>
        <w:ind w:left="6468" w:hanging="360"/>
      </w:pPr>
    </w:lvl>
    <w:lvl w:ilvl="7" w:tplc="04100019" w:tentative="1">
      <w:start w:val="1"/>
      <w:numFmt w:val="lowerLetter"/>
      <w:lvlText w:val="%8."/>
      <w:lvlJc w:val="left"/>
      <w:pPr>
        <w:ind w:left="7188" w:hanging="360"/>
      </w:pPr>
    </w:lvl>
    <w:lvl w:ilvl="8" w:tplc="0410001B" w:tentative="1">
      <w:start w:val="1"/>
      <w:numFmt w:val="lowerRoman"/>
      <w:lvlText w:val="%9."/>
      <w:lvlJc w:val="right"/>
      <w:pPr>
        <w:ind w:left="7908" w:hanging="180"/>
      </w:pPr>
    </w:lvl>
  </w:abstractNum>
  <w:abstractNum w:abstractNumId="23" w15:restartNumberingAfterBreak="0">
    <w:nsid w:val="58BA2486"/>
    <w:multiLevelType w:val="hybridMultilevel"/>
    <w:tmpl w:val="A3E2B1FE"/>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9D62557"/>
    <w:multiLevelType w:val="hybridMultilevel"/>
    <w:tmpl w:val="840644D2"/>
    <w:lvl w:ilvl="0" w:tplc="FFFFFFFF">
      <w:start w:val="1"/>
      <w:numFmt w:val="lowerLetter"/>
      <w:lvlText w:val="%1."/>
      <w:lvlJc w:val="left"/>
      <w:pPr>
        <w:ind w:left="720" w:hanging="360"/>
      </w:pPr>
    </w:lvl>
    <w:lvl w:ilvl="1" w:tplc="EAF2F504">
      <w:start w:val="1"/>
      <w:numFmt w:val="lowerLetter"/>
      <w:lvlText w:val="%2."/>
      <w:lvlJc w:val="left"/>
      <w:pPr>
        <w:ind w:left="1440" w:hanging="360"/>
      </w:pPr>
    </w:lvl>
    <w:lvl w:ilvl="2" w:tplc="5052AE70">
      <w:start w:val="1"/>
      <w:numFmt w:val="lowerRoman"/>
      <w:lvlText w:val="%3."/>
      <w:lvlJc w:val="right"/>
      <w:pPr>
        <w:ind w:left="2160" w:hanging="180"/>
      </w:pPr>
    </w:lvl>
    <w:lvl w:ilvl="3" w:tplc="816448CE">
      <w:start w:val="1"/>
      <w:numFmt w:val="decimal"/>
      <w:lvlText w:val="%4."/>
      <w:lvlJc w:val="left"/>
      <w:pPr>
        <w:ind w:left="2880" w:hanging="360"/>
      </w:pPr>
    </w:lvl>
    <w:lvl w:ilvl="4" w:tplc="8E7CC650">
      <w:start w:val="1"/>
      <w:numFmt w:val="lowerLetter"/>
      <w:lvlText w:val="%5."/>
      <w:lvlJc w:val="left"/>
      <w:pPr>
        <w:ind w:left="3600" w:hanging="360"/>
      </w:pPr>
    </w:lvl>
    <w:lvl w:ilvl="5" w:tplc="82D00EF4">
      <w:start w:val="1"/>
      <w:numFmt w:val="lowerRoman"/>
      <w:lvlText w:val="%6."/>
      <w:lvlJc w:val="right"/>
      <w:pPr>
        <w:ind w:left="4320" w:hanging="180"/>
      </w:pPr>
    </w:lvl>
    <w:lvl w:ilvl="6" w:tplc="FDA407D2">
      <w:start w:val="1"/>
      <w:numFmt w:val="decimal"/>
      <w:lvlText w:val="%7."/>
      <w:lvlJc w:val="left"/>
      <w:pPr>
        <w:ind w:left="5040" w:hanging="360"/>
      </w:pPr>
    </w:lvl>
    <w:lvl w:ilvl="7" w:tplc="7EEA3F24">
      <w:start w:val="1"/>
      <w:numFmt w:val="lowerLetter"/>
      <w:lvlText w:val="%8."/>
      <w:lvlJc w:val="left"/>
      <w:pPr>
        <w:ind w:left="5760" w:hanging="360"/>
      </w:pPr>
    </w:lvl>
    <w:lvl w:ilvl="8" w:tplc="BFC46A7C">
      <w:start w:val="1"/>
      <w:numFmt w:val="lowerRoman"/>
      <w:lvlText w:val="%9."/>
      <w:lvlJc w:val="right"/>
      <w:pPr>
        <w:ind w:left="6480" w:hanging="180"/>
      </w:pPr>
    </w:lvl>
  </w:abstractNum>
  <w:abstractNum w:abstractNumId="25" w15:restartNumberingAfterBreak="0">
    <w:nsid w:val="5AE726DD"/>
    <w:multiLevelType w:val="hybridMultilevel"/>
    <w:tmpl w:val="1CDEBF44"/>
    <w:lvl w:ilvl="0" w:tplc="6D0E3466">
      <w:start w:val="1"/>
      <w:numFmt w:val="lowerLetter"/>
      <w:lvlText w:val="%1."/>
      <w:lvlJc w:val="left"/>
      <w:pPr>
        <w:ind w:left="3905" w:hanging="360"/>
      </w:pPr>
    </w:lvl>
    <w:lvl w:ilvl="1" w:tplc="7BE6CD92">
      <w:start w:val="1"/>
      <w:numFmt w:val="lowerLetter"/>
      <w:lvlText w:val="%2."/>
      <w:lvlJc w:val="left"/>
      <w:pPr>
        <w:ind w:left="2160" w:hanging="360"/>
      </w:pPr>
    </w:lvl>
    <w:lvl w:ilvl="2" w:tplc="DA989900" w:tentative="1">
      <w:start w:val="1"/>
      <w:numFmt w:val="lowerRoman"/>
      <w:lvlText w:val="%3."/>
      <w:lvlJc w:val="right"/>
      <w:pPr>
        <w:ind w:left="2880" w:hanging="180"/>
      </w:pPr>
    </w:lvl>
    <w:lvl w:ilvl="3" w:tplc="34981720" w:tentative="1">
      <w:start w:val="1"/>
      <w:numFmt w:val="decimal"/>
      <w:lvlText w:val="%4."/>
      <w:lvlJc w:val="left"/>
      <w:pPr>
        <w:ind w:left="3600" w:hanging="360"/>
      </w:pPr>
    </w:lvl>
    <w:lvl w:ilvl="4" w:tplc="9926EC0C" w:tentative="1">
      <w:start w:val="1"/>
      <w:numFmt w:val="lowerLetter"/>
      <w:lvlText w:val="%5."/>
      <w:lvlJc w:val="left"/>
      <w:pPr>
        <w:ind w:left="4320" w:hanging="360"/>
      </w:pPr>
    </w:lvl>
    <w:lvl w:ilvl="5" w:tplc="32AC68E2" w:tentative="1">
      <w:start w:val="1"/>
      <w:numFmt w:val="lowerRoman"/>
      <w:lvlText w:val="%6."/>
      <w:lvlJc w:val="right"/>
      <w:pPr>
        <w:ind w:left="5040" w:hanging="180"/>
      </w:pPr>
    </w:lvl>
    <w:lvl w:ilvl="6" w:tplc="246CAE6A" w:tentative="1">
      <w:start w:val="1"/>
      <w:numFmt w:val="decimal"/>
      <w:lvlText w:val="%7."/>
      <w:lvlJc w:val="left"/>
      <w:pPr>
        <w:ind w:left="5760" w:hanging="360"/>
      </w:pPr>
    </w:lvl>
    <w:lvl w:ilvl="7" w:tplc="BD5025D6" w:tentative="1">
      <w:start w:val="1"/>
      <w:numFmt w:val="lowerLetter"/>
      <w:lvlText w:val="%8."/>
      <w:lvlJc w:val="left"/>
      <w:pPr>
        <w:ind w:left="6480" w:hanging="360"/>
      </w:pPr>
    </w:lvl>
    <w:lvl w:ilvl="8" w:tplc="DD6C2D3C" w:tentative="1">
      <w:start w:val="1"/>
      <w:numFmt w:val="lowerRoman"/>
      <w:lvlText w:val="%9."/>
      <w:lvlJc w:val="right"/>
      <w:pPr>
        <w:ind w:left="7200" w:hanging="180"/>
      </w:pPr>
    </w:lvl>
  </w:abstractNum>
  <w:abstractNum w:abstractNumId="26" w15:restartNumberingAfterBreak="0">
    <w:nsid w:val="62DA0A35"/>
    <w:multiLevelType w:val="hybridMultilevel"/>
    <w:tmpl w:val="F5648FD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7" w15:restartNumberingAfterBreak="0">
    <w:nsid w:val="67D65CED"/>
    <w:multiLevelType w:val="hybridMultilevel"/>
    <w:tmpl w:val="7788337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E324FBF"/>
    <w:multiLevelType w:val="hybridMultilevel"/>
    <w:tmpl w:val="F99EAC6A"/>
    <w:lvl w:ilvl="0" w:tplc="E760003A">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3990832"/>
    <w:multiLevelType w:val="hybridMultilevel"/>
    <w:tmpl w:val="15164BE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AA72C05"/>
    <w:multiLevelType w:val="hybridMultilevel"/>
    <w:tmpl w:val="E3C6CC3A"/>
    <w:lvl w:ilvl="0" w:tplc="FFFFFFFF">
      <w:start w:val="1"/>
      <w:numFmt w:val="lowerLetter"/>
      <w:lvlText w:val="%1."/>
      <w:lvlJc w:val="left"/>
      <w:pPr>
        <w:ind w:left="144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num w:numId="1" w16cid:durableId="209002219">
    <w:abstractNumId w:val="20"/>
  </w:num>
  <w:num w:numId="2" w16cid:durableId="1976251305">
    <w:abstractNumId w:val="10"/>
  </w:num>
  <w:num w:numId="3" w16cid:durableId="2135367559">
    <w:abstractNumId w:val="24"/>
  </w:num>
  <w:num w:numId="4" w16cid:durableId="2120444989">
    <w:abstractNumId w:val="25"/>
  </w:num>
  <w:num w:numId="5" w16cid:durableId="344600231">
    <w:abstractNumId w:val="31"/>
  </w:num>
  <w:num w:numId="6" w16cid:durableId="829712902">
    <w:abstractNumId w:val="13"/>
  </w:num>
  <w:num w:numId="7" w16cid:durableId="2113623462">
    <w:abstractNumId w:val="14"/>
  </w:num>
  <w:num w:numId="8" w16cid:durableId="1568805546">
    <w:abstractNumId w:val="19"/>
  </w:num>
  <w:num w:numId="9" w16cid:durableId="217133698">
    <w:abstractNumId w:val="21"/>
  </w:num>
  <w:num w:numId="10" w16cid:durableId="225652743">
    <w:abstractNumId w:val="1"/>
  </w:num>
  <w:num w:numId="11" w16cid:durableId="240215848">
    <w:abstractNumId w:val="9"/>
  </w:num>
  <w:num w:numId="12" w16cid:durableId="2081949680">
    <w:abstractNumId w:val="7"/>
  </w:num>
  <w:num w:numId="13" w16cid:durableId="330521509">
    <w:abstractNumId w:val="8"/>
  </w:num>
  <w:num w:numId="14" w16cid:durableId="872813109">
    <w:abstractNumId w:val="0"/>
  </w:num>
  <w:num w:numId="15" w16cid:durableId="355735428">
    <w:abstractNumId w:val="15"/>
  </w:num>
  <w:num w:numId="16" w16cid:durableId="1147237215">
    <w:abstractNumId w:val="3"/>
  </w:num>
  <w:num w:numId="17" w16cid:durableId="725181229">
    <w:abstractNumId w:val="12"/>
  </w:num>
  <w:num w:numId="18" w16cid:durableId="640967271">
    <w:abstractNumId w:val="18"/>
  </w:num>
  <w:num w:numId="19" w16cid:durableId="382678683">
    <w:abstractNumId w:val="11"/>
  </w:num>
  <w:num w:numId="20" w16cid:durableId="1427648891">
    <w:abstractNumId w:val="28"/>
  </w:num>
  <w:num w:numId="21" w16cid:durableId="478353064">
    <w:abstractNumId w:val="6"/>
  </w:num>
  <w:num w:numId="22" w16cid:durableId="418524993">
    <w:abstractNumId w:val="29"/>
  </w:num>
  <w:num w:numId="23" w16cid:durableId="75518669">
    <w:abstractNumId w:val="23"/>
  </w:num>
  <w:num w:numId="24" w16cid:durableId="782383776">
    <w:abstractNumId w:val="16"/>
  </w:num>
  <w:num w:numId="25" w16cid:durableId="1652321704">
    <w:abstractNumId w:val="2"/>
  </w:num>
  <w:num w:numId="26" w16cid:durableId="1687633029">
    <w:abstractNumId w:val="30"/>
  </w:num>
  <w:num w:numId="27" w16cid:durableId="528953208">
    <w:abstractNumId w:val="17"/>
  </w:num>
  <w:num w:numId="28" w16cid:durableId="80177084">
    <w:abstractNumId w:val="22"/>
  </w:num>
  <w:num w:numId="29" w16cid:durableId="8595849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74463948">
    <w:abstractNumId w:val="4"/>
  </w:num>
  <w:num w:numId="31" w16cid:durableId="846139446">
    <w:abstractNumId w:val="5"/>
  </w:num>
  <w:num w:numId="32" w16cid:durableId="1268003081">
    <w:abstractNumId w:val="27"/>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G PNRR">
    <w15:presenceInfo w15:providerId="None" w15:userId="IG PNRR"/>
  </w15:person>
  <w15:person w15:author="Di Palma Valeria">
    <w15:presenceInfo w15:providerId="AD" w15:userId="S::VDiPalma@lavoro.gov.it::8677bd99-6fe2-4a2f-82f7-28eb6f1cd851"/>
  </w15:person>
  <w15:person w15:author="Santori Augusto">
    <w15:presenceInfo w15:providerId="AD" w15:userId="S::ASantori@lavoro.gov.it::bcd21577-4fd9-4124-9f21-3fd3e1c1794a"/>
  </w15:person>
  <w15:person w15:author="Commissario Straordinario">
    <w15:presenceInfo w15:providerId="None" w15:userId="Commissario Straordinari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trackedChanges" w:enforcement="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Kit_DocumentHasBeenSaved" w:val="true"/>
  </w:docVars>
  <w:rsids>
    <w:rsidRoot w:val="00DB6020"/>
    <w:rsid w:val="0000097F"/>
    <w:rsid w:val="00003849"/>
    <w:rsid w:val="00006715"/>
    <w:rsid w:val="000101BF"/>
    <w:rsid w:val="00010379"/>
    <w:rsid w:val="0001174D"/>
    <w:rsid w:val="000145DC"/>
    <w:rsid w:val="00015EA8"/>
    <w:rsid w:val="00016131"/>
    <w:rsid w:val="00021D41"/>
    <w:rsid w:val="000229BF"/>
    <w:rsid w:val="000237D4"/>
    <w:rsid w:val="00031E8E"/>
    <w:rsid w:val="000366F0"/>
    <w:rsid w:val="00036D19"/>
    <w:rsid w:val="00037D82"/>
    <w:rsid w:val="00042E16"/>
    <w:rsid w:val="00043A84"/>
    <w:rsid w:val="00043CFA"/>
    <w:rsid w:val="00045D6D"/>
    <w:rsid w:val="00046AA3"/>
    <w:rsid w:val="000474DE"/>
    <w:rsid w:val="0005110B"/>
    <w:rsid w:val="0005533C"/>
    <w:rsid w:val="00057F39"/>
    <w:rsid w:val="0006074D"/>
    <w:rsid w:val="00062499"/>
    <w:rsid w:val="00066E5D"/>
    <w:rsid w:val="000673C0"/>
    <w:rsid w:val="00074A47"/>
    <w:rsid w:val="000756F3"/>
    <w:rsid w:val="000801C5"/>
    <w:rsid w:val="000803B7"/>
    <w:rsid w:val="000803F5"/>
    <w:rsid w:val="00087679"/>
    <w:rsid w:val="000892CC"/>
    <w:rsid w:val="00090E0E"/>
    <w:rsid w:val="00091C5B"/>
    <w:rsid w:val="00093F93"/>
    <w:rsid w:val="00096AA9"/>
    <w:rsid w:val="00097995"/>
    <w:rsid w:val="000A185F"/>
    <w:rsid w:val="000A3E70"/>
    <w:rsid w:val="000A4A14"/>
    <w:rsid w:val="000A4BD2"/>
    <w:rsid w:val="000B0037"/>
    <w:rsid w:val="000B1220"/>
    <w:rsid w:val="000B38CF"/>
    <w:rsid w:val="000C055C"/>
    <w:rsid w:val="000C0954"/>
    <w:rsid w:val="000C3D57"/>
    <w:rsid w:val="000D1BD3"/>
    <w:rsid w:val="000D3740"/>
    <w:rsid w:val="000D5A34"/>
    <w:rsid w:val="000E1B1B"/>
    <w:rsid w:val="000E1D2E"/>
    <w:rsid w:val="000E216C"/>
    <w:rsid w:val="000E244A"/>
    <w:rsid w:val="000E24F6"/>
    <w:rsid w:val="000E576C"/>
    <w:rsid w:val="000E5A00"/>
    <w:rsid w:val="000E68E2"/>
    <w:rsid w:val="000E6F62"/>
    <w:rsid w:val="000F2E80"/>
    <w:rsid w:val="000F3C27"/>
    <w:rsid w:val="000F469E"/>
    <w:rsid w:val="000F56CC"/>
    <w:rsid w:val="00100042"/>
    <w:rsid w:val="001030AB"/>
    <w:rsid w:val="00104174"/>
    <w:rsid w:val="00104623"/>
    <w:rsid w:val="001068DB"/>
    <w:rsid w:val="001077A3"/>
    <w:rsid w:val="00121789"/>
    <w:rsid w:val="00122A4C"/>
    <w:rsid w:val="001237BD"/>
    <w:rsid w:val="0012508A"/>
    <w:rsid w:val="00125C89"/>
    <w:rsid w:val="001265A1"/>
    <w:rsid w:val="001353F5"/>
    <w:rsid w:val="001370AC"/>
    <w:rsid w:val="00142439"/>
    <w:rsid w:val="00151F63"/>
    <w:rsid w:val="00155058"/>
    <w:rsid w:val="0015566C"/>
    <w:rsid w:val="0015657D"/>
    <w:rsid w:val="001603C3"/>
    <w:rsid w:val="0016281A"/>
    <w:rsid w:val="001632D5"/>
    <w:rsid w:val="0016387B"/>
    <w:rsid w:val="00171382"/>
    <w:rsid w:val="00173815"/>
    <w:rsid w:val="0017628E"/>
    <w:rsid w:val="00177B7B"/>
    <w:rsid w:val="00182707"/>
    <w:rsid w:val="00183A8F"/>
    <w:rsid w:val="00185E45"/>
    <w:rsid w:val="00186759"/>
    <w:rsid w:val="001903E4"/>
    <w:rsid w:val="00191C89"/>
    <w:rsid w:val="001927A9"/>
    <w:rsid w:val="001935C2"/>
    <w:rsid w:val="00193F57"/>
    <w:rsid w:val="00196924"/>
    <w:rsid w:val="00197155"/>
    <w:rsid w:val="001A6028"/>
    <w:rsid w:val="001A72C6"/>
    <w:rsid w:val="001B244C"/>
    <w:rsid w:val="001B2FA0"/>
    <w:rsid w:val="001B3948"/>
    <w:rsid w:val="001B50A0"/>
    <w:rsid w:val="001B7E7E"/>
    <w:rsid w:val="001C218D"/>
    <w:rsid w:val="001C432B"/>
    <w:rsid w:val="001C4413"/>
    <w:rsid w:val="001C7B51"/>
    <w:rsid w:val="001C7DB3"/>
    <w:rsid w:val="001D4625"/>
    <w:rsid w:val="001D4FDC"/>
    <w:rsid w:val="001D5F30"/>
    <w:rsid w:val="001D6757"/>
    <w:rsid w:val="001D7B28"/>
    <w:rsid w:val="001E147E"/>
    <w:rsid w:val="001E2495"/>
    <w:rsid w:val="001E2A05"/>
    <w:rsid w:val="001F26ED"/>
    <w:rsid w:val="001F3153"/>
    <w:rsid w:val="001F3166"/>
    <w:rsid w:val="001F442B"/>
    <w:rsid w:val="001F7B73"/>
    <w:rsid w:val="00201348"/>
    <w:rsid w:val="00201D03"/>
    <w:rsid w:val="002035B2"/>
    <w:rsid w:val="002036B9"/>
    <w:rsid w:val="00203D55"/>
    <w:rsid w:val="00205394"/>
    <w:rsid w:val="00213C08"/>
    <w:rsid w:val="002179EA"/>
    <w:rsid w:val="00217D56"/>
    <w:rsid w:val="00226E4F"/>
    <w:rsid w:val="002319AE"/>
    <w:rsid w:val="00234374"/>
    <w:rsid w:val="00244060"/>
    <w:rsid w:val="00256793"/>
    <w:rsid w:val="00260178"/>
    <w:rsid w:val="00260675"/>
    <w:rsid w:val="002611FB"/>
    <w:rsid w:val="00263BE6"/>
    <w:rsid w:val="0026412E"/>
    <w:rsid w:val="00265D97"/>
    <w:rsid w:val="0027085E"/>
    <w:rsid w:val="00270CAF"/>
    <w:rsid w:val="00272DE6"/>
    <w:rsid w:val="00272F22"/>
    <w:rsid w:val="0027499B"/>
    <w:rsid w:val="00275066"/>
    <w:rsid w:val="00276A21"/>
    <w:rsid w:val="002817FE"/>
    <w:rsid w:val="00282AE4"/>
    <w:rsid w:val="00292D8A"/>
    <w:rsid w:val="002942D8"/>
    <w:rsid w:val="002A7B37"/>
    <w:rsid w:val="002A7DC2"/>
    <w:rsid w:val="002B4C72"/>
    <w:rsid w:val="002B673C"/>
    <w:rsid w:val="002BAE10"/>
    <w:rsid w:val="002C110F"/>
    <w:rsid w:val="002C3A7E"/>
    <w:rsid w:val="002D54DA"/>
    <w:rsid w:val="002D5BB7"/>
    <w:rsid w:val="002D62E4"/>
    <w:rsid w:val="002D78BA"/>
    <w:rsid w:val="002E0008"/>
    <w:rsid w:val="002E4D45"/>
    <w:rsid w:val="002E6D76"/>
    <w:rsid w:val="002F1BFF"/>
    <w:rsid w:val="002F1F51"/>
    <w:rsid w:val="002F646E"/>
    <w:rsid w:val="002F6CF8"/>
    <w:rsid w:val="002F723D"/>
    <w:rsid w:val="003005D5"/>
    <w:rsid w:val="00301772"/>
    <w:rsid w:val="00301FEA"/>
    <w:rsid w:val="00304DE6"/>
    <w:rsid w:val="00305B9A"/>
    <w:rsid w:val="00306F43"/>
    <w:rsid w:val="00307603"/>
    <w:rsid w:val="0031036D"/>
    <w:rsid w:val="00310D74"/>
    <w:rsid w:val="00321A17"/>
    <w:rsid w:val="00323099"/>
    <w:rsid w:val="00327AA5"/>
    <w:rsid w:val="00330961"/>
    <w:rsid w:val="00334B2E"/>
    <w:rsid w:val="00336D48"/>
    <w:rsid w:val="003406EB"/>
    <w:rsid w:val="003425FB"/>
    <w:rsid w:val="00342A71"/>
    <w:rsid w:val="00342F59"/>
    <w:rsid w:val="003437C7"/>
    <w:rsid w:val="00343923"/>
    <w:rsid w:val="00344FB7"/>
    <w:rsid w:val="003461F9"/>
    <w:rsid w:val="003466DB"/>
    <w:rsid w:val="0034721C"/>
    <w:rsid w:val="00353DF9"/>
    <w:rsid w:val="0035561F"/>
    <w:rsid w:val="0036288F"/>
    <w:rsid w:val="0036425D"/>
    <w:rsid w:val="00366825"/>
    <w:rsid w:val="0036699A"/>
    <w:rsid w:val="00371073"/>
    <w:rsid w:val="00381589"/>
    <w:rsid w:val="0038313E"/>
    <w:rsid w:val="003837A9"/>
    <w:rsid w:val="00383F14"/>
    <w:rsid w:val="00384A83"/>
    <w:rsid w:val="00392AAF"/>
    <w:rsid w:val="00393216"/>
    <w:rsid w:val="0039528F"/>
    <w:rsid w:val="003975F2"/>
    <w:rsid w:val="003A06B7"/>
    <w:rsid w:val="003A3D32"/>
    <w:rsid w:val="003A4607"/>
    <w:rsid w:val="003A5A9D"/>
    <w:rsid w:val="003A65D5"/>
    <w:rsid w:val="003A668B"/>
    <w:rsid w:val="003A7E16"/>
    <w:rsid w:val="003C2770"/>
    <w:rsid w:val="003C3ACA"/>
    <w:rsid w:val="003C73D9"/>
    <w:rsid w:val="003D1951"/>
    <w:rsid w:val="003D432D"/>
    <w:rsid w:val="003D43CA"/>
    <w:rsid w:val="003D7176"/>
    <w:rsid w:val="003E0484"/>
    <w:rsid w:val="003E04AA"/>
    <w:rsid w:val="003E5CFD"/>
    <w:rsid w:val="003E6968"/>
    <w:rsid w:val="003F12B5"/>
    <w:rsid w:val="003F382C"/>
    <w:rsid w:val="003F3EC2"/>
    <w:rsid w:val="003F6571"/>
    <w:rsid w:val="00400B76"/>
    <w:rsid w:val="004018BC"/>
    <w:rsid w:val="00402632"/>
    <w:rsid w:val="00402ADA"/>
    <w:rsid w:val="00403528"/>
    <w:rsid w:val="00403CF2"/>
    <w:rsid w:val="00405520"/>
    <w:rsid w:val="00406289"/>
    <w:rsid w:val="00407AE8"/>
    <w:rsid w:val="00407DB6"/>
    <w:rsid w:val="00410755"/>
    <w:rsid w:val="00414865"/>
    <w:rsid w:val="004202D8"/>
    <w:rsid w:val="00423066"/>
    <w:rsid w:val="00430AEE"/>
    <w:rsid w:val="00430DB3"/>
    <w:rsid w:val="0043282C"/>
    <w:rsid w:val="0043308A"/>
    <w:rsid w:val="004335D2"/>
    <w:rsid w:val="00434A39"/>
    <w:rsid w:val="00435D41"/>
    <w:rsid w:val="00435EAB"/>
    <w:rsid w:val="0044354F"/>
    <w:rsid w:val="0044791C"/>
    <w:rsid w:val="00447D03"/>
    <w:rsid w:val="00455BC3"/>
    <w:rsid w:val="004562BD"/>
    <w:rsid w:val="0045658B"/>
    <w:rsid w:val="00457125"/>
    <w:rsid w:val="00457609"/>
    <w:rsid w:val="00460626"/>
    <w:rsid w:val="004634D7"/>
    <w:rsid w:val="00466EC2"/>
    <w:rsid w:val="004711DD"/>
    <w:rsid w:val="00482F5E"/>
    <w:rsid w:val="004865F9"/>
    <w:rsid w:val="0048748D"/>
    <w:rsid w:val="00490229"/>
    <w:rsid w:val="00491464"/>
    <w:rsid w:val="00491C64"/>
    <w:rsid w:val="004936E7"/>
    <w:rsid w:val="00495429"/>
    <w:rsid w:val="00496614"/>
    <w:rsid w:val="0049727C"/>
    <w:rsid w:val="004A03A4"/>
    <w:rsid w:val="004A0DE7"/>
    <w:rsid w:val="004A2F09"/>
    <w:rsid w:val="004A396E"/>
    <w:rsid w:val="004A4C81"/>
    <w:rsid w:val="004B0FCF"/>
    <w:rsid w:val="004B1C2E"/>
    <w:rsid w:val="004B1E58"/>
    <w:rsid w:val="004B42B7"/>
    <w:rsid w:val="004B749F"/>
    <w:rsid w:val="004C1136"/>
    <w:rsid w:val="004C62BF"/>
    <w:rsid w:val="004C68AC"/>
    <w:rsid w:val="004C76F6"/>
    <w:rsid w:val="004D4076"/>
    <w:rsid w:val="004D4A42"/>
    <w:rsid w:val="004D5744"/>
    <w:rsid w:val="004D57D0"/>
    <w:rsid w:val="004D7804"/>
    <w:rsid w:val="004E0141"/>
    <w:rsid w:val="004E1945"/>
    <w:rsid w:val="004E2F4D"/>
    <w:rsid w:val="004E4EFE"/>
    <w:rsid w:val="004E62E7"/>
    <w:rsid w:val="004F10D3"/>
    <w:rsid w:val="004F247A"/>
    <w:rsid w:val="004F284C"/>
    <w:rsid w:val="004F3628"/>
    <w:rsid w:val="004F42BE"/>
    <w:rsid w:val="004F467B"/>
    <w:rsid w:val="004F5AC3"/>
    <w:rsid w:val="004F6B6B"/>
    <w:rsid w:val="004F792C"/>
    <w:rsid w:val="004F7EFE"/>
    <w:rsid w:val="005005E8"/>
    <w:rsid w:val="00501822"/>
    <w:rsid w:val="005064C9"/>
    <w:rsid w:val="005102A7"/>
    <w:rsid w:val="00511E4E"/>
    <w:rsid w:val="00511F51"/>
    <w:rsid w:val="00512B6F"/>
    <w:rsid w:val="005135C2"/>
    <w:rsid w:val="005147E5"/>
    <w:rsid w:val="00514E20"/>
    <w:rsid w:val="005152B8"/>
    <w:rsid w:val="005152D9"/>
    <w:rsid w:val="00520638"/>
    <w:rsid w:val="005244FC"/>
    <w:rsid w:val="00526733"/>
    <w:rsid w:val="0052705D"/>
    <w:rsid w:val="00527D85"/>
    <w:rsid w:val="00530AED"/>
    <w:rsid w:val="005331EA"/>
    <w:rsid w:val="005379BB"/>
    <w:rsid w:val="00541CC6"/>
    <w:rsid w:val="005477F6"/>
    <w:rsid w:val="0055125F"/>
    <w:rsid w:val="005573A4"/>
    <w:rsid w:val="00562752"/>
    <w:rsid w:val="005710CD"/>
    <w:rsid w:val="0057151C"/>
    <w:rsid w:val="00572C5E"/>
    <w:rsid w:val="00574DFF"/>
    <w:rsid w:val="00575F07"/>
    <w:rsid w:val="00580EFF"/>
    <w:rsid w:val="005822BB"/>
    <w:rsid w:val="00583AEA"/>
    <w:rsid w:val="00584F5E"/>
    <w:rsid w:val="00591042"/>
    <w:rsid w:val="0059568F"/>
    <w:rsid w:val="00595BE1"/>
    <w:rsid w:val="005A01EC"/>
    <w:rsid w:val="005A1CAB"/>
    <w:rsid w:val="005A2AB7"/>
    <w:rsid w:val="005A41F7"/>
    <w:rsid w:val="005A5BA9"/>
    <w:rsid w:val="005A6549"/>
    <w:rsid w:val="005B1E17"/>
    <w:rsid w:val="005B2295"/>
    <w:rsid w:val="005B3B82"/>
    <w:rsid w:val="005B5430"/>
    <w:rsid w:val="005B643C"/>
    <w:rsid w:val="005B6D8D"/>
    <w:rsid w:val="005B76A5"/>
    <w:rsid w:val="005C08E7"/>
    <w:rsid w:val="005C103B"/>
    <w:rsid w:val="005C33E4"/>
    <w:rsid w:val="005C561D"/>
    <w:rsid w:val="005D0A54"/>
    <w:rsid w:val="005D107D"/>
    <w:rsid w:val="005D5DD7"/>
    <w:rsid w:val="005D7382"/>
    <w:rsid w:val="005E2261"/>
    <w:rsid w:val="005E5122"/>
    <w:rsid w:val="005E580B"/>
    <w:rsid w:val="005E7F16"/>
    <w:rsid w:val="005F0419"/>
    <w:rsid w:val="005F0FB9"/>
    <w:rsid w:val="005F1F88"/>
    <w:rsid w:val="005F3C95"/>
    <w:rsid w:val="005F6890"/>
    <w:rsid w:val="00600064"/>
    <w:rsid w:val="006043FF"/>
    <w:rsid w:val="00605C5F"/>
    <w:rsid w:val="006143A3"/>
    <w:rsid w:val="0061481A"/>
    <w:rsid w:val="00614BE5"/>
    <w:rsid w:val="006157E0"/>
    <w:rsid w:val="006202DE"/>
    <w:rsid w:val="00621796"/>
    <w:rsid w:val="0062375D"/>
    <w:rsid w:val="00624852"/>
    <w:rsid w:val="00631413"/>
    <w:rsid w:val="00634553"/>
    <w:rsid w:val="006352EA"/>
    <w:rsid w:val="006371FC"/>
    <w:rsid w:val="00637958"/>
    <w:rsid w:val="00641C07"/>
    <w:rsid w:val="006437B6"/>
    <w:rsid w:val="006437EA"/>
    <w:rsid w:val="00645EE0"/>
    <w:rsid w:val="00651EE7"/>
    <w:rsid w:val="00652455"/>
    <w:rsid w:val="0065401C"/>
    <w:rsid w:val="00654718"/>
    <w:rsid w:val="00657D5E"/>
    <w:rsid w:val="006615A1"/>
    <w:rsid w:val="006634FA"/>
    <w:rsid w:val="006663A5"/>
    <w:rsid w:val="00667934"/>
    <w:rsid w:val="0067568B"/>
    <w:rsid w:val="006807B7"/>
    <w:rsid w:val="00680A59"/>
    <w:rsid w:val="00685BAC"/>
    <w:rsid w:val="006876D8"/>
    <w:rsid w:val="00687C6A"/>
    <w:rsid w:val="00692DBA"/>
    <w:rsid w:val="0069450F"/>
    <w:rsid w:val="00696E52"/>
    <w:rsid w:val="00697240"/>
    <w:rsid w:val="006A3EFF"/>
    <w:rsid w:val="006A418E"/>
    <w:rsid w:val="006A730D"/>
    <w:rsid w:val="006A7439"/>
    <w:rsid w:val="006B2DCA"/>
    <w:rsid w:val="006B7B17"/>
    <w:rsid w:val="006C2D99"/>
    <w:rsid w:val="006D736F"/>
    <w:rsid w:val="006D73D4"/>
    <w:rsid w:val="006D7FA8"/>
    <w:rsid w:val="006E167F"/>
    <w:rsid w:val="006E20F0"/>
    <w:rsid w:val="006E4187"/>
    <w:rsid w:val="006E79C1"/>
    <w:rsid w:val="007006CE"/>
    <w:rsid w:val="00702042"/>
    <w:rsid w:val="00702B60"/>
    <w:rsid w:val="00702FB9"/>
    <w:rsid w:val="00703A3A"/>
    <w:rsid w:val="00707632"/>
    <w:rsid w:val="00711F5F"/>
    <w:rsid w:val="0072060C"/>
    <w:rsid w:val="0072067A"/>
    <w:rsid w:val="00721A19"/>
    <w:rsid w:val="00721EA3"/>
    <w:rsid w:val="007239DB"/>
    <w:rsid w:val="007309A1"/>
    <w:rsid w:val="00733386"/>
    <w:rsid w:val="0073426E"/>
    <w:rsid w:val="007405A8"/>
    <w:rsid w:val="007416BF"/>
    <w:rsid w:val="00742254"/>
    <w:rsid w:val="00745445"/>
    <w:rsid w:val="007461E3"/>
    <w:rsid w:val="00746BEC"/>
    <w:rsid w:val="00746DED"/>
    <w:rsid w:val="00755003"/>
    <w:rsid w:val="007571A9"/>
    <w:rsid w:val="007602D5"/>
    <w:rsid w:val="00761106"/>
    <w:rsid w:val="00764AF9"/>
    <w:rsid w:val="007672EF"/>
    <w:rsid w:val="0077142B"/>
    <w:rsid w:val="0077270C"/>
    <w:rsid w:val="007727F0"/>
    <w:rsid w:val="00772DF7"/>
    <w:rsid w:val="00774A30"/>
    <w:rsid w:val="0077680C"/>
    <w:rsid w:val="00776849"/>
    <w:rsid w:val="00776BB4"/>
    <w:rsid w:val="0078290B"/>
    <w:rsid w:val="00783CB8"/>
    <w:rsid w:val="00790986"/>
    <w:rsid w:val="007951B7"/>
    <w:rsid w:val="00797B14"/>
    <w:rsid w:val="007A05FC"/>
    <w:rsid w:val="007A098B"/>
    <w:rsid w:val="007A1365"/>
    <w:rsid w:val="007A1C14"/>
    <w:rsid w:val="007A4D5B"/>
    <w:rsid w:val="007A6BD0"/>
    <w:rsid w:val="007B0BDE"/>
    <w:rsid w:val="007B25A2"/>
    <w:rsid w:val="007B2680"/>
    <w:rsid w:val="007B275C"/>
    <w:rsid w:val="007B2D3A"/>
    <w:rsid w:val="007B4341"/>
    <w:rsid w:val="007B7035"/>
    <w:rsid w:val="007C20C7"/>
    <w:rsid w:val="007C3515"/>
    <w:rsid w:val="007C3BC0"/>
    <w:rsid w:val="007C7416"/>
    <w:rsid w:val="007D13DE"/>
    <w:rsid w:val="007D2304"/>
    <w:rsid w:val="007D491B"/>
    <w:rsid w:val="007E2397"/>
    <w:rsid w:val="007E580F"/>
    <w:rsid w:val="007E6DA6"/>
    <w:rsid w:val="007F0383"/>
    <w:rsid w:val="007F05FC"/>
    <w:rsid w:val="007F4991"/>
    <w:rsid w:val="007F4A90"/>
    <w:rsid w:val="007F6591"/>
    <w:rsid w:val="007F668D"/>
    <w:rsid w:val="007F75F1"/>
    <w:rsid w:val="00803E47"/>
    <w:rsid w:val="00807CC9"/>
    <w:rsid w:val="00811EBD"/>
    <w:rsid w:val="00814F7F"/>
    <w:rsid w:val="008216B2"/>
    <w:rsid w:val="00822BE1"/>
    <w:rsid w:val="008232F4"/>
    <w:rsid w:val="008246B1"/>
    <w:rsid w:val="008254B4"/>
    <w:rsid w:val="00825EBD"/>
    <w:rsid w:val="00830446"/>
    <w:rsid w:val="008336D5"/>
    <w:rsid w:val="0083700D"/>
    <w:rsid w:val="008402C7"/>
    <w:rsid w:val="008407B0"/>
    <w:rsid w:val="00842C9D"/>
    <w:rsid w:val="00842E35"/>
    <w:rsid w:val="00843D0B"/>
    <w:rsid w:val="00844AC8"/>
    <w:rsid w:val="008455F4"/>
    <w:rsid w:val="00846BF8"/>
    <w:rsid w:val="0085033E"/>
    <w:rsid w:val="0085107F"/>
    <w:rsid w:val="00853013"/>
    <w:rsid w:val="0085411B"/>
    <w:rsid w:val="00856E03"/>
    <w:rsid w:val="00860143"/>
    <w:rsid w:val="008604E9"/>
    <w:rsid w:val="00860EBB"/>
    <w:rsid w:val="00865994"/>
    <w:rsid w:val="00866706"/>
    <w:rsid w:val="00871E38"/>
    <w:rsid w:val="0088090B"/>
    <w:rsid w:val="008856A4"/>
    <w:rsid w:val="00892A35"/>
    <w:rsid w:val="008A038F"/>
    <w:rsid w:val="008A0D0F"/>
    <w:rsid w:val="008A3B1E"/>
    <w:rsid w:val="008B1400"/>
    <w:rsid w:val="008B1441"/>
    <w:rsid w:val="008B1DDA"/>
    <w:rsid w:val="008B4EEC"/>
    <w:rsid w:val="008B5F74"/>
    <w:rsid w:val="008C4470"/>
    <w:rsid w:val="008C4C34"/>
    <w:rsid w:val="008C540D"/>
    <w:rsid w:val="008C61A6"/>
    <w:rsid w:val="008D3FE8"/>
    <w:rsid w:val="008D570F"/>
    <w:rsid w:val="008D7853"/>
    <w:rsid w:val="008E04C7"/>
    <w:rsid w:val="008E2E69"/>
    <w:rsid w:val="008E573C"/>
    <w:rsid w:val="008F1B04"/>
    <w:rsid w:val="008F24B8"/>
    <w:rsid w:val="008F715D"/>
    <w:rsid w:val="008F7EAE"/>
    <w:rsid w:val="009033CB"/>
    <w:rsid w:val="00905115"/>
    <w:rsid w:val="00905296"/>
    <w:rsid w:val="0090575D"/>
    <w:rsid w:val="00907A52"/>
    <w:rsid w:val="00907B7A"/>
    <w:rsid w:val="00910DC8"/>
    <w:rsid w:val="00911FDE"/>
    <w:rsid w:val="00912696"/>
    <w:rsid w:val="00912902"/>
    <w:rsid w:val="00915778"/>
    <w:rsid w:val="009164AE"/>
    <w:rsid w:val="00917F72"/>
    <w:rsid w:val="00922DC1"/>
    <w:rsid w:val="00924D93"/>
    <w:rsid w:val="00925C6B"/>
    <w:rsid w:val="009315CC"/>
    <w:rsid w:val="00932FA1"/>
    <w:rsid w:val="00934EAB"/>
    <w:rsid w:val="00935AD9"/>
    <w:rsid w:val="009379FF"/>
    <w:rsid w:val="00942491"/>
    <w:rsid w:val="00942D38"/>
    <w:rsid w:val="00944879"/>
    <w:rsid w:val="00945C9A"/>
    <w:rsid w:val="00946FFD"/>
    <w:rsid w:val="00947924"/>
    <w:rsid w:val="00947CD9"/>
    <w:rsid w:val="0095000B"/>
    <w:rsid w:val="00950991"/>
    <w:rsid w:val="0095195F"/>
    <w:rsid w:val="0095465E"/>
    <w:rsid w:val="00956014"/>
    <w:rsid w:val="00973A16"/>
    <w:rsid w:val="00975879"/>
    <w:rsid w:val="00980239"/>
    <w:rsid w:val="00982492"/>
    <w:rsid w:val="00982860"/>
    <w:rsid w:val="00983915"/>
    <w:rsid w:val="00985C00"/>
    <w:rsid w:val="00990805"/>
    <w:rsid w:val="009946FD"/>
    <w:rsid w:val="00995392"/>
    <w:rsid w:val="00995896"/>
    <w:rsid w:val="00995991"/>
    <w:rsid w:val="0099618C"/>
    <w:rsid w:val="009B134F"/>
    <w:rsid w:val="009B1416"/>
    <w:rsid w:val="009B1CE1"/>
    <w:rsid w:val="009B77FB"/>
    <w:rsid w:val="009C237E"/>
    <w:rsid w:val="009C2649"/>
    <w:rsid w:val="009C2C3E"/>
    <w:rsid w:val="009C4EE2"/>
    <w:rsid w:val="009C7953"/>
    <w:rsid w:val="009D0CBA"/>
    <w:rsid w:val="009D124E"/>
    <w:rsid w:val="009D3AD0"/>
    <w:rsid w:val="009D54A0"/>
    <w:rsid w:val="009D626C"/>
    <w:rsid w:val="009D6B22"/>
    <w:rsid w:val="009E04CE"/>
    <w:rsid w:val="009E078A"/>
    <w:rsid w:val="009E6E7F"/>
    <w:rsid w:val="009F2BF6"/>
    <w:rsid w:val="009F5629"/>
    <w:rsid w:val="009F5BCE"/>
    <w:rsid w:val="00A00AEA"/>
    <w:rsid w:val="00A05084"/>
    <w:rsid w:val="00A053F8"/>
    <w:rsid w:val="00A0676B"/>
    <w:rsid w:val="00A1005F"/>
    <w:rsid w:val="00A119BD"/>
    <w:rsid w:val="00A121BC"/>
    <w:rsid w:val="00A16264"/>
    <w:rsid w:val="00A168BC"/>
    <w:rsid w:val="00A172EF"/>
    <w:rsid w:val="00A17918"/>
    <w:rsid w:val="00A22300"/>
    <w:rsid w:val="00A247F3"/>
    <w:rsid w:val="00A2777E"/>
    <w:rsid w:val="00A33744"/>
    <w:rsid w:val="00A3498D"/>
    <w:rsid w:val="00A36534"/>
    <w:rsid w:val="00A36DC5"/>
    <w:rsid w:val="00A37699"/>
    <w:rsid w:val="00A37AF5"/>
    <w:rsid w:val="00A40D56"/>
    <w:rsid w:val="00A41FAD"/>
    <w:rsid w:val="00A4324E"/>
    <w:rsid w:val="00A4494D"/>
    <w:rsid w:val="00A4639A"/>
    <w:rsid w:val="00A47A8B"/>
    <w:rsid w:val="00A50271"/>
    <w:rsid w:val="00A50846"/>
    <w:rsid w:val="00A561C7"/>
    <w:rsid w:val="00A57227"/>
    <w:rsid w:val="00A63CF7"/>
    <w:rsid w:val="00A67267"/>
    <w:rsid w:val="00A67A62"/>
    <w:rsid w:val="00A70F02"/>
    <w:rsid w:val="00A720D3"/>
    <w:rsid w:val="00A8175F"/>
    <w:rsid w:val="00A82F56"/>
    <w:rsid w:val="00A850CD"/>
    <w:rsid w:val="00A85D35"/>
    <w:rsid w:val="00A86D43"/>
    <w:rsid w:val="00A8D3B1"/>
    <w:rsid w:val="00A939A0"/>
    <w:rsid w:val="00A95F3F"/>
    <w:rsid w:val="00A97360"/>
    <w:rsid w:val="00A9763B"/>
    <w:rsid w:val="00AA0436"/>
    <w:rsid w:val="00AA117A"/>
    <w:rsid w:val="00AA3016"/>
    <w:rsid w:val="00AA351B"/>
    <w:rsid w:val="00AA36F0"/>
    <w:rsid w:val="00AA5BF7"/>
    <w:rsid w:val="00AA6BE5"/>
    <w:rsid w:val="00AA6F37"/>
    <w:rsid w:val="00AB0CDB"/>
    <w:rsid w:val="00AB6D7F"/>
    <w:rsid w:val="00AC080A"/>
    <w:rsid w:val="00AC46E9"/>
    <w:rsid w:val="00AC5B09"/>
    <w:rsid w:val="00AD12CC"/>
    <w:rsid w:val="00AD29C8"/>
    <w:rsid w:val="00AD33BB"/>
    <w:rsid w:val="00AD4326"/>
    <w:rsid w:val="00AD5692"/>
    <w:rsid w:val="00AD5979"/>
    <w:rsid w:val="00AD634D"/>
    <w:rsid w:val="00AE02FE"/>
    <w:rsid w:val="00AE53ED"/>
    <w:rsid w:val="00AF0B86"/>
    <w:rsid w:val="00AF6BDB"/>
    <w:rsid w:val="00AF70B8"/>
    <w:rsid w:val="00B003F9"/>
    <w:rsid w:val="00B01181"/>
    <w:rsid w:val="00B03555"/>
    <w:rsid w:val="00B063B8"/>
    <w:rsid w:val="00B06BC7"/>
    <w:rsid w:val="00B103C5"/>
    <w:rsid w:val="00B10DFB"/>
    <w:rsid w:val="00B12309"/>
    <w:rsid w:val="00B1663A"/>
    <w:rsid w:val="00B17474"/>
    <w:rsid w:val="00B20CE7"/>
    <w:rsid w:val="00B21C7B"/>
    <w:rsid w:val="00B330B1"/>
    <w:rsid w:val="00B336D1"/>
    <w:rsid w:val="00B349B2"/>
    <w:rsid w:val="00B357D7"/>
    <w:rsid w:val="00B364EA"/>
    <w:rsid w:val="00B43467"/>
    <w:rsid w:val="00B436E8"/>
    <w:rsid w:val="00B43C44"/>
    <w:rsid w:val="00B47794"/>
    <w:rsid w:val="00B51876"/>
    <w:rsid w:val="00B55E42"/>
    <w:rsid w:val="00B56543"/>
    <w:rsid w:val="00B5688B"/>
    <w:rsid w:val="00B6029E"/>
    <w:rsid w:val="00B620E5"/>
    <w:rsid w:val="00B62F75"/>
    <w:rsid w:val="00B64808"/>
    <w:rsid w:val="00B65259"/>
    <w:rsid w:val="00B65950"/>
    <w:rsid w:val="00B66DB0"/>
    <w:rsid w:val="00B67575"/>
    <w:rsid w:val="00B67A9B"/>
    <w:rsid w:val="00B804BB"/>
    <w:rsid w:val="00B84EA6"/>
    <w:rsid w:val="00B912C3"/>
    <w:rsid w:val="00B917AC"/>
    <w:rsid w:val="00BA1538"/>
    <w:rsid w:val="00BA513C"/>
    <w:rsid w:val="00BB1418"/>
    <w:rsid w:val="00BB4182"/>
    <w:rsid w:val="00BB6D7D"/>
    <w:rsid w:val="00BB7052"/>
    <w:rsid w:val="00BB759D"/>
    <w:rsid w:val="00BB7F32"/>
    <w:rsid w:val="00BC1A25"/>
    <w:rsid w:val="00BC2B4B"/>
    <w:rsid w:val="00BC33C6"/>
    <w:rsid w:val="00BC47D7"/>
    <w:rsid w:val="00BD0C8F"/>
    <w:rsid w:val="00BD17AA"/>
    <w:rsid w:val="00BD635B"/>
    <w:rsid w:val="00BE1455"/>
    <w:rsid w:val="00BE2F0B"/>
    <w:rsid w:val="00C000B7"/>
    <w:rsid w:val="00C012CF"/>
    <w:rsid w:val="00C0357C"/>
    <w:rsid w:val="00C06AE8"/>
    <w:rsid w:val="00C11434"/>
    <w:rsid w:val="00C1243C"/>
    <w:rsid w:val="00C13460"/>
    <w:rsid w:val="00C13A91"/>
    <w:rsid w:val="00C14009"/>
    <w:rsid w:val="00C17428"/>
    <w:rsid w:val="00C2087B"/>
    <w:rsid w:val="00C20D94"/>
    <w:rsid w:val="00C221C6"/>
    <w:rsid w:val="00C23799"/>
    <w:rsid w:val="00C240B4"/>
    <w:rsid w:val="00C2584C"/>
    <w:rsid w:val="00C269DE"/>
    <w:rsid w:val="00C301FF"/>
    <w:rsid w:val="00C33EC8"/>
    <w:rsid w:val="00C35E1A"/>
    <w:rsid w:val="00C37669"/>
    <w:rsid w:val="00C42C49"/>
    <w:rsid w:val="00C453F1"/>
    <w:rsid w:val="00C4636A"/>
    <w:rsid w:val="00C50305"/>
    <w:rsid w:val="00C512B9"/>
    <w:rsid w:val="00C5295C"/>
    <w:rsid w:val="00C53489"/>
    <w:rsid w:val="00C5371D"/>
    <w:rsid w:val="00C538AD"/>
    <w:rsid w:val="00C54BA6"/>
    <w:rsid w:val="00C55394"/>
    <w:rsid w:val="00C60AB0"/>
    <w:rsid w:val="00C6151E"/>
    <w:rsid w:val="00C61F91"/>
    <w:rsid w:val="00C665AA"/>
    <w:rsid w:val="00C67A06"/>
    <w:rsid w:val="00C67DBF"/>
    <w:rsid w:val="00C7249B"/>
    <w:rsid w:val="00C73127"/>
    <w:rsid w:val="00C742A4"/>
    <w:rsid w:val="00C76328"/>
    <w:rsid w:val="00C76B77"/>
    <w:rsid w:val="00C815C0"/>
    <w:rsid w:val="00C821BA"/>
    <w:rsid w:val="00C82FC8"/>
    <w:rsid w:val="00C83E42"/>
    <w:rsid w:val="00C84837"/>
    <w:rsid w:val="00C87B08"/>
    <w:rsid w:val="00C90B01"/>
    <w:rsid w:val="00CA4B14"/>
    <w:rsid w:val="00CA5577"/>
    <w:rsid w:val="00CB1220"/>
    <w:rsid w:val="00CB2DB8"/>
    <w:rsid w:val="00CB2E6C"/>
    <w:rsid w:val="00CB52F1"/>
    <w:rsid w:val="00CC0543"/>
    <w:rsid w:val="00CC184C"/>
    <w:rsid w:val="00CC18B9"/>
    <w:rsid w:val="00CC2A51"/>
    <w:rsid w:val="00CC2E5F"/>
    <w:rsid w:val="00CC3044"/>
    <w:rsid w:val="00CC3A5D"/>
    <w:rsid w:val="00CC5069"/>
    <w:rsid w:val="00CD0BC0"/>
    <w:rsid w:val="00CD3333"/>
    <w:rsid w:val="00CD6FCD"/>
    <w:rsid w:val="00CE09EF"/>
    <w:rsid w:val="00CE216E"/>
    <w:rsid w:val="00CE331A"/>
    <w:rsid w:val="00CE5270"/>
    <w:rsid w:val="00CF1EE6"/>
    <w:rsid w:val="00CF2805"/>
    <w:rsid w:val="00CF49C7"/>
    <w:rsid w:val="00CF6F69"/>
    <w:rsid w:val="00CF7302"/>
    <w:rsid w:val="00D15CB3"/>
    <w:rsid w:val="00D21DC1"/>
    <w:rsid w:val="00D22448"/>
    <w:rsid w:val="00D25B62"/>
    <w:rsid w:val="00D2766A"/>
    <w:rsid w:val="00D3013B"/>
    <w:rsid w:val="00D303F9"/>
    <w:rsid w:val="00D33C68"/>
    <w:rsid w:val="00D37ED7"/>
    <w:rsid w:val="00D4146E"/>
    <w:rsid w:val="00D41DED"/>
    <w:rsid w:val="00D44D52"/>
    <w:rsid w:val="00D4603B"/>
    <w:rsid w:val="00D50041"/>
    <w:rsid w:val="00D51BF5"/>
    <w:rsid w:val="00D53D2E"/>
    <w:rsid w:val="00D57E66"/>
    <w:rsid w:val="00D631CC"/>
    <w:rsid w:val="00D63703"/>
    <w:rsid w:val="00D703A6"/>
    <w:rsid w:val="00D7092F"/>
    <w:rsid w:val="00D7383C"/>
    <w:rsid w:val="00D74F4B"/>
    <w:rsid w:val="00D750C6"/>
    <w:rsid w:val="00D759F0"/>
    <w:rsid w:val="00D81D2A"/>
    <w:rsid w:val="00D8392F"/>
    <w:rsid w:val="00D86264"/>
    <w:rsid w:val="00D909F1"/>
    <w:rsid w:val="00D915B9"/>
    <w:rsid w:val="00D950F0"/>
    <w:rsid w:val="00D96AE2"/>
    <w:rsid w:val="00D976C1"/>
    <w:rsid w:val="00DA2049"/>
    <w:rsid w:val="00DA3125"/>
    <w:rsid w:val="00DA6587"/>
    <w:rsid w:val="00DA74DA"/>
    <w:rsid w:val="00DB162F"/>
    <w:rsid w:val="00DB2944"/>
    <w:rsid w:val="00DB6020"/>
    <w:rsid w:val="00DB6291"/>
    <w:rsid w:val="00DB7D83"/>
    <w:rsid w:val="00DC1D7E"/>
    <w:rsid w:val="00DC614B"/>
    <w:rsid w:val="00DC7A7E"/>
    <w:rsid w:val="00DD058F"/>
    <w:rsid w:val="00DD279B"/>
    <w:rsid w:val="00DD56E7"/>
    <w:rsid w:val="00DE102A"/>
    <w:rsid w:val="00DE1FFD"/>
    <w:rsid w:val="00DE4928"/>
    <w:rsid w:val="00DE6408"/>
    <w:rsid w:val="00DF0ED0"/>
    <w:rsid w:val="00DF2C9C"/>
    <w:rsid w:val="00DF7015"/>
    <w:rsid w:val="00DF7E19"/>
    <w:rsid w:val="00E0031E"/>
    <w:rsid w:val="00E007D1"/>
    <w:rsid w:val="00E05E0C"/>
    <w:rsid w:val="00E06BE6"/>
    <w:rsid w:val="00E109E3"/>
    <w:rsid w:val="00E13FAC"/>
    <w:rsid w:val="00E15218"/>
    <w:rsid w:val="00E159D7"/>
    <w:rsid w:val="00E16CFE"/>
    <w:rsid w:val="00E17AE3"/>
    <w:rsid w:val="00E17C61"/>
    <w:rsid w:val="00E2040A"/>
    <w:rsid w:val="00E21F2E"/>
    <w:rsid w:val="00E24845"/>
    <w:rsid w:val="00E32C49"/>
    <w:rsid w:val="00E35756"/>
    <w:rsid w:val="00E35BC6"/>
    <w:rsid w:val="00E35DA5"/>
    <w:rsid w:val="00E35FBB"/>
    <w:rsid w:val="00E36014"/>
    <w:rsid w:val="00E37673"/>
    <w:rsid w:val="00E376DF"/>
    <w:rsid w:val="00E40AA3"/>
    <w:rsid w:val="00E442A0"/>
    <w:rsid w:val="00E45073"/>
    <w:rsid w:val="00E45D00"/>
    <w:rsid w:val="00E46498"/>
    <w:rsid w:val="00E47DDD"/>
    <w:rsid w:val="00E51617"/>
    <w:rsid w:val="00E5210C"/>
    <w:rsid w:val="00E555C5"/>
    <w:rsid w:val="00E56A80"/>
    <w:rsid w:val="00E5741D"/>
    <w:rsid w:val="00E634C3"/>
    <w:rsid w:val="00E63FCE"/>
    <w:rsid w:val="00E641C6"/>
    <w:rsid w:val="00E65ACA"/>
    <w:rsid w:val="00E65C3C"/>
    <w:rsid w:val="00E66F7A"/>
    <w:rsid w:val="00E6775E"/>
    <w:rsid w:val="00E72E89"/>
    <w:rsid w:val="00E7677E"/>
    <w:rsid w:val="00E7684C"/>
    <w:rsid w:val="00E77806"/>
    <w:rsid w:val="00E77CA8"/>
    <w:rsid w:val="00E8053D"/>
    <w:rsid w:val="00E81891"/>
    <w:rsid w:val="00E8500D"/>
    <w:rsid w:val="00E86D7C"/>
    <w:rsid w:val="00E91AF6"/>
    <w:rsid w:val="00E92721"/>
    <w:rsid w:val="00E92BC8"/>
    <w:rsid w:val="00E940AD"/>
    <w:rsid w:val="00E9656D"/>
    <w:rsid w:val="00E965AC"/>
    <w:rsid w:val="00E97509"/>
    <w:rsid w:val="00EA2849"/>
    <w:rsid w:val="00EA5EC7"/>
    <w:rsid w:val="00EA6710"/>
    <w:rsid w:val="00EB1885"/>
    <w:rsid w:val="00EB4FEB"/>
    <w:rsid w:val="00EB572E"/>
    <w:rsid w:val="00EB5885"/>
    <w:rsid w:val="00EC40BF"/>
    <w:rsid w:val="00ED0909"/>
    <w:rsid w:val="00ED20EA"/>
    <w:rsid w:val="00ED264D"/>
    <w:rsid w:val="00ED2EEF"/>
    <w:rsid w:val="00ED359A"/>
    <w:rsid w:val="00ED35FD"/>
    <w:rsid w:val="00ED3D3D"/>
    <w:rsid w:val="00EE0A84"/>
    <w:rsid w:val="00EE59B9"/>
    <w:rsid w:val="00EF57ED"/>
    <w:rsid w:val="00EF6741"/>
    <w:rsid w:val="00F00490"/>
    <w:rsid w:val="00F0142E"/>
    <w:rsid w:val="00F02F33"/>
    <w:rsid w:val="00F07174"/>
    <w:rsid w:val="00F239C4"/>
    <w:rsid w:val="00F243E9"/>
    <w:rsid w:val="00F25C02"/>
    <w:rsid w:val="00F26C97"/>
    <w:rsid w:val="00F271E1"/>
    <w:rsid w:val="00F27302"/>
    <w:rsid w:val="00F32A2B"/>
    <w:rsid w:val="00F3317D"/>
    <w:rsid w:val="00F41C04"/>
    <w:rsid w:val="00F45F51"/>
    <w:rsid w:val="00F4618F"/>
    <w:rsid w:val="00F47CD4"/>
    <w:rsid w:val="00F4BAC6"/>
    <w:rsid w:val="00F50C8C"/>
    <w:rsid w:val="00F50CC1"/>
    <w:rsid w:val="00F54FCE"/>
    <w:rsid w:val="00F5633C"/>
    <w:rsid w:val="00F60B6B"/>
    <w:rsid w:val="00F632C6"/>
    <w:rsid w:val="00F65A6B"/>
    <w:rsid w:val="00F70019"/>
    <w:rsid w:val="00F706F2"/>
    <w:rsid w:val="00F72D45"/>
    <w:rsid w:val="00F734E3"/>
    <w:rsid w:val="00F76524"/>
    <w:rsid w:val="00F81998"/>
    <w:rsid w:val="00F81B5A"/>
    <w:rsid w:val="00F820BD"/>
    <w:rsid w:val="00F84D75"/>
    <w:rsid w:val="00F8FCB6"/>
    <w:rsid w:val="00F902E7"/>
    <w:rsid w:val="00F91479"/>
    <w:rsid w:val="00F936E0"/>
    <w:rsid w:val="00F95B6B"/>
    <w:rsid w:val="00F95CC9"/>
    <w:rsid w:val="00F96136"/>
    <w:rsid w:val="00F96CC6"/>
    <w:rsid w:val="00FA094F"/>
    <w:rsid w:val="00FA2FCF"/>
    <w:rsid w:val="00FA3818"/>
    <w:rsid w:val="00FB4FD0"/>
    <w:rsid w:val="00FB6E7F"/>
    <w:rsid w:val="00FB736A"/>
    <w:rsid w:val="00FC308F"/>
    <w:rsid w:val="00FC4F77"/>
    <w:rsid w:val="00FC7853"/>
    <w:rsid w:val="00FD0065"/>
    <w:rsid w:val="00FD1719"/>
    <w:rsid w:val="00FD50D0"/>
    <w:rsid w:val="00FD5436"/>
    <w:rsid w:val="00FD5500"/>
    <w:rsid w:val="00FD7195"/>
    <w:rsid w:val="00FE2C56"/>
    <w:rsid w:val="00FE2FD9"/>
    <w:rsid w:val="00FE3CBE"/>
    <w:rsid w:val="00FE51F8"/>
    <w:rsid w:val="00FE6319"/>
    <w:rsid w:val="00FE717E"/>
    <w:rsid w:val="00FE74F8"/>
    <w:rsid w:val="00FE7B26"/>
    <w:rsid w:val="00FF0B1B"/>
    <w:rsid w:val="00FF4FF5"/>
    <w:rsid w:val="01163BD7"/>
    <w:rsid w:val="012BB918"/>
    <w:rsid w:val="013E5ADC"/>
    <w:rsid w:val="014B94A5"/>
    <w:rsid w:val="01859372"/>
    <w:rsid w:val="019DBFCB"/>
    <w:rsid w:val="01B6ADAD"/>
    <w:rsid w:val="01D2228F"/>
    <w:rsid w:val="01E35D20"/>
    <w:rsid w:val="01E51BE2"/>
    <w:rsid w:val="02121877"/>
    <w:rsid w:val="0251B91C"/>
    <w:rsid w:val="02541F70"/>
    <w:rsid w:val="02584082"/>
    <w:rsid w:val="026C8D65"/>
    <w:rsid w:val="028DBFDB"/>
    <w:rsid w:val="02D47576"/>
    <w:rsid w:val="02F20AF9"/>
    <w:rsid w:val="02F212D7"/>
    <w:rsid w:val="030445F4"/>
    <w:rsid w:val="03065E76"/>
    <w:rsid w:val="030B797F"/>
    <w:rsid w:val="0328307E"/>
    <w:rsid w:val="0330DC32"/>
    <w:rsid w:val="035E8324"/>
    <w:rsid w:val="03696F9F"/>
    <w:rsid w:val="03761A1D"/>
    <w:rsid w:val="03878AE8"/>
    <w:rsid w:val="03896487"/>
    <w:rsid w:val="03C0DD12"/>
    <w:rsid w:val="03EB1FA3"/>
    <w:rsid w:val="0418E861"/>
    <w:rsid w:val="0447ACAE"/>
    <w:rsid w:val="04960B22"/>
    <w:rsid w:val="04BD3434"/>
    <w:rsid w:val="04C3C0A9"/>
    <w:rsid w:val="04D912EB"/>
    <w:rsid w:val="04E3F60E"/>
    <w:rsid w:val="05235B49"/>
    <w:rsid w:val="05598545"/>
    <w:rsid w:val="058BEECE"/>
    <w:rsid w:val="05A98523"/>
    <w:rsid w:val="05B2B1D5"/>
    <w:rsid w:val="05C5609D"/>
    <w:rsid w:val="05DDA24A"/>
    <w:rsid w:val="0635A3C2"/>
    <w:rsid w:val="06442005"/>
    <w:rsid w:val="06812FEB"/>
    <w:rsid w:val="06B632F2"/>
    <w:rsid w:val="06BF2BAA"/>
    <w:rsid w:val="06E8FD9B"/>
    <w:rsid w:val="06FAEED5"/>
    <w:rsid w:val="070D1260"/>
    <w:rsid w:val="07219CA0"/>
    <w:rsid w:val="0729A120"/>
    <w:rsid w:val="0756D322"/>
    <w:rsid w:val="0763C1C0"/>
    <w:rsid w:val="079956A5"/>
    <w:rsid w:val="07C1EF67"/>
    <w:rsid w:val="07CA7721"/>
    <w:rsid w:val="07F755B7"/>
    <w:rsid w:val="07FC6FDE"/>
    <w:rsid w:val="0813C56F"/>
    <w:rsid w:val="0814F14D"/>
    <w:rsid w:val="085AFC0B"/>
    <w:rsid w:val="0896BF36"/>
    <w:rsid w:val="0898BF17"/>
    <w:rsid w:val="08AB5C5F"/>
    <w:rsid w:val="08ABC106"/>
    <w:rsid w:val="08B639C8"/>
    <w:rsid w:val="08C42515"/>
    <w:rsid w:val="08F5F912"/>
    <w:rsid w:val="08FA8AE2"/>
    <w:rsid w:val="0952F24F"/>
    <w:rsid w:val="097BC0C7"/>
    <w:rsid w:val="097BE957"/>
    <w:rsid w:val="09953F40"/>
    <w:rsid w:val="0A2E3205"/>
    <w:rsid w:val="0A3E7569"/>
    <w:rsid w:val="0AC50D83"/>
    <w:rsid w:val="0AD8D4D0"/>
    <w:rsid w:val="0AD9EC54"/>
    <w:rsid w:val="0B11705B"/>
    <w:rsid w:val="0B4B55A9"/>
    <w:rsid w:val="0B713000"/>
    <w:rsid w:val="0B75CE0D"/>
    <w:rsid w:val="0B81C7EC"/>
    <w:rsid w:val="0BA79D32"/>
    <w:rsid w:val="0BB0E110"/>
    <w:rsid w:val="0BC7E66E"/>
    <w:rsid w:val="0BCE5FF8"/>
    <w:rsid w:val="0C157C9E"/>
    <w:rsid w:val="0C18030B"/>
    <w:rsid w:val="0C1A0939"/>
    <w:rsid w:val="0C2F9016"/>
    <w:rsid w:val="0CC116DC"/>
    <w:rsid w:val="0CC74CEF"/>
    <w:rsid w:val="0CCAEFB8"/>
    <w:rsid w:val="0D07DC5C"/>
    <w:rsid w:val="0D2267EE"/>
    <w:rsid w:val="0D4158D4"/>
    <w:rsid w:val="0D44F05E"/>
    <w:rsid w:val="0D49AB49"/>
    <w:rsid w:val="0D4D4620"/>
    <w:rsid w:val="0D4E4330"/>
    <w:rsid w:val="0D51EA49"/>
    <w:rsid w:val="0D537A9F"/>
    <w:rsid w:val="0D6A3059"/>
    <w:rsid w:val="0D764A37"/>
    <w:rsid w:val="0D7ECD82"/>
    <w:rsid w:val="0D9CBC93"/>
    <w:rsid w:val="0DEDA55D"/>
    <w:rsid w:val="0DF6321F"/>
    <w:rsid w:val="0E089829"/>
    <w:rsid w:val="0E27F09B"/>
    <w:rsid w:val="0E2A17AD"/>
    <w:rsid w:val="0E360A17"/>
    <w:rsid w:val="0E49111D"/>
    <w:rsid w:val="0E5B2E80"/>
    <w:rsid w:val="0E5C2A9F"/>
    <w:rsid w:val="0E6491FC"/>
    <w:rsid w:val="0E65D0AD"/>
    <w:rsid w:val="0E6F3AF8"/>
    <w:rsid w:val="0E8CD91C"/>
    <w:rsid w:val="0EA0BBEC"/>
    <w:rsid w:val="0ED81CD3"/>
    <w:rsid w:val="0F0A1417"/>
    <w:rsid w:val="0F166CEB"/>
    <w:rsid w:val="0F3CD410"/>
    <w:rsid w:val="0F572FCE"/>
    <w:rsid w:val="0F83D061"/>
    <w:rsid w:val="0F93C67A"/>
    <w:rsid w:val="0FB5AF78"/>
    <w:rsid w:val="0FBB1F58"/>
    <w:rsid w:val="0FE4E17E"/>
    <w:rsid w:val="104181B6"/>
    <w:rsid w:val="106356C7"/>
    <w:rsid w:val="107AD244"/>
    <w:rsid w:val="10814C0B"/>
    <w:rsid w:val="10B6854C"/>
    <w:rsid w:val="10F6AB4B"/>
    <w:rsid w:val="10FC4EE2"/>
    <w:rsid w:val="1188C418"/>
    <w:rsid w:val="1199A76B"/>
    <w:rsid w:val="11BFAE30"/>
    <w:rsid w:val="11CD4708"/>
    <w:rsid w:val="11D55FFE"/>
    <w:rsid w:val="11DDEBA4"/>
    <w:rsid w:val="11FF2728"/>
    <w:rsid w:val="120D050E"/>
    <w:rsid w:val="122CF5C1"/>
    <w:rsid w:val="12839F5F"/>
    <w:rsid w:val="129D0207"/>
    <w:rsid w:val="12A98DC5"/>
    <w:rsid w:val="130147F5"/>
    <w:rsid w:val="1375D8A7"/>
    <w:rsid w:val="13AFCE87"/>
    <w:rsid w:val="13B9C7E6"/>
    <w:rsid w:val="13BCB505"/>
    <w:rsid w:val="13D971DD"/>
    <w:rsid w:val="1415857C"/>
    <w:rsid w:val="1438D268"/>
    <w:rsid w:val="144A1ED7"/>
    <w:rsid w:val="145EB150"/>
    <w:rsid w:val="147671F7"/>
    <w:rsid w:val="14D1482D"/>
    <w:rsid w:val="14D90F92"/>
    <w:rsid w:val="15029094"/>
    <w:rsid w:val="15172AEE"/>
    <w:rsid w:val="158259C8"/>
    <w:rsid w:val="1585AE6F"/>
    <w:rsid w:val="15A14A49"/>
    <w:rsid w:val="15A71715"/>
    <w:rsid w:val="15DF0CCF"/>
    <w:rsid w:val="15F626C3"/>
    <w:rsid w:val="168BCD4A"/>
    <w:rsid w:val="16AE3DF8"/>
    <w:rsid w:val="16D393D1"/>
    <w:rsid w:val="16D72B0C"/>
    <w:rsid w:val="16D73E18"/>
    <w:rsid w:val="1706B993"/>
    <w:rsid w:val="17684785"/>
    <w:rsid w:val="177ADD30"/>
    <w:rsid w:val="177F8E26"/>
    <w:rsid w:val="179C6275"/>
    <w:rsid w:val="17A6779D"/>
    <w:rsid w:val="17EE1FD8"/>
    <w:rsid w:val="1816D8FC"/>
    <w:rsid w:val="181BC43F"/>
    <w:rsid w:val="183EFC96"/>
    <w:rsid w:val="1865DAE6"/>
    <w:rsid w:val="1874DAF5"/>
    <w:rsid w:val="1875B6AF"/>
    <w:rsid w:val="18812A8A"/>
    <w:rsid w:val="18A31AC7"/>
    <w:rsid w:val="18F8BEC0"/>
    <w:rsid w:val="1903559C"/>
    <w:rsid w:val="1927D1EB"/>
    <w:rsid w:val="192F81D1"/>
    <w:rsid w:val="193C58E4"/>
    <w:rsid w:val="194BBA6B"/>
    <w:rsid w:val="196795EC"/>
    <w:rsid w:val="1986B108"/>
    <w:rsid w:val="1987DB18"/>
    <w:rsid w:val="19911868"/>
    <w:rsid w:val="19AA2793"/>
    <w:rsid w:val="19E72828"/>
    <w:rsid w:val="1A0ECBCE"/>
    <w:rsid w:val="1A282E51"/>
    <w:rsid w:val="1A880A54"/>
    <w:rsid w:val="1AC997E6"/>
    <w:rsid w:val="1ADC90B9"/>
    <w:rsid w:val="1AEC1B97"/>
    <w:rsid w:val="1B0CD400"/>
    <w:rsid w:val="1B2EB7A5"/>
    <w:rsid w:val="1B60317A"/>
    <w:rsid w:val="1B953278"/>
    <w:rsid w:val="1BAC7BB7"/>
    <w:rsid w:val="1BD955C6"/>
    <w:rsid w:val="1BF1C399"/>
    <w:rsid w:val="1BFFC7D3"/>
    <w:rsid w:val="1C0A9237"/>
    <w:rsid w:val="1C20FA2F"/>
    <w:rsid w:val="1C547CB5"/>
    <w:rsid w:val="1C6B3DF9"/>
    <w:rsid w:val="1CA6496C"/>
    <w:rsid w:val="1CA8A461"/>
    <w:rsid w:val="1CCF12CA"/>
    <w:rsid w:val="1CFD94D5"/>
    <w:rsid w:val="1D4B3DED"/>
    <w:rsid w:val="1D718BEF"/>
    <w:rsid w:val="1D744350"/>
    <w:rsid w:val="1D96BEBD"/>
    <w:rsid w:val="1D982E09"/>
    <w:rsid w:val="1DAEA8AD"/>
    <w:rsid w:val="1DC5AF54"/>
    <w:rsid w:val="1DE2212A"/>
    <w:rsid w:val="1E02C150"/>
    <w:rsid w:val="1E4AB761"/>
    <w:rsid w:val="1E587DFE"/>
    <w:rsid w:val="1E63FB82"/>
    <w:rsid w:val="1E9B274C"/>
    <w:rsid w:val="1EAB447B"/>
    <w:rsid w:val="1EF76543"/>
    <w:rsid w:val="1F47CA57"/>
    <w:rsid w:val="1F9D0909"/>
    <w:rsid w:val="1FAAA2A9"/>
    <w:rsid w:val="1FBB9EC5"/>
    <w:rsid w:val="1FDF72E3"/>
    <w:rsid w:val="1FE023A6"/>
    <w:rsid w:val="200B5C43"/>
    <w:rsid w:val="201E508B"/>
    <w:rsid w:val="2027C15D"/>
    <w:rsid w:val="204714DC"/>
    <w:rsid w:val="204F9A2E"/>
    <w:rsid w:val="205FFCD0"/>
    <w:rsid w:val="207BF8E7"/>
    <w:rsid w:val="207EE690"/>
    <w:rsid w:val="2083C0D1"/>
    <w:rsid w:val="208C1C7C"/>
    <w:rsid w:val="20920B1C"/>
    <w:rsid w:val="20D04E9C"/>
    <w:rsid w:val="20DCCBEA"/>
    <w:rsid w:val="20E5EAA1"/>
    <w:rsid w:val="20E7A64D"/>
    <w:rsid w:val="211A2581"/>
    <w:rsid w:val="2148CDC6"/>
    <w:rsid w:val="217B4344"/>
    <w:rsid w:val="219F68D0"/>
    <w:rsid w:val="21D54B6B"/>
    <w:rsid w:val="2214037E"/>
    <w:rsid w:val="222398AC"/>
    <w:rsid w:val="223F627E"/>
    <w:rsid w:val="229B413D"/>
    <w:rsid w:val="230E3AAB"/>
    <w:rsid w:val="232E5FDC"/>
    <w:rsid w:val="235569AE"/>
    <w:rsid w:val="23596A88"/>
    <w:rsid w:val="23922B88"/>
    <w:rsid w:val="23975687"/>
    <w:rsid w:val="23B41C95"/>
    <w:rsid w:val="23B4278C"/>
    <w:rsid w:val="23B68752"/>
    <w:rsid w:val="23B908D9"/>
    <w:rsid w:val="23BA9105"/>
    <w:rsid w:val="240C375E"/>
    <w:rsid w:val="2450E236"/>
    <w:rsid w:val="245751CF"/>
    <w:rsid w:val="24A90F47"/>
    <w:rsid w:val="24B37A83"/>
    <w:rsid w:val="24CF2AA5"/>
    <w:rsid w:val="24DA6C37"/>
    <w:rsid w:val="2524127A"/>
    <w:rsid w:val="252857C6"/>
    <w:rsid w:val="255257B3"/>
    <w:rsid w:val="2558D0C2"/>
    <w:rsid w:val="2564C5F6"/>
    <w:rsid w:val="2575D4A6"/>
    <w:rsid w:val="259E0315"/>
    <w:rsid w:val="25B5872D"/>
    <w:rsid w:val="25C2395E"/>
    <w:rsid w:val="25D6DA67"/>
    <w:rsid w:val="25DECF69"/>
    <w:rsid w:val="25EB30AC"/>
    <w:rsid w:val="25ED330F"/>
    <w:rsid w:val="25FBA679"/>
    <w:rsid w:val="26189301"/>
    <w:rsid w:val="268AE667"/>
    <w:rsid w:val="26C6ED88"/>
    <w:rsid w:val="26FF313F"/>
    <w:rsid w:val="2746BE62"/>
    <w:rsid w:val="2758098A"/>
    <w:rsid w:val="275E09BF"/>
    <w:rsid w:val="27A9F588"/>
    <w:rsid w:val="27BCA83A"/>
    <w:rsid w:val="27E61B36"/>
    <w:rsid w:val="2803D0E0"/>
    <w:rsid w:val="2824D9C8"/>
    <w:rsid w:val="283C3691"/>
    <w:rsid w:val="2871B03F"/>
    <w:rsid w:val="28AE8FA9"/>
    <w:rsid w:val="28BD31D8"/>
    <w:rsid w:val="28EBF2F7"/>
    <w:rsid w:val="293540F7"/>
    <w:rsid w:val="29370119"/>
    <w:rsid w:val="293DEB88"/>
    <w:rsid w:val="2953806D"/>
    <w:rsid w:val="2966BEFF"/>
    <w:rsid w:val="297A3E47"/>
    <w:rsid w:val="297CE22A"/>
    <w:rsid w:val="2986EBA6"/>
    <w:rsid w:val="29A2B326"/>
    <w:rsid w:val="29D0C8A6"/>
    <w:rsid w:val="29DBAE8B"/>
    <w:rsid w:val="29E89EBF"/>
    <w:rsid w:val="2A017FE3"/>
    <w:rsid w:val="2A1E066D"/>
    <w:rsid w:val="2A2003EC"/>
    <w:rsid w:val="2A3A52BB"/>
    <w:rsid w:val="2A4770D9"/>
    <w:rsid w:val="2A4F9C35"/>
    <w:rsid w:val="2AC61E04"/>
    <w:rsid w:val="2ACACFE3"/>
    <w:rsid w:val="2ACD6336"/>
    <w:rsid w:val="2B138BD2"/>
    <w:rsid w:val="2B1D7436"/>
    <w:rsid w:val="2B2CB534"/>
    <w:rsid w:val="2B33EA6E"/>
    <w:rsid w:val="2BA55DB2"/>
    <w:rsid w:val="2BDF4540"/>
    <w:rsid w:val="2C1A2F85"/>
    <w:rsid w:val="2C49D66B"/>
    <w:rsid w:val="2C632FBE"/>
    <w:rsid w:val="2CA598BF"/>
    <w:rsid w:val="2D2A5D41"/>
    <w:rsid w:val="2D45F1A2"/>
    <w:rsid w:val="2D6C93B2"/>
    <w:rsid w:val="2DB7B82B"/>
    <w:rsid w:val="2DBE413E"/>
    <w:rsid w:val="2E010434"/>
    <w:rsid w:val="2E499820"/>
    <w:rsid w:val="2E6793F4"/>
    <w:rsid w:val="2E69A42B"/>
    <w:rsid w:val="2E7D1366"/>
    <w:rsid w:val="2E8FFEC0"/>
    <w:rsid w:val="2EB047FB"/>
    <w:rsid w:val="2F022DC9"/>
    <w:rsid w:val="2F1168A2"/>
    <w:rsid w:val="2F154EA8"/>
    <w:rsid w:val="2F4AA205"/>
    <w:rsid w:val="2F4FF347"/>
    <w:rsid w:val="2F5D0188"/>
    <w:rsid w:val="2F9C02DB"/>
    <w:rsid w:val="2FD0C59E"/>
    <w:rsid w:val="301403DC"/>
    <w:rsid w:val="3069C127"/>
    <w:rsid w:val="3070C167"/>
    <w:rsid w:val="30933A82"/>
    <w:rsid w:val="30A35B4E"/>
    <w:rsid w:val="30D178C3"/>
    <w:rsid w:val="3126A869"/>
    <w:rsid w:val="3137D33C"/>
    <w:rsid w:val="314052DC"/>
    <w:rsid w:val="316AF18B"/>
    <w:rsid w:val="316ECBB2"/>
    <w:rsid w:val="3181D30A"/>
    <w:rsid w:val="3197D038"/>
    <w:rsid w:val="31CF9AF8"/>
    <w:rsid w:val="31E1639B"/>
    <w:rsid w:val="3219997F"/>
    <w:rsid w:val="3222854C"/>
    <w:rsid w:val="32276121"/>
    <w:rsid w:val="3245CD11"/>
    <w:rsid w:val="32872619"/>
    <w:rsid w:val="328C4A06"/>
    <w:rsid w:val="32964ABD"/>
    <w:rsid w:val="32AE2900"/>
    <w:rsid w:val="32C902D6"/>
    <w:rsid w:val="33795426"/>
    <w:rsid w:val="339916D5"/>
    <w:rsid w:val="33D498A2"/>
    <w:rsid w:val="33DADB76"/>
    <w:rsid w:val="341177E0"/>
    <w:rsid w:val="342B51F0"/>
    <w:rsid w:val="345D118F"/>
    <w:rsid w:val="34702659"/>
    <w:rsid w:val="347EBD92"/>
    <w:rsid w:val="349AC342"/>
    <w:rsid w:val="34B8ABA6"/>
    <w:rsid w:val="34C8EDB5"/>
    <w:rsid w:val="34E65A4C"/>
    <w:rsid w:val="352A21F0"/>
    <w:rsid w:val="352D64E9"/>
    <w:rsid w:val="354B0B22"/>
    <w:rsid w:val="356AF5ED"/>
    <w:rsid w:val="35746122"/>
    <w:rsid w:val="35A828E1"/>
    <w:rsid w:val="35D7D484"/>
    <w:rsid w:val="35E7D197"/>
    <w:rsid w:val="360B445F"/>
    <w:rsid w:val="360C2873"/>
    <w:rsid w:val="3634ACEA"/>
    <w:rsid w:val="36595E90"/>
    <w:rsid w:val="36A2FF48"/>
    <w:rsid w:val="36BB73E5"/>
    <w:rsid w:val="36C091A6"/>
    <w:rsid w:val="36D38E5E"/>
    <w:rsid w:val="36D9E2F5"/>
    <w:rsid w:val="36E494C7"/>
    <w:rsid w:val="373ABA8D"/>
    <w:rsid w:val="3743F942"/>
    <w:rsid w:val="37CF47E6"/>
    <w:rsid w:val="37FD5FA2"/>
    <w:rsid w:val="38319517"/>
    <w:rsid w:val="3850A51F"/>
    <w:rsid w:val="388430AA"/>
    <w:rsid w:val="38A35753"/>
    <w:rsid w:val="38A76AAD"/>
    <w:rsid w:val="38B9677D"/>
    <w:rsid w:val="38F25122"/>
    <w:rsid w:val="38FC281B"/>
    <w:rsid w:val="39226CF0"/>
    <w:rsid w:val="392960B7"/>
    <w:rsid w:val="3943EBDB"/>
    <w:rsid w:val="39751F95"/>
    <w:rsid w:val="398BD499"/>
    <w:rsid w:val="399C5ED8"/>
    <w:rsid w:val="399FE1D3"/>
    <w:rsid w:val="39CE9A38"/>
    <w:rsid w:val="39EA9880"/>
    <w:rsid w:val="39FDE63E"/>
    <w:rsid w:val="3A07E1FD"/>
    <w:rsid w:val="3A108CE0"/>
    <w:rsid w:val="3A11DB1E"/>
    <w:rsid w:val="3A441627"/>
    <w:rsid w:val="3A451C01"/>
    <w:rsid w:val="3AA20D4E"/>
    <w:rsid w:val="3AA543D5"/>
    <w:rsid w:val="3AAF9CF5"/>
    <w:rsid w:val="3B286CA2"/>
    <w:rsid w:val="3B38C185"/>
    <w:rsid w:val="3B652372"/>
    <w:rsid w:val="3BAC5D41"/>
    <w:rsid w:val="3BCEC9A4"/>
    <w:rsid w:val="3BDFE688"/>
    <w:rsid w:val="3C65E176"/>
    <w:rsid w:val="3C7D8A1A"/>
    <w:rsid w:val="3CC4C5DA"/>
    <w:rsid w:val="3CD491E6"/>
    <w:rsid w:val="3D360F62"/>
    <w:rsid w:val="3D6A1593"/>
    <w:rsid w:val="3DA4FD92"/>
    <w:rsid w:val="3DE38995"/>
    <w:rsid w:val="3DE5401A"/>
    <w:rsid w:val="3DE73DB7"/>
    <w:rsid w:val="3E4D599E"/>
    <w:rsid w:val="3E933730"/>
    <w:rsid w:val="3EAE43FE"/>
    <w:rsid w:val="3ED1DFC3"/>
    <w:rsid w:val="3EEF4CF6"/>
    <w:rsid w:val="3F0E4D98"/>
    <w:rsid w:val="3F6E0497"/>
    <w:rsid w:val="3F7079BF"/>
    <w:rsid w:val="3F9C3675"/>
    <w:rsid w:val="3FA0FBD2"/>
    <w:rsid w:val="3FBA2012"/>
    <w:rsid w:val="3FBCE8BB"/>
    <w:rsid w:val="3FC23A99"/>
    <w:rsid w:val="3FC32832"/>
    <w:rsid w:val="3FFC669C"/>
    <w:rsid w:val="40143E7A"/>
    <w:rsid w:val="4021B75C"/>
    <w:rsid w:val="402EDF61"/>
    <w:rsid w:val="4039C28A"/>
    <w:rsid w:val="406FC55E"/>
    <w:rsid w:val="407CC13B"/>
    <w:rsid w:val="407CF6EF"/>
    <w:rsid w:val="40F4E976"/>
    <w:rsid w:val="40FF3296"/>
    <w:rsid w:val="4147EDAE"/>
    <w:rsid w:val="415E8317"/>
    <w:rsid w:val="41884A41"/>
    <w:rsid w:val="41A770BD"/>
    <w:rsid w:val="41BD6C79"/>
    <w:rsid w:val="41DF7CD2"/>
    <w:rsid w:val="41EBF8C1"/>
    <w:rsid w:val="425FBA84"/>
    <w:rsid w:val="427B9282"/>
    <w:rsid w:val="42C7A5BA"/>
    <w:rsid w:val="42FA5378"/>
    <w:rsid w:val="4328AD63"/>
    <w:rsid w:val="434BDF3C"/>
    <w:rsid w:val="4353BD13"/>
    <w:rsid w:val="437DEED0"/>
    <w:rsid w:val="4386D64E"/>
    <w:rsid w:val="43E2077D"/>
    <w:rsid w:val="43E6C0AE"/>
    <w:rsid w:val="43F376C1"/>
    <w:rsid w:val="44047DF5"/>
    <w:rsid w:val="441344B8"/>
    <w:rsid w:val="44590D56"/>
    <w:rsid w:val="4464D43F"/>
    <w:rsid w:val="44992089"/>
    <w:rsid w:val="44E73CDB"/>
    <w:rsid w:val="4527F8EA"/>
    <w:rsid w:val="454908A6"/>
    <w:rsid w:val="45E2B3CB"/>
    <w:rsid w:val="45F24F9C"/>
    <w:rsid w:val="46146B9E"/>
    <w:rsid w:val="4614A8B9"/>
    <w:rsid w:val="463D05AE"/>
    <w:rsid w:val="46E4D907"/>
    <w:rsid w:val="4703B766"/>
    <w:rsid w:val="470EB487"/>
    <w:rsid w:val="4733E936"/>
    <w:rsid w:val="4745A426"/>
    <w:rsid w:val="47558876"/>
    <w:rsid w:val="478A13DC"/>
    <w:rsid w:val="47CC4353"/>
    <w:rsid w:val="482B78ED"/>
    <w:rsid w:val="487D06DF"/>
    <w:rsid w:val="48C5772A"/>
    <w:rsid w:val="48C57BFD"/>
    <w:rsid w:val="48E35A9A"/>
    <w:rsid w:val="48F7D01C"/>
    <w:rsid w:val="4914B40C"/>
    <w:rsid w:val="49182772"/>
    <w:rsid w:val="4929F05E"/>
    <w:rsid w:val="49692A47"/>
    <w:rsid w:val="49748C0F"/>
    <w:rsid w:val="49AC29A7"/>
    <w:rsid w:val="49C7494E"/>
    <w:rsid w:val="49F161EF"/>
    <w:rsid w:val="4A087C6B"/>
    <w:rsid w:val="4ACBED09"/>
    <w:rsid w:val="4ADC0549"/>
    <w:rsid w:val="4AF34089"/>
    <w:rsid w:val="4B4F02BE"/>
    <w:rsid w:val="4B7DC0C7"/>
    <w:rsid w:val="4BA44CCC"/>
    <w:rsid w:val="4BCF4778"/>
    <w:rsid w:val="4BD56303"/>
    <w:rsid w:val="4BE78D8D"/>
    <w:rsid w:val="4BFD1CBF"/>
    <w:rsid w:val="4BFDF7D8"/>
    <w:rsid w:val="4C0C25C6"/>
    <w:rsid w:val="4C2A01FB"/>
    <w:rsid w:val="4C2E2548"/>
    <w:rsid w:val="4C33DE04"/>
    <w:rsid w:val="4C4D1AB4"/>
    <w:rsid w:val="4C6B9EEB"/>
    <w:rsid w:val="4CC235E5"/>
    <w:rsid w:val="4CEA2364"/>
    <w:rsid w:val="4D0828C5"/>
    <w:rsid w:val="4D119097"/>
    <w:rsid w:val="4D4363A8"/>
    <w:rsid w:val="4DD0DF7D"/>
    <w:rsid w:val="4DFC6465"/>
    <w:rsid w:val="4E0AA530"/>
    <w:rsid w:val="4E10F4CC"/>
    <w:rsid w:val="4E2068D2"/>
    <w:rsid w:val="4E48F689"/>
    <w:rsid w:val="4E665112"/>
    <w:rsid w:val="4E6B9A30"/>
    <w:rsid w:val="4F608E5B"/>
    <w:rsid w:val="4F65C60A"/>
    <w:rsid w:val="4F6B7EC6"/>
    <w:rsid w:val="4F712827"/>
    <w:rsid w:val="4F72E7D2"/>
    <w:rsid w:val="4F9194FB"/>
    <w:rsid w:val="4FEBFAF4"/>
    <w:rsid w:val="50076307"/>
    <w:rsid w:val="5025203D"/>
    <w:rsid w:val="50385BD2"/>
    <w:rsid w:val="50438060"/>
    <w:rsid w:val="5087502C"/>
    <w:rsid w:val="50917C4C"/>
    <w:rsid w:val="50A8D426"/>
    <w:rsid w:val="50BBFCBC"/>
    <w:rsid w:val="50EDDF7E"/>
    <w:rsid w:val="51174C35"/>
    <w:rsid w:val="5118BD55"/>
    <w:rsid w:val="511FC5F1"/>
    <w:rsid w:val="51304FBD"/>
    <w:rsid w:val="517511D5"/>
    <w:rsid w:val="51833A56"/>
    <w:rsid w:val="51C263B4"/>
    <w:rsid w:val="51D42C33"/>
    <w:rsid w:val="51DDAE72"/>
    <w:rsid w:val="51EE9030"/>
    <w:rsid w:val="51F1D2EA"/>
    <w:rsid w:val="5200269B"/>
    <w:rsid w:val="52138E50"/>
    <w:rsid w:val="522C586C"/>
    <w:rsid w:val="52339EB2"/>
    <w:rsid w:val="523BD7FA"/>
    <w:rsid w:val="52592663"/>
    <w:rsid w:val="5287ED0E"/>
    <w:rsid w:val="52A45F09"/>
    <w:rsid w:val="52E465EF"/>
    <w:rsid w:val="53049CC1"/>
    <w:rsid w:val="531CC4B0"/>
    <w:rsid w:val="534AE8B7"/>
    <w:rsid w:val="535EDFB2"/>
    <w:rsid w:val="539D0C69"/>
    <w:rsid w:val="53A14B3A"/>
    <w:rsid w:val="53D1D041"/>
    <w:rsid w:val="53E22F34"/>
    <w:rsid w:val="54174D0D"/>
    <w:rsid w:val="545E82D9"/>
    <w:rsid w:val="545E8BF5"/>
    <w:rsid w:val="5475420A"/>
    <w:rsid w:val="5488610A"/>
    <w:rsid w:val="548A80BB"/>
    <w:rsid w:val="54964E2F"/>
    <w:rsid w:val="54AF5830"/>
    <w:rsid w:val="54D5BEA5"/>
    <w:rsid w:val="54DF832E"/>
    <w:rsid w:val="552CBC3F"/>
    <w:rsid w:val="5531C923"/>
    <w:rsid w:val="55460A3A"/>
    <w:rsid w:val="55765628"/>
    <w:rsid w:val="557C4549"/>
    <w:rsid w:val="559B5CDB"/>
    <w:rsid w:val="55E8F83C"/>
    <w:rsid w:val="560AFB25"/>
    <w:rsid w:val="560DD89F"/>
    <w:rsid w:val="561060EC"/>
    <w:rsid w:val="5643FDE7"/>
    <w:rsid w:val="56C37FC2"/>
    <w:rsid w:val="56CE01DD"/>
    <w:rsid w:val="56E4A12D"/>
    <w:rsid w:val="571815AA"/>
    <w:rsid w:val="5721D30B"/>
    <w:rsid w:val="5725AF4A"/>
    <w:rsid w:val="572D1D89"/>
    <w:rsid w:val="57359300"/>
    <w:rsid w:val="5742EE98"/>
    <w:rsid w:val="574F8745"/>
    <w:rsid w:val="575E839C"/>
    <w:rsid w:val="579B6049"/>
    <w:rsid w:val="57B6FC23"/>
    <w:rsid w:val="57E1229E"/>
    <w:rsid w:val="57EF836E"/>
    <w:rsid w:val="57F77180"/>
    <w:rsid w:val="57FDEB50"/>
    <w:rsid w:val="581D7024"/>
    <w:rsid w:val="5862B2EE"/>
    <w:rsid w:val="58DEBEF9"/>
    <w:rsid w:val="58F7F1B3"/>
    <w:rsid w:val="590802ED"/>
    <w:rsid w:val="5912755F"/>
    <w:rsid w:val="59D5A2B8"/>
    <w:rsid w:val="59E55A9E"/>
    <w:rsid w:val="5A5A3471"/>
    <w:rsid w:val="5A5D500C"/>
    <w:rsid w:val="5A692BCC"/>
    <w:rsid w:val="5AB7E1D8"/>
    <w:rsid w:val="5AC6F590"/>
    <w:rsid w:val="5AD1300B"/>
    <w:rsid w:val="5AD64F77"/>
    <w:rsid w:val="5AECEB0D"/>
    <w:rsid w:val="5B1A27A7"/>
    <w:rsid w:val="5B31A5EB"/>
    <w:rsid w:val="5B92EBA4"/>
    <w:rsid w:val="5BA1759E"/>
    <w:rsid w:val="5BB9AC74"/>
    <w:rsid w:val="5BCE51F4"/>
    <w:rsid w:val="5C721FD8"/>
    <w:rsid w:val="5C73196C"/>
    <w:rsid w:val="5C9FF0CE"/>
    <w:rsid w:val="5CB4558F"/>
    <w:rsid w:val="5CC58DC4"/>
    <w:rsid w:val="5CE3A4AE"/>
    <w:rsid w:val="5CEDFA0D"/>
    <w:rsid w:val="5D04D071"/>
    <w:rsid w:val="5D052432"/>
    <w:rsid w:val="5D2BADC5"/>
    <w:rsid w:val="5D91D533"/>
    <w:rsid w:val="5DA94623"/>
    <w:rsid w:val="5DACED65"/>
    <w:rsid w:val="5DC96C40"/>
    <w:rsid w:val="5DE2CF4A"/>
    <w:rsid w:val="5E27819A"/>
    <w:rsid w:val="5E2BEF5D"/>
    <w:rsid w:val="5E399943"/>
    <w:rsid w:val="5E4A03EA"/>
    <w:rsid w:val="5E59A07B"/>
    <w:rsid w:val="5E5C34E2"/>
    <w:rsid w:val="5E7CD46D"/>
    <w:rsid w:val="5E7ED5A8"/>
    <w:rsid w:val="5E7F750F"/>
    <w:rsid w:val="5E839E3D"/>
    <w:rsid w:val="5EE88B00"/>
    <w:rsid w:val="5F02FA5F"/>
    <w:rsid w:val="5F0F35C4"/>
    <w:rsid w:val="5F680ECC"/>
    <w:rsid w:val="5F76B225"/>
    <w:rsid w:val="5F7EDD81"/>
    <w:rsid w:val="602823CA"/>
    <w:rsid w:val="60551474"/>
    <w:rsid w:val="6063374D"/>
    <w:rsid w:val="6078D67F"/>
    <w:rsid w:val="609ECAC0"/>
    <w:rsid w:val="60CC9190"/>
    <w:rsid w:val="60D0774C"/>
    <w:rsid w:val="60D0792D"/>
    <w:rsid w:val="610E2912"/>
    <w:rsid w:val="61147AB9"/>
    <w:rsid w:val="6118AE01"/>
    <w:rsid w:val="6144F5BE"/>
    <w:rsid w:val="615110AC"/>
    <w:rsid w:val="61687C4F"/>
    <w:rsid w:val="617C79AD"/>
    <w:rsid w:val="61F09FA8"/>
    <w:rsid w:val="62375CFF"/>
    <w:rsid w:val="6243AA40"/>
    <w:rsid w:val="624B9BE3"/>
    <w:rsid w:val="6253406D"/>
    <w:rsid w:val="62AF02A2"/>
    <w:rsid w:val="62B47E62"/>
    <w:rsid w:val="6309B8C8"/>
    <w:rsid w:val="631CA6A7"/>
    <w:rsid w:val="635C77AF"/>
    <w:rsid w:val="638C3CE4"/>
    <w:rsid w:val="63A73546"/>
    <w:rsid w:val="63D4341D"/>
    <w:rsid w:val="64316F15"/>
    <w:rsid w:val="6446A925"/>
    <w:rsid w:val="6464746E"/>
    <w:rsid w:val="64757803"/>
    <w:rsid w:val="648D42E6"/>
    <w:rsid w:val="64F84810"/>
    <w:rsid w:val="64FE8434"/>
    <w:rsid w:val="65013E58"/>
    <w:rsid w:val="651BFA96"/>
    <w:rsid w:val="652D5BFC"/>
    <w:rsid w:val="655AF5CB"/>
    <w:rsid w:val="658AE12F"/>
    <w:rsid w:val="65C95C1D"/>
    <w:rsid w:val="65F318DE"/>
    <w:rsid w:val="65FCB610"/>
    <w:rsid w:val="66133D61"/>
    <w:rsid w:val="6659EADE"/>
    <w:rsid w:val="665D05EF"/>
    <w:rsid w:val="6695987E"/>
    <w:rsid w:val="66CB7EAA"/>
    <w:rsid w:val="66D75958"/>
    <w:rsid w:val="66DED608"/>
    <w:rsid w:val="66E26DAD"/>
    <w:rsid w:val="66E4D274"/>
    <w:rsid w:val="670B1F13"/>
    <w:rsid w:val="6713F1B7"/>
    <w:rsid w:val="67165B80"/>
    <w:rsid w:val="671DDCAD"/>
    <w:rsid w:val="671F0D06"/>
    <w:rsid w:val="677B563A"/>
    <w:rsid w:val="67AD18C5"/>
    <w:rsid w:val="67FEB807"/>
    <w:rsid w:val="68662D4B"/>
    <w:rsid w:val="68678004"/>
    <w:rsid w:val="68ADBBA8"/>
    <w:rsid w:val="68BA41D2"/>
    <w:rsid w:val="692581F1"/>
    <w:rsid w:val="69442E61"/>
    <w:rsid w:val="6948E926"/>
    <w:rsid w:val="69B410E3"/>
    <w:rsid w:val="69CB7399"/>
    <w:rsid w:val="69E813BE"/>
    <w:rsid w:val="69F82F01"/>
    <w:rsid w:val="6A192BDA"/>
    <w:rsid w:val="6A21D96A"/>
    <w:rsid w:val="6A2E7D14"/>
    <w:rsid w:val="6A316708"/>
    <w:rsid w:val="6A6185BB"/>
    <w:rsid w:val="6AFB40C4"/>
    <w:rsid w:val="6AFEAB32"/>
    <w:rsid w:val="6B24957B"/>
    <w:rsid w:val="6BAB799A"/>
    <w:rsid w:val="6BC1AEA2"/>
    <w:rsid w:val="6BCC47A8"/>
    <w:rsid w:val="6BD955CC"/>
    <w:rsid w:val="6BDD07D3"/>
    <w:rsid w:val="6C44F783"/>
    <w:rsid w:val="6C5A2412"/>
    <w:rsid w:val="6C5D22B3"/>
    <w:rsid w:val="6C64AAC5"/>
    <w:rsid w:val="6C722B59"/>
    <w:rsid w:val="6C9233FE"/>
    <w:rsid w:val="6CABDB1D"/>
    <w:rsid w:val="6CD378A0"/>
    <w:rsid w:val="6D486505"/>
    <w:rsid w:val="6D7060D0"/>
    <w:rsid w:val="6DA00BA0"/>
    <w:rsid w:val="6DA49E62"/>
    <w:rsid w:val="6DCD129E"/>
    <w:rsid w:val="6DE868D5"/>
    <w:rsid w:val="6DF89CF5"/>
    <w:rsid w:val="6DF8F314"/>
    <w:rsid w:val="6E0A8474"/>
    <w:rsid w:val="6E2CFB1D"/>
    <w:rsid w:val="6E33E71D"/>
    <w:rsid w:val="6E444EF7"/>
    <w:rsid w:val="6E53C10E"/>
    <w:rsid w:val="6EFD9E99"/>
    <w:rsid w:val="6F120432"/>
    <w:rsid w:val="6F159AFE"/>
    <w:rsid w:val="6F2A1EEB"/>
    <w:rsid w:val="6F2AA6B3"/>
    <w:rsid w:val="6F3CB6C9"/>
    <w:rsid w:val="6F45F2C2"/>
    <w:rsid w:val="6F6B5909"/>
    <w:rsid w:val="6F852862"/>
    <w:rsid w:val="6FA88702"/>
    <w:rsid w:val="6FAB5D39"/>
    <w:rsid w:val="6FC8CB7E"/>
    <w:rsid w:val="6FCD0130"/>
    <w:rsid w:val="6FE01F58"/>
    <w:rsid w:val="701D98FB"/>
    <w:rsid w:val="70254876"/>
    <w:rsid w:val="7049611B"/>
    <w:rsid w:val="7073BD4E"/>
    <w:rsid w:val="70748029"/>
    <w:rsid w:val="7079CFB4"/>
    <w:rsid w:val="709E9E43"/>
    <w:rsid w:val="70A80192"/>
    <w:rsid w:val="70C67714"/>
    <w:rsid w:val="71102DAE"/>
    <w:rsid w:val="71455A82"/>
    <w:rsid w:val="7183C14E"/>
    <w:rsid w:val="71972907"/>
    <w:rsid w:val="71B9695C"/>
    <w:rsid w:val="71DC2F81"/>
    <w:rsid w:val="71F8F168"/>
    <w:rsid w:val="7213406E"/>
    <w:rsid w:val="721C6943"/>
    <w:rsid w:val="72643492"/>
    <w:rsid w:val="7289E082"/>
    <w:rsid w:val="73006C40"/>
    <w:rsid w:val="731CEC80"/>
    <w:rsid w:val="73314848"/>
    <w:rsid w:val="734D8516"/>
    <w:rsid w:val="735539BD"/>
    <w:rsid w:val="73604DCF"/>
    <w:rsid w:val="73637AC1"/>
    <w:rsid w:val="73CA6602"/>
    <w:rsid w:val="741D8ACC"/>
    <w:rsid w:val="7433EB36"/>
    <w:rsid w:val="743E81FC"/>
    <w:rsid w:val="74456B49"/>
    <w:rsid w:val="7450E12B"/>
    <w:rsid w:val="747D2F64"/>
    <w:rsid w:val="747ECC44"/>
    <w:rsid w:val="74831444"/>
    <w:rsid w:val="749F22E3"/>
    <w:rsid w:val="74B2B900"/>
    <w:rsid w:val="74DCF695"/>
    <w:rsid w:val="74FB8A7A"/>
    <w:rsid w:val="75459612"/>
    <w:rsid w:val="757B72B5"/>
    <w:rsid w:val="75BAC094"/>
    <w:rsid w:val="75E9AB64"/>
    <w:rsid w:val="75EADC9C"/>
    <w:rsid w:val="75EB145E"/>
    <w:rsid w:val="75F37ABA"/>
    <w:rsid w:val="76054B31"/>
    <w:rsid w:val="762703A6"/>
    <w:rsid w:val="7630798B"/>
    <w:rsid w:val="763C0739"/>
    <w:rsid w:val="76455CFA"/>
    <w:rsid w:val="7678C6F6"/>
    <w:rsid w:val="76887F51"/>
    <w:rsid w:val="76B4EA03"/>
    <w:rsid w:val="76B84427"/>
    <w:rsid w:val="7709259E"/>
    <w:rsid w:val="7713F52D"/>
    <w:rsid w:val="771C0873"/>
    <w:rsid w:val="772C7573"/>
    <w:rsid w:val="7730377D"/>
    <w:rsid w:val="7737E4D1"/>
    <w:rsid w:val="77AECD7A"/>
    <w:rsid w:val="7814C7A8"/>
    <w:rsid w:val="7828F3C3"/>
    <w:rsid w:val="782F3903"/>
    <w:rsid w:val="78733225"/>
    <w:rsid w:val="787A6FF0"/>
    <w:rsid w:val="78830E0E"/>
    <w:rsid w:val="78DFB87F"/>
    <w:rsid w:val="78F5B4C5"/>
    <w:rsid w:val="79108299"/>
    <w:rsid w:val="7912823D"/>
    <w:rsid w:val="792F5692"/>
    <w:rsid w:val="7941D136"/>
    <w:rsid w:val="79523D67"/>
    <w:rsid w:val="796FD338"/>
    <w:rsid w:val="7973A7FB"/>
    <w:rsid w:val="79A39E3D"/>
    <w:rsid w:val="7A164051"/>
    <w:rsid w:val="7A34242E"/>
    <w:rsid w:val="7A39A786"/>
    <w:rsid w:val="7A40A32A"/>
    <w:rsid w:val="7A43F645"/>
    <w:rsid w:val="7ABC84B2"/>
    <w:rsid w:val="7AEE0DC8"/>
    <w:rsid w:val="7B146E8A"/>
    <w:rsid w:val="7B1651ED"/>
    <w:rsid w:val="7B846ACF"/>
    <w:rsid w:val="7B9C511D"/>
    <w:rsid w:val="7BAA232C"/>
    <w:rsid w:val="7BB74861"/>
    <w:rsid w:val="7BCD8078"/>
    <w:rsid w:val="7BD095E4"/>
    <w:rsid w:val="7BE2256C"/>
    <w:rsid w:val="7BEAB439"/>
    <w:rsid w:val="7BF82E7F"/>
    <w:rsid w:val="7C006D35"/>
    <w:rsid w:val="7C37FFE5"/>
    <w:rsid w:val="7C59C801"/>
    <w:rsid w:val="7C73467D"/>
    <w:rsid w:val="7C7971F8"/>
    <w:rsid w:val="7CB2224E"/>
    <w:rsid w:val="7CFC10C9"/>
    <w:rsid w:val="7D0EB7F9"/>
    <w:rsid w:val="7D203B30"/>
    <w:rsid w:val="7D2B5FD2"/>
    <w:rsid w:val="7D3992D7"/>
    <w:rsid w:val="7D4875BD"/>
    <w:rsid w:val="7D8754B1"/>
    <w:rsid w:val="7D9DD508"/>
    <w:rsid w:val="7DA1ABB0"/>
    <w:rsid w:val="7DA4557F"/>
    <w:rsid w:val="7DA9219F"/>
    <w:rsid w:val="7DF55C61"/>
    <w:rsid w:val="7E100CF1"/>
    <w:rsid w:val="7E299677"/>
    <w:rsid w:val="7E4938D6"/>
    <w:rsid w:val="7E5194C3"/>
    <w:rsid w:val="7F07FE6F"/>
    <w:rsid w:val="7F2D819A"/>
    <w:rsid w:val="7F43AE6A"/>
    <w:rsid w:val="7FA6858E"/>
    <w:rsid w:val="7FE36DD5"/>
    <w:rsid w:val="7FEBF159"/>
    <w:rsid w:val="7FF29671"/>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B41E"/>
  <w15:chartTrackingRefBased/>
  <w15:docId w15:val="{0DA5F884-C570-4727-B08F-9C79E78A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5C103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70763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BB759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8F715D"/>
    <w:pPr>
      <w:widowControl w:val="0"/>
      <w:autoSpaceDE w:val="0"/>
      <w:autoSpaceDN w:val="0"/>
      <w:spacing w:after="0" w:line="240" w:lineRule="auto"/>
      <w:ind w:left="112"/>
      <w:jc w:val="both"/>
    </w:pPr>
    <w:rPr>
      <w:rFonts w:ascii="Garamond" w:eastAsia="Garamond" w:hAnsi="Garamond" w:cs="Garamond"/>
      <w:sz w:val="24"/>
      <w:szCs w:val="24"/>
    </w:rPr>
  </w:style>
  <w:style w:type="character" w:customStyle="1" w:styleId="CorpotestoCarattere">
    <w:name w:val="Corpo testo Carattere"/>
    <w:basedOn w:val="Carpredefinitoparagrafo"/>
    <w:link w:val="Corpotesto"/>
    <w:uiPriority w:val="1"/>
    <w:rsid w:val="008F715D"/>
    <w:rPr>
      <w:rFonts w:ascii="Garamond" w:eastAsia="Garamond" w:hAnsi="Garamond" w:cs="Garamond"/>
      <w:sz w:val="24"/>
      <w:szCs w:val="24"/>
    </w:rPr>
  </w:style>
  <w:style w:type="paragraph" w:styleId="Paragrafoelenco">
    <w:name w:val="List Paragraph"/>
    <w:aliases w:val="Elenco Puntato PIPPI,Table of contents numbered"/>
    <w:basedOn w:val="Normale"/>
    <w:link w:val="ParagrafoelencoCarattere"/>
    <w:uiPriority w:val="34"/>
    <w:qFormat/>
    <w:rsid w:val="008F715D"/>
    <w:pPr>
      <w:ind w:left="720"/>
      <w:contextualSpacing/>
    </w:pPr>
  </w:style>
  <w:style w:type="character" w:styleId="Rimandocommento">
    <w:name w:val="annotation reference"/>
    <w:basedOn w:val="Carpredefinitoparagrafo"/>
    <w:uiPriority w:val="99"/>
    <w:semiHidden/>
    <w:unhideWhenUsed/>
    <w:rsid w:val="00087679"/>
    <w:rPr>
      <w:sz w:val="16"/>
      <w:szCs w:val="16"/>
    </w:rPr>
  </w:style>
  <w:style w:type="paragraph" w:styleId="Testocommento">
    <w:name w:val="annotation text"/>
    <w:basedOn w:val="Normale"/>
    <w:link w:val="TestocommentoCarattere"/>
    <w:uiPriority w:val="99"/>
    <w:unhideWhenUsed/>
    <w:rsid w:val="00087679"/>
    <w:pPr>
      <w:spacing w:line="240" w:lineRule="auto"/>
    </w:pPr>
    <w:rPr>
      <w:sz w:val="20"/>
      <w:szCs w:val="20"/>
    </w:rPr>
  </w:style>
  <w:style w:type="character" w:customStyle="1" w:styleId="TestocommentoCarattere">
    <w:name w:val="Testo commento Carattere"/>
    <w:basedOn w:val="Carpredefinitoparagrafo"/>
    <w:link w:val="Testocommento"/>
    <w:uiPriority w:val="99"/>
    <w:rsid w:val="00087679"/>
    <w:rPr>
      <w:sz w:val="20"/>
      <w:szCs w:val="20"/>
    </w:rPr>
  </w:style>
  <w:style w:type="paragraph" w:styleId="Soggettocommento">
    <w:name w:val="annotation subject"/>
    <w:basedOn w:val="Testocommento"/>
    <w:next w:val="Testocommento"/>
    <w:link w:val="SoggettocommentoCarattere"/>
    <w:uiPriority w:val="99"/>
    <w:semiHidden/>
    <w:unhideWhenUsed/>
    <w:rsid w:val="00087679"/>
    <w:rPr>
      <w:b/>
      <w:bCs/>
    </w:rPr>
  </w:style>
  <w:style w:type="character" w:customStyle="1" w:styleId="SoggettocommentoCarattere">
    <w:name w:val="Soggetto commento Carattere"/>
    <w:basedOn w:val="TestocommentoCarattere"/>
    <w:link w:val="Soggettocommento"/>
    <w:uiPriority w:val="99"/>
    <w:semiHidden/>
    <w:rsid w:val="00087679"/>
    <w:rPr>
      <w:b/>
      <w:bCs/>
      <w:sz w:val="20"/>
      <w:szCs w:val="20"/>
    </w:rPr>
  </w:style>
  <w:style w:type="table" w:styleId="Grigliatabella">
    <w:name w:val="Table Grid"/>
    <w:basedOn w:val="Tabellanormale"/>
    <w:uiPriority w:val="39"/>
    <w:rsid w:val="0020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BB759D"/>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character" w:styleId="Collegamentoipertestuale">
    <w:name w:val="Hyperlink"/>
    <w:basedOn w:val="Carpredefinitoparagrafo"/>
    <w:uiPriority w:val="99"/>
    <w:unhideWhenUsed/>
    <w:rsid w:val="00F96136"/>
    <w:rPr>
      <w:color w:val="0563C1" w:themeColor="hyperlink"/>
      <w:u w:val="single"/>
    </w:rPr>
  </w:style>
  <w:style w:type="character" w:styleId="Menzionenonrisolta">
    <w:name w:val="Unresolved Mention"/>
    <w:basedOn w:val="Carpredefinitoparagrafo"/>
    <w:uiPriority w:val="99"/>
    <w:semiHidden/>
    <w:unhideWhenUsed/>
    <w:rsid w:val="00F96136"/>
    <w:rPr>
      <w:color w:val="605E5C"/>
      <w:shd w:val="clear" w:color="auto" w:fill="E1DFDD"/>
    </w:rPr>
  </w:style>
  <w:style w:type="paragraph" w:styleId="NormaleWeb">
    <w:name w:val="Normal (Web)"/>
    <w:basedOn w:val="Normale"/>
    <w:uiPriority w:val="99"/>
    <w:unhideWhenUsed/>
    <w:rsid w:val="008856A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57359300"/>
  </w:style>
  <w:style w:type="paragraph" w:customStyle="1" w:styleId="paragraph">
    <w:name w:val="paragraph"/>
    <w:basedOn w:val="Normale"/>
    <w:rsid w:val="007C351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eop">
    <w:name w:val="eop"/>
    <w:basedOn w:val="Carpredefinitoparagrafo"/>
    <w:rsid w:val="007C3515"/>
  </w:style>
  <w:style w:type="character" w:customStyle="1" w:styleId="tabchar">
    <w:name w:val="tabchar"/>
    <w:basedOn w:val="Carpredefinitoparagrafo"/>
    <w:rsid w:val="007C3515"/>
  </w:style>
  <w:style w:type="paragraph" w:customStyle="1" w:styleId="default">
    <w:name w:val="default"/>
    <w:basedOn w:val="Normale"/>
    <w:rsid w:val="007C3515"/>
    <w:pPr>
      <w:spacing w:after="0" w:line="240" w:lineRule="auto"/>
    </w:pPr>
    <w:rPr>
      <w:rFonts w:ascii="Calibri" w:hAnsi="Calibri" w:cs="Calibri"/>
      <w:lang w:eastAsia="it-IT"/>
    </w:rPr>
  </w:style>
  <w:style w:type="character" w:customStyle="1" w:styleId="ParagrafoelencoCarattere">
    <w:name w:val="Paragrafo elenco Carattere"/>
    <w:aliases w:val="Elenco Puntato PIPPI Carattere,Table of contents numbered Carattere"/>
    <w:link w:val="Paragrafoelenco"/>
    <w:uiPriority w:val="34"/>
    <w:qFormat/>
    <w:locked/>
    <w:rsid w:val="006352EA"/>
  </w:style>
  <w:style w:type="paragraph" w:styleId="Revisione">
    <w:name w:val="Revision"/>
    <w:hidden/>
    <w:uiPriority w:val="99"/>
    <w:semiHidden/>
    <w:rsid w:val="00892A35"/>
    <w:pPr>
      <w:spacing w:after="0" w:line="240" w:lineRule="auto"/>
    </w:pPr>
  </w:style>
  <w:style w:type="table" w:customStyle="1" w:styleId="TableNormal1">
    <w:name w:val="Table Normal1"/>
    <w:uiPriority w:val="2"/>
    <w:semiHidden/>
    <w:unhideWhenUsed/>
    <w:qFormat/>
    <w:rsid w:val="00EE59B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E59B9"/>
    <w:pPr>
      <w:widowControl w:val="0"/>
      <w:autoSpaceDE w:val="0"/>
      <w:autoSpaceDN w:val="0"/>
      <w:spacing w:before="64" w:after="0" w:line="240" w:lineRule="auto"/>
      <w:ind w:left="45"/>
    </w:pPr>
    <w:rPr>
      <w:rFonts w:ascii="Microsoft Sans Serif" w:eastAsia="Microsoft Sans Serif" w:hAnsi="Microsoft Sans Serif" w:cs="Microsoft Sans Serif"/>
    </w:rPr>
  </w:style>
  <w:style w:type="character" w:customStyle="1" w:styleId="Titolo2Carattere">
    <w:name w:val="Titolo 2 Carattere"/>
    <w:basedOn w:val="Carpredefinitoparagrafo"/>
    <w:link w:val="Titolo2"/>
    <w:uiPriority w:val="9"/>
    <w:rsid w:val="00707632"/>
    <w:rPr>
      <w:rFonts w:asciiTheme="majorHAnsi" w:eastAsiaTheme="majorEastAsia" w:hAnsiTheme="majorHAnsi" w:cstheme="majorBidi"/>
      <w:color w:val="2F5496" w:themeColor="accent1" w:themeShade="BF"/>
      <w:sz w:val="26"/>
      <w:szCs w:val="26"/>
    </w:rPr>
  </w:style>
  <w:style w:type="character" w:customStyle="1" w:styleId="comma-num-akn">
    <w:name w:val="comma-num-akn"/>
    <w:basedOn w:val="Carpredefinitoparagrafo"/>
    <w:rsid w:val="006615A1"/>
  </w:style>
  <w:style w:type="character" w:customStyle="1" w:styleId="arttextincomma">
    <w:name w:val="art_text_in_comma"/>
    <w:basedOn w:val="Carpredefinitoparagrafo"/>
    <w:rsid w:val="006615A1"/>
  </w:style>
  <w:style w:type="character" w:styleId="Menzione">
    <w:name w:val="Mention"/>
    <w:basedOn w:val="Carpredefinitoparagrafo"/>
    <w:uiPriority w:val="99"/>
    <w:unhideWhenUsed/>
    <w:rsid w:val="00764AF9"/>
    <w:rPr>
      <w:color w:val="2B579A"/>
      <w:shd w:val="clear" w:color="auto" w:fill="E1DFDD"/>
    </w:rPr>
  </w:style>
  <w:style w:type="character" w:customStyle="1" w:styleId="Titolo1Carattere">
    <w:name w:val="Titolo 1 Carattere"/>
    <w:basedOn w:val="Carpredefinitoparagrafo"/>
    <w:link w:val="Titolo1"/>
    <w:uiPriority w:val="9"/>
    <w:rsid w:val="005C103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09173">
      <w:bodyDiv w:val="1"/>
      <w:marLeft w:val="0"/>
      <w:marRight w:val="0"/>
      <w:marTop w:val="0"/>
      <w:marBottom w:val="0"/>
      <w:divBdr>
        <w:top w:val="none" w:sz="0" w:space="0" w:color="auto"/>
        <w:left w:val="none" w:sz="0" w:space="0" w:color="auto"/>
        <w:bottom w:val="none" w:sz="0" w:space="0" w:color="auto"/>
        <w:right w:val="none" w:sz="0" w:space="0" w:color="auto"/>
      </w:divBdr>
      <w:divsChild>
        <w:div w:id="970285159">
          <w:marLeft w:val="0"/>
          <w:marRight w:val="0"/>
          <w:marTop w:val="60"/>
          <w:marBottom w:val="60"/>
          <w:divBdr>
            <w:top w:val="none" w:sz="0" w:space="0" w:color="auto"/>
            <w:left w:val="none" w:sz="0" w:space="0" w:color="auto"/>
            <w:bottom w:val="none" w:sz="0" w:space="0" w:color="auto"/>
            <w:right w:val="none" w:sz="0" w:space="0" w:color="auto"/>
          </w:divBdr>
        </w:div>
      </w:divsChild>
    </w:div>
    <w:div w:id="164328549">
      <w:bodyDiv w:val="1"/>
      <w:marLeft w:val="0"/>
      <w:marRight w:val="0"/>
      <w:marTop w:val="0"/>
      <w:marBottom w:val="0"/>
      <w:divBdr>
        <w:top w:val="none" w:sz="0" w:space="0" w:color="auto"/>
        <w:left w:val="none" w:sz="0" w:space="0" w:color="auto"/>
        <w:bottom w:val="none" w:sz="0" w:space="0" w:color="auto"/>
        <w:right w:val="none" w:sz="0" w:space="0" w:color="auto"/>
      </w:divBdr>
    </w:div>
    <w:div w:id="389041291">
      <w:bodyDiv w:val="1"/>
      <w:marLeft w:val="0"/>
      <w:marRight w:val="0"/>
      <w:marTop w:val="0"/>
      <w:marBottom w:val="0"/>
      <w:divBdr>
        <w:top w:val="none" w:sz="0" w:space="0" w:color="auto"/>
        <w:left w:val="none" w:sz="0" w:space="0" w:color="auto"/>
        <w:bottom w:val="none" w:sz="0" w:space="0" w:color="auto"/>
        <w:right w:val="none" w:sz="0" w:space="0" w:color="auto"/>
      </w:divBdr>
    </w:div>
    <w:div w:id="673267533">
      <w:bodyDiv w:val="1"/>
      <w:marLeft w:val="0"/>
      <w:marRight w:val="0"/>
      <w:marTop w:val="0"/>
      <w:marBottom w:val="0"/>
      <w:divBdr>
        <w:top w:val="none" w:sz="0" w:space="0" w:color="auto"/>
        <w:left w:val="none" w:sz="0" w:space="0" w:color="auto"/>
        <w:bottom w:val="none" w:sz="0" w:space="0" w:color="auto"/>
        <w:right w:val="none" w:sz="0" w:space="0" w:color="auto"/>
      </w:divBdr>
    </w:div>
    <w:div w:id="736174390">
      <w:bodyDiv w:val="1"/>
      <w:marLeft w:val="0"/>
      <w:marRight w:val="0"/>
      <w:marTop w:val="0"/>
      <w:marBottom w:val="0"/>
      <w:divBdr>
        <w:top w:val="none" w:sz="0" w:space="0" w:color="auto"/>
        <w:left w:val="none" w:sz="0" w:space="0" w:color="auto"/>
        <w:bottom w:val="none" w:sz="0" w:space="0" w:color="auto"/>
        <w:right w:val="none" w:sz="0" w:space="0" w:color="auto"/>
      </w:divBdr>
    </w:div>
    <w:div w:id="866715468">
      <w:bodyDiv w:val="1"/>
      <w:marLeft w:val="0"/>
      <w:marRight w:val="0"/>
      <w:marTop w:val="0"/>
      <w:marBottom w:val="0"/>
      <w:divBdr>
        <w:top w:val="none" w:sz="0" w:space="0" w:color="auto"/>
        <w:left w:val="none" w:sz="0" w:space="0" w:color="auto"/>
        <w:bottom w:val="none" w:sz="0" w:space="0" w:color="auto"/>
        <w:right w:val="none" w:sz="0" w:space="0" w:color="auto"/>
      </w:divBdr>
    </w:div>
    <w:div w:id="993948277">
      <w:bodyDiv w:val="1"/>
      <w:marLeft w:val="0"/>
      <w:marRight w:val="0"/>
      <w:marTop w:val="0"/>
      <w:marBottom w:val="0"/>
      <w:divBdr>
        <w:top w:val="none" w:sz="0" w:space="0" w:color="auto"/>
        <w:left w:val="none" w:sz="0" w:space="0" w:color="auto"/>
        <w:bottom w:val="none" w:sz="0" w:space="0" w:color="auto"/>
        <w:right w:val="none" w:sz="0" w:space="0" w:color="auto"/>
      </w:divBdr>
      <w:divsChild>
        <w:div w:id="2014646201">
          <w:marLeft w:val="0"/>
          <w:marRight w:val="0"/>
          <w:marTop w:val="60"/>
          <w:marBottom w:val="60"/>
          <w:divBdr>
            <w:top w:val="none" w:sz="0" w:space="0" w:color="auto"/>
            <w:left w:val="none" w:sz="0" w:space="0" w:color="auto"/>
            <w:bottom w:val="none" w:sz="0" w:space="0" w:color="auto"/>
            <w:right w:val="none" w:sz="0" w:space="0" w:color="auto"/>
          </w:divBdr>
        </w:div>
      </w:divsChild>
    </w:div>
    <w:div w:id="1150444115">
      <w:bodyDiv w:val="1"/>
      <w:marLeft w:val="0"/>
      <w:marRight w:val="0"/>
      <w:marTop w:val="0"/>
      <w:marBottom w:val="0"/>
      <w:divBdr>
        <w:top w:val="none" w:sz="0" w:space="0" w:color="auto"/>
        <w:left w:val="none" w:sz="0" w:space="0" w:color="auto"/>
        <w:bottom w:val="none" w:sz="0" w:space="0" w:color="auto"/>
        <w:right w:val="none" w:sz="0" w:space="0" w:color="auto"/>
      </w:divBdr>
      <w:divsChild>
        <w:div w:id="1654942813">
          <w:marLeft w:val="0"/>
          <w:marRight w:val="0"/>
          <w:marTop w:val="0"/>
          <w:marBottom w:val="0"/>
          <w:divBdr>
            <w:top w:val="none" w:sz="0" w:space="0" w:color="auto"/>
            <w:left w:val="none" w:sz="0" w:space="0" w:color="auto"/>
            <w:bottom w:val="none" w:sz="0" w:space="0" w:color="auto"/>
            <w:right w:val="none" w:sz="0" w:space="0" w:color="auto"/>
          </w:divBdr>
        </w:div>
        <w:div w:id="1751657935">
          <w:marLeft w:val="0"/>
          <w:marRight w:val="0"/>
          <w:marTop w:val="0"/>
          <w:marBottom w:val="0"/>
          <w:divBdr>
            <w:top w:val="none" w:sz="0" w:space="0" w:color="auto"/>
            <w:left w:val="none" w:sz="0" w:space="0" w:color="auto"/>
            <w:bottom w:val="none" w:sz="0" w:space="0" w:color="auto"/>
            <w:right w:val="none" w:sz="0" w:space="0" w:color="auto"/>
          </w:divBdr>
        </w:div>
      </w:divsChild>
    </w:div>
    <w:div w:id="1177689605">
      <w:bodyDiv w:val="1"/>
      <w:marLeft w:val="0"/>
      <w:marRight w:val="0"/>
      <w:marTop w:val="0"/>
      <w:marBottom w:val="0"/>
      <w:divBdr>
        <w:top w:val="none" w:sz="0" w:space="0" w:color="auto"/>
        <w:left w:val="none" w:sz="0" w:space="0" w:color="auto"/>
        <w:bottom w:val="none" w:sz="0" w:space="0" w:color="auto"/>
        <w:right w:val="none" w:sz="0" w:space="0" w:color="auto"/>
      </w:divBdr>
      <w:divsChild>
        <w:div w:id="751313944">
          <w:marLeft w:val="0"/>
          <w:marRight w:val="0"/>
          <w:marTop w:val="0"/>
          <w:marBottom w:val="0"/>
          <w:divBdr>
            <w:top w:val="none" w:sz="0" w:space="0" w:color="auto"/>
            <w:left w:val="none" w:sz="0" w:space="0" w:color="auto"/>
            <w:bottom w:val="none" w:sz="0" w:space="0" w:color="auto"/>
            <w:right w:val="none" w:sz="0" w:space="0" w:color="auto"/>
          </w:divBdr>
        </w:div>
        <w:div w:id="1237474035">
          <w:marLeft w:val="0"/>
          <w:marRight w:val="0"/>
          <w:marTop w:val="0"/>
          <w:marBottom w:val="0"/>
          <w:divBdr>
            <w:top w:val="none" w:sz="0" w:space="0" w:color="auto"/>
            <w:left w:val="none" w:sz="0" w:space="0" w:color="auto"/>
            <w:bottom w:val="none" w:sz="0" w:space="0" w:color="auto"/>
            <w:right w:val="none" w:sz="0" w:space="0" w:color="auto"/>
          </w:divBdr>
        </w:div>
        <w:div w:id="2084141392">
          <w:marLeft w:val="0"/>
          <w:marRight w:val="0"/>
          <w:marTop w:val="0"/>
          <w:marBottom w:val="0"/>
          <w:divBdr>
            <w:top w:val="none" w:sz="0" w:space="0" w:color="auto"/>
            <w:left w:val="none" w:sz="0" w:space="0" w:color="auto"/>
            <w:bottom w:val="none" w:sz="0" w:space="0" w:color="auto"/>
            <w:right w:val="none" w:sz="0" w:space="0" w:color="auto"/>
          </w:divBdr>
        </w:div>
      </w:divsChild>
    </w:div>
    <w:div w:id="1241331530">
      <w:bodyDiv w:val="1"/>
      <w:marLeft w:val="0"/>
      <w:marRight w:val="0"/>
      <w:marTop w:val="0"/>
      <w:marBottom w:val="0"/>
      <w:divBdr>
        <w:top w:val="none" w:sz="0" w:space="0" w:color="auto"/>
        <w:left w:val="none" w:sz="0" w:space="0" w:color="auto"/>
        <w:bottom w:val="none" w:sz="0" w:space="0" w:color="auto"/>
        <w:right w:val="none" w:sz="0" w:space="0" w:color="auto"/>
      </w:divBdr>
    </w:div>
    <w:div w:id="1440446083">
      <w:bodyDiv w:val="1"/>
      <w:marLeft w:val="0"/>
      <w:marRight w:val="0"/>
      <w:marTop w:val="0"/>
      <w:marBottom w:val="0"/>
      <w:divBdr>
        <w:top w:val="none" w:sz="0" w:space="0" w:color="auto"/>
        <w:left w:val="none" w:sz="0" w:space="0" w:color="auto"/>
        <w:bottom w:val="none" w:sz="0" w:space="0" w:color="auto"/>
        <w:right w:val="none" w:sz="0" w:space="0" w:color="auto"/>
      </w:divBdr>
    </w:div>
    <w:div w:id="160688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unitadimissionepnrr@pec.lavoro.gov.it"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d47e9b79-a238-4c23-8f8d-deb36af73be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827efdc9-378e-418a-934d-4e27c154476b" xsi:nil="true"/>
    <SharedWithUsers xmlns="827efdc9-378e-418a-934d-4e27c154476b">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CF1E423E1053143A72AC4DF303AC6F5" ma:contentTypeVersion="19" ma:contentTypeDescription="Create a new document." ma:contentTypeScope="" ma:versionID="93681704e2c0088c977a0d86858d8cdf">
  <xsd:schema xmlns:xsd="http://www.w3.org/2001/XMLSchema" xmlns:xs="http://www.w3.org/2001/XMLSchema" xmlns:p="http://schemas.microsoft.com/office/2006/metadata/properties" xmlns:ns1="http://schemas.microsoft.com/sharepoint/v3" xmlns:ns2="d47e9b79-a238-4c23-8f8d-deb36af73bea" xmlns:ns3="827efdc9-378e-418a-934d-4e27c154476b" targetNamespace="http://schemas.microsoft.com/office/2006/metadata/properties" ma:root="true" ma:fieldsID="7d7d31f60d788fec999ae2dab59e757a" ns1:_="" ns2:_="" ns3:_="">
    <xsd:import namespace="http://schemas.microsoft.com/sharepoint/v3"/>
    <xsd:import namespace="d47e9b79-a238-4c23-8f8d-deb36af73bea"/>
    <xsd:import namespace="827efdc9-378e-418a-934d-4e27c154476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1:_ip_UnifiedCompliancePolicyProperties" minOccurs="0"/>
                <xsd:element ref="ns1:_ip_UnifiedCompliancePolicyUIAction" minOccurs="0"/>
                <xsd:element ref="ns2:MediaServiceObjectDetectorVersions" minOccurs="0"/>
                <xsd:element ref="ns2:lcf76f155ced4ddcb4097134ff3c332f" minOccurs="0"/>
                <xsd:element ref="ns3:TaxCatchAll"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e9b79-a238-4c23-8f8d-deb36af73b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7efdc9-378e-418a-934d-4e27c154476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9b42157e-9e49-42f1-8a10-aa4faa12d334}" ma:internalName="TaxCatchAll" ma:showField="CatchAllData" ma:web="827efdc9-378e-418a-934d-4e27c15447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34042C-7DD6-4305-8CA8-DC9AF869B793}">
  <ds:schemaRefs>
    <ds:schemaRef ds:uri="http://schemas.microsoft.com/office/2006/metadata/properties"/>
    <ds:schemaRef ds:uri="http://schemas.microsoft.com/office/infopath/2007/PartnerControls"/>
    <ds:schemaRef ds:uri="http://schemas.microsoft.com/sharepoint/v3"/>
    <ds:schemaRef ds:uri="d47e9b79-a238-4c23-8f8d-deb36af73bea"/>
    <ds:schemaRef ds:uri="827efdc9-378e-418a-934d-4e27c154476b"/>
  </ds:schemaRefs>
</ds:datastoreItem>
</file>

<file path=customXml/itemProps2.xml><?xml version="1.0" encoding="utf-8"?>
<ds:datastoreItem xmlns:ds="http://schemas.openxmlformats.org/officeDocument/2006/customXml" ds:itemID="{237F9113-6A94-4CCC-83B9-63C5E4A579BA}">
  <ds:schemaRefs>
    <ds:schemaRef ds:uri="http://schemas.openxmlformats.org/officeDocument/2006/bibliography"/>
  </ds:schemaRefs>
</ds:datastoreItem>
</file>

<file path=customXml/itemProps3.xml><?xml version="1.0" encoding="utf-8"?>
<ds:datastoreItem xmlns:ds="http://schemas.openxmlformats.org/officeDocument/2006/customXml" ds:itemID="{7F31017D-31F0-4736-9617-C79A36A798EB}">
  <ds:schemaRefs>
    <ds:schemaRef ds:uri="http://schemas.microsoft.com/sharepoint/v3/contenttype/forms"/>
  </ds:schemaRefs>
</ds:datastoreItem>
</file>

<file path=customXml/itemProps4.xml><?xml version="1.0" encoding="utf-8"?>
<ds:datastoreItem xmlns:ds="http://schemas.openxmlformats.org/officeDocument/2006/customXml" ds:itemID="{42150F57-AC26-46C0-942E-9E9778E42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47e9b79-a238-4c23-8f8d-deb36af73bea"/>
    <ds:schemaRef ds:uri="827efdc9-378e-418a-934d-4e27c1544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b1a63eb-eb09-471a-a005-37b07792a5b5}" enabled="0" method="" siteId="{bb1a63eb-eb09-471a-a005-37b07792a5b5}" removed="1"/>
</clbl:labelList>
</file>

<file path=docProps/app.xml><?xml version="1.0" encoding="utf-8"?>
<Properties xmlns="http://schemas.openxmlformats.org/officeDocument/2006/extended-properties" xmlns:vt="http://schemas.openxmlformats.org/officeDocument/2006/docPropsVTypes">
  <Template>Normal</Template>
  <TotalTime>2</TotalTime>
  <Pages>18</Pages>
  <Words>10637</Words>
  <Characters>60633</Characters>
  <Application>Microsoft Office Word</Application>
  <DocSecurity>0</DocSecurity>
  <Lines>505</Lines>
  <Paragraphs>142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PETRONE Chiara (ECFIN)</dc:creator>
  <cp:keywords/>
  <dc:description/>
  <cp:lastModifiedBy>Marchese Clara</cp:lastModifiedBy>
  <cp:revision>2</cp:revision>
  <cp:lastPrinted>2025-05-20T07:10:00Z</cp:lastPrinted>
  <dcterms:created xsi:type="dcterms:W3CDTF">2025-06-03T12:38:00Z</dcterms:created>
  <dcterms:modified xsi:type="dcterms:W3CDTF">2025-06-03T12:38:00Z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0x0101008CF1E423E1053143A72AC4DF303AC6F5</vt:lpwstr>
  </property>
  <property fmtid="{D5CDD505-2E9C-101B-9397-08002B2CF9AE}" pid="3" name="MSIP_Label_5097a60d-5525-435b-8989-8eb48ac0c8cd_Enabled">
    <vt:lpwstr>true</vt:lpwstr>
  </property>
  <property fmtid="{D5CDD505-2E9C-101B-9397-08002B2CF9AE}" pid="4" name="MSIP_Label_5097a60d-5525-435b-8989-8eb48ac0c8cd_SetDate">
    <vt:lpwstr>2024-12-05T15:46:54Z</vt:lpwstr>
  </property>
  <property fmtid="{D5CDD505-2E9C-101B-9397-08002B2CF9AE}" pid="5" name="MSIP_Label_5097a60d-5525-435b-8989-8eb48ac0c8cd_Method">
    <vt:lpwstr>Standard</vt:lpwstr>
  </property>
  <property fmtid="{D5CDD505-2E9C-101B-9397-08002B2CF9AE}" pid="6" name="MSIP_Label_5097a60d-5525-435b-8989-8eb48ac0c8cd_Name">
    <vt:lpwstr>defa4170-0d19-0005-0004-bc88714345d2</vt:lpwstr>
  </property>
  <property fmtid="{D5CDD505-2E9C-101B-9397-08002B2CF9AE}" pid="7" name="MSIP_Label_5097a60d-5525-435b-8989-8eb48ac0c8cd_SiteId">
    <vt:lpwstr>3e90938b-8b27-4762-b4e8-006a8127a119</vt:lpwstr>
  </property>
  <property fmtid="{D5CDD505-2E9C-101B-9397-08002B2CF9AE}" pid="8" name="MSIP_Label_5097a60d-5525-435b-8989-8eb48ac0c8cd_ActionId">
    <vt:lpwstr>13491c74-a1d1-489e-acec-f4db3bf6418d</vt:lpwstr>
  </property>
  <property fmtid="{D5CDD505-2E9C-101B-9397-08002B2CF9AE}" pid="9" name="MSIP_Label_5097a60d-5525-435b-8989-8eb48ac0c8cd_ContentBits">
    <vt:lpwstr>0</vt:lpwstr>
  </property>
  <property fmtid="{D5CDD505-2E9C-101B-9397-08002B2CF9AE}" pid="10" name="MediaServiceImageTags">
    <vt:lpwstr/>
  </property>
  <property fmtid="{D5CDD505-2E9C-101B-9397-08002B2CF9AE}" pid="11" name="MSIP_Label_6bd9ddd1-4d20-43f6-abfa-fc3c07406f94_Enabled">
    <vt:lpwstr>true</vt:lpwstr>
  </property>
  <property fmtid="{D5CDD505-2E9C-101B-9397-08002B2CF9AE}" pid="12" name="MSIP_Label_6bd9ddd1-4d20-43f6-abfa-fc3c07406f94_SetDate">
    <vt:lpwstr>2025-01-13T15:18:41Z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3876f73d-ca18-4863-95f6-ec9c6e052aa0</vt:lpwstr>
  </property>
  <property fmtid="{D5CDD505-2E9C-101B-9397-08002B2CF9AE}" pid="17" name="MSIP_Label_6bd9ddd1-4d20-43f6-abfa-fc3c07406f94_ContentBits">
    <vt:lpwstr>0</vt:lpwstr>
  </property>
  <property fmtid="{D5CDD505-2E9C-101B-9397-08002B2CF9AE}" pid="18" name="Order">
    <vt:r8>3330500</vt:r8>
  </property>
  <property fmtid="{D5CDD505-2E9C-101B-9397-08002B2CF9AE}" pid="19" name="xd_Signature">
    <vt:bool>false</vt:bool>
  </property>
  <property fmtid="{D5CDD505-2E9C-101B-9397-08002B2CF9AE}" pid="20" name="xd_ProgID">
    <vt:lpwstr/>
  </property>
  <property fmtid="{D5CDD505-2E9C-101B-9397-08002B2CF9AE}" pid="21" name="ComplianceAssetId">
    <vt:lpwstr/>
  </property>
  <property fmtid="{D5CDD505-2E9C-101B-9397-08002B2CF9AE}" pid="22" name="TemplateUrl">
    <vt:lpwstr/>
  </property>
  <property fmtid="{D5CDD505-2E9C-101B-9397-08002B2CF9AE}" pid="23" name="_ExtendedDescription">
    <vt:lpwstr/>
  </property>
  <property fmtid="{D5CDD505-2E9C-101B-9397-08002B2CF9AE}" pid="24" name="TriggerFlowInfo">
    <vt:lpwstr/>
  </property>
  <property fmtid="{D5CDD505-2E9C-101B-9397-08002B2CF9AE}" pid="25" name="Answersent">
    <vt:bool>false</vt:bool>
  </property>
</Properties>
</file>